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3A95D" w14:textId="77777777" w:rsidR="00D9627C" w:rsidRPr="00A22DCF" w:rsidRDefault="00D9627C" w:rsidP="001E75E3">
      <w:pPr>
        <w:spacing w:before="120" w:line="36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3A83CCD5" w14:textId="29BC86FE" w:rsidR="00EF5097" w:rsidRDefault="00EF5097" w:rsidP="001108E4">
      <w:pPr>
        <w:spacing w:line="360" w:lineRule="auto"/>
        <w:ind w:left="3540" w:firstLine="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Skarb Państwa – Państwowe Gospodarstwo Leśne Lasy Państwowe </w:t>
      </w:r>
      <w:r w:rsidR="00D9627C" w:rsidRPr="009D3874">
        <w:rPr>
          <w:rFonts w:ascii="Arial" w:hAnsi="Arial" w:cs="Arial"/>
          <w:b/>
        </w:rPr>
        <w:t>Nadleśnictw</w:t>
      </w:r>
      <w:r>
        <w:rPr>
          <w:rFonts w:ascii="Arial" w:hAnsi="Arial" w:cs="Arial"/>
          <w:b/>
        </w:rPr>
        <w:t>o</w:t>
      </w:r>
      <w:r w:rsidR="00D9627C" w:rsidRPr="009D3874">
        <w:rPr>
          <w:rFonts w:ascii="Arial" w:hAnsi="Arial" w:cs="Arial"/>
          <w:b/>
        </w:rPr>
        <w:t xml:space="preserve"> Srokowo </w:t>
      </w:r>
    </w:p>
    <w:p w14:paraId="48450BDB" w14:textId="650CE396" w:rsidR="00D9627C" w:rsidRPr="009D3874" w:rsidRDefault="00D9627C" w:rsidP="001108E4">
      <w:pPr>
        <w:spacing w:line="360" w:lineRule="auto"/>
        <w:ind w:left="3540" w:firstLine="4"/>
        <w:jc w:val="center"/>
        <w:rPr>
          <w:rFonts w:ascii="Arial" w:hAnsi="Arial" w:cs="Arial"/>
          <w:b/>
        </w:rPr>
      </w:pPr>
      <w:r w:rsidRPr="009D3874">
        <w:rPr>
          <w:rFonts w:ascii="Arial" w:hAnsi="Arial" w:cs="Arial"/>
          <w:b/>
        </w:rPr>
        <w:t>w Srokowie</w:t>
      </w:r>
    </w:p>
    <w:p w14:paraId="1BE4BDCE" w14:textId="77777777" w:rsidR="00D9627C" w:rsidRPr="009D3874" w:rsidRDefault="00D9627C" w:rsidP="001108E4">
      <w:pPr>
        <w:spacing w:line="360" w:lineRule="auto"/>
        <w:ind w:left="3540" w:firstLine="4"/>
        <w:jc w:val="center"/>
        <w:rPr>
          <w:rFonts w:ascii="Arial" w:hAnsi="Arial" w:cs="Arial"/>
          <w:b/>
        </w:rPr>
      </w:pPr>
      <w:r w:rsidRPr="009D3874">
        <w:rPr>
          <w:rFonts w:ascii="Arial" w:hAnsi="Arial" w:cs="Arial"/>
          <w:b/>
        </w:rPr>
        <w:t>11-420 Srokowo</w:t>
      </w:r>
    </w:p>
    <w:p w14:paraId="31525B3B" w14:textId="77777777" w:rsidR="00D9627C" w:rsidRPr="009D3874" w:rsidRDefault="00D9627C" w:rsidP="001108E4">
      <w:pPr>
        <w:spacing w:line="360" w:lineRule="auto"/>
        <w:ind w:left="3540" w:firstLine="4"/>
        <w:jc w:val="center"/>
        <w:rPr>
          <w:rFonts w:ascii="Arial" w:hAnsi="Arial" w:cs="Arial"/>
        </w:rPr>
      </w:pPr>
      <w:r w:rsidRPr="009D3874">
        <w:rPr>
          <w:rFonts w:ascii="Arial" w:hAnsi="Arial" w:cs="Arial"/>
          <w:b/>
        </w:rPr>
        <w:t>ul. Leśna 1</w:t>
      </w:r>
    </w:p>
    <w:p w14:paraId="3F82C6A4" w14:textId="77777777" w:rsidR="00D9627C" w:rsidRPr="00A22DCF" w:rsidRDefault="00D9627C" w:rsidP="00D9627C">
      <w:pPr>
        <w:spacing w:line="360" w:lineRule="auto"/>
        <w:rPr>
          <w:rFonts w:ascii="Arial" w:hAnsi="Arial" w:cs="Arial"/>
          <w:b/>
          <w:sz w:val="21"/>
          <w:szCs w:val="21"/>
        </w:rPr>
      </w:pPr>
      <w:bookmarkStart w:id="0" w:name="_Hlk67908289"/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170B641D" w14:textId="1629353A" w:rsidR="00D9627C" w:rsidRPr="00A22DCF" w:rsidRDefault="00D9627C" w:rsidP="001E75E3">
      <w:pPr>
        <w:spacing w:line="36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</w:t>
      </w:r>
      <w:r w:rsidR="00EF27F1">
        <w:rPr>
          <w:rFonts w:ascii="Arial" w:hAnsi="Arial" w:cs="Arial"/>
          <w:sz w:val="21"/>
          <w:szCs w:val="21"/>
        </w:rPr>
        <w:t>…..</w:t>
      </w:r>
      <w:r w:rsidR="00F45132"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</w:t>
      </w:r>
    </w:p>
    <w:p w14:paraId="2B0C5A8B" w14:textId="77777777" w:rsidR="00D9627C" w:rsidRPr="00842991" w:rsidRDefault="00D9627C" w:rsidP="00D9627C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3FA4E35" w14:textId="77777777" w:rsidR="00D9627C" w:rsidRPr="00262D61" w:rsidRDefault="00D9627C" w:rsidP="00D9627C">
      <w:pPr>
        <w:spacing w:line="36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496F437" w14:textId="60ACBC61" w:rsidR="00D9627C" w:rsidRPr="00A22DCF" w:rsidRDefault="00D9627C" w:rsidP="00D9627C">
      <w:pPr>
        <w:spacing w:line="36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E2394DC" w14:textId="77777777" w:rsidR="00D9627C" w:rsidRPr="00842991" w:rsidRDefault="00D9627C" w:rsidP="00D9627C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bookmarkEnd w:id="0"/>
    <w:p w14:paraId="26127C36" w14:textId="77777777" w:rsidR="00D9627C" w:rsidRPr="00A22DCF" w:rsidRDefault="00D9627C" w:rsidP="00D9627C">
      <w:pPr>
        <w:rPr>
          <w:rFonts w:ascii="Arial" w:hAnsi="Arial" w:cs="Arial"/>
          <w:sz w:val="21"/>
          <w:szCs w:val="21"/>
        </w:rPr>
      </w:pPr>
    </w:p>
    <w:p w14:paraId="2E33F79D" w14:textId="77777777" w:rsidR="00D9627C" w:rsidRPr="00262D61" w:rsidRDefault="00D9627C" w:rsidP="00D9627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1AAF0D44" w14:textId="77777777" w:rsidR="00D9627C" w:rsidRDefault="00D9627C" w:rsidP="00D9627C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z dnia 11 września 2019 r. </w:t>
      </w:r>
    </w:p>
    <w:p w14:paraId="489CAB44" w14:textId="77777777" w:rsidR="00D9627C" w:rsidRPr="00A22DCF" w:rsidRDefault="00D9627C" w:rsidP="00D9627C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ustawa), </w:t>
      </w:r>
    </w:p>
    <w:p w14:paraId="3D632712" w14:textId="14D425D8" w:rsidR="00D9627C" w:rsidRPr="000D2717" w:rsidRDefault="00D9627C" w:rsidP="00D9627C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  <w:r>
        <w:rPr>
          <w:rFonts w:ascii="Arial" w:hAnsi="Arial" w:cs="Arial"/>
          <w:b/>
          <w:sz w:val="21"/>
          <w:szCs w:val="21"/>
          <w:u w:val="single"/>
        </w:rPr>
        <w:t xml:space="preserve"> ORAZ </w:t>
      </w:r>
      <w:r w:rsidR="00F91E0D" w:rsidRPr="00740CF4">
        <w:rPr>
          <w:rFonts w:ascii="Cambria" w:hAnsi="Cambria"/>
          <w:b/>
          <w:noProof/>
          <w:sz w:val="21"/>
          <w:szCs w:val="21"/>
          <w:u w:val="single"/>
        </w:rPr>
        <w:t>NIEPODLEGANIA WYKLUCZENIU Z POSTĘPOWANIA</w:t>
      </w:r>
    </w:p>
    <w:p w14:paraId="2DE5997C" w14:textId="631665C4" w:rsidR="00F91E0D" w:rsidRPr="00681F13" w:rsidRDefault="00D9627C" w:rsidP="007B0A9C">
      <w:pPr>
        <w:pStyle w:val="Default"/>
        <w:spacing w:before="60" w:after="120"/>
        <w:ind w:firstLine="709"/>
        <w:jc w:val="both"/>
        <w:rPr>
          <w:rFonts w:ascii="Cambria" w:hAnsi="Cambria" w:cstheme="minorBidi"/>
          <w:sz w:val="22"/>
          <w:szCs w:val="22"/>
        </w:rPr>
      </w:pPr>
      <w:r w:rsidRPr="000D2717">
        <w:rPr>
          <w:rFonts w:ascii="Cambria" w:hAnsi="Cambria"/>
          <w:bCs/>
          <w:sz w:val="22"/>
          <w:szCs w:val="22"/>
        </w:rPr>
        <w:t>Przystępując do postępowania w sprawie udzielenia zamówienia publicznego pn.:</w:t>
      </w:r>
      <w:r w:rsidRPr="000D2717">
        <w:rPr>
          <w:rFonts w:ascii="Cambria" w:hAnsi="Cambria"/>
          <w:b/>
          <w:bCs/>
          <w:sz w:val="22"/>
          <w:szCs w:val="22"/>
        </w:rPr>
        <w:t xml:space="preserve"> </w:t>
      </w:r>
      <w:r w:rsidR="007B0A9C" w:rsidRPr="007B0A9C">
        <w:rPr>
          <w:rFonts w:ascii="Arial" w:hAnsi="Arial" w:cs="Arial"/>
          <w:b/>
          <w:color w:val="auto"/>
          <w:sz w:val="22"/>
          <w:szCs w:val="22"/>
        </w:rPr>
        <w:t>Adaptacja warsztatu na pomieszczenia biurowe</w:t>
      </w:r>
      <w:r w:rsidR="007B0A9C" w:rsidRPr="00776052">
        <w:rPr>
          <w:rFonts w:ascii="Arial" w:hAnsi="Arial" w:cs="Arial"/>
          <w:color w:val="auto"/>
          <w:sz w:val="22"/>
          <w:szCs w:val="22"/>
        </w:rPr>
        <w:t>”</w:t>
      </w:r>
      <w:r w:rsidR="007B0A9C">
        <w:rPr>
          <w:rFonts w:ascii="Arial" w:hAnsi="Arial" w:cs="Arial"/>
          <w:color w:val="auto"/>
          <w:sz w:val="22"/>
          <w:szCs w:val="22"/>
        </w:rPr>
        <w:t xml:space="preserve">, </w:t>
      </w:r>
      <w:r w:rsidR="00F91E0D" w:rsidRPr="00681F13">
        <w:rPr>
          <w:rFonts w:ascii="Cambria" w:hAnsi="Cambria"/>
          <w:sz w:val="22"/>
          <w:szCs w:val="22"/>
        </w:rPr>
        <w:t xml:space="preserve">Oświadczam, że spełniam warunki udziału w postępowaniu określone przez Zamawiającego w </w:t>
      </w:r>
      <w:r w:rsidR="00F91E0D" w:rsidRPr="00681F13">
        <w:rPr>
          <w:rFonts w:ascii="Cambria" w:hAnsi="Cambria"/>
          <w:i/>
          <w:sz w:val="22"/>
          <w:szCs w:val="22"/>
        </w:rPr>
        <w:t xml:space="preserve">Specyfikacji Warunków Zamówienia </w:t>
      </w:r>
      <w:r w:rsidR="00F91E0D" w:rsidRPr="00681F13">
        <w:rPr>
          <w:rFonts w:ascii="Cambria" w:hAnsi="Cambria"/>
          <w:sz w:val="22"/>
          <w:szCs w:val="22"/>
        </w:rPr>
        <w:t xml:space="preserve">przedmiotowego postępowania. </w:t>
      </w:r>
    </w:p>
    <w:p w14:paraId="5C3DF87F" w14:textId="77777777" w:rsidR="00F91E0D" w:rsidRPr="00681F13" w:rsidRDefault="00F91E0D" w:rsidP="00F91E0D">
      <w:pPr>
        <w:jc w:val="both"/>
        <w:rPr>
          <w:rFonts w:ascii="Cambria" w:hAnsi="Cambria"/>
          <w:sz w:val="22"/>
          <w:szCs w:val="22"/>
        </w:rPr>
      </w:pPr>
      <w:r w:rsidRPr="00681F13">
        <w:rPr>
          <w:rFonts w:ascii="Cambria" w:hAnsi="Cambria"/>
          <w:sz w:val="22"/>
          <w:szCs w:val="22"/>
        </w:rPr>
        <w:t>Oświadczam, że nie podlegam wykluczeniu z postępowania na podstawie art. 108 ust. 1 ustawy, tj.: nie jestem Wykonawcą:</w:t>
      </w:r>
    </w:p>
    <w:p w14:paraId="507300CB" w14:textId="77777777" w:rsidR="00F91E0D" w:rsidRPr="00681F13" w:rsidRDefault="00F91E0D" w:rsidP="00F91E0D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>będącym osobą fizyczną, którego prawomocnie skazano za przestępstwo:</w:t>
      </w:r>
    </w:p>
    <w:p w14:paraId="66F251B9" w14:textId="77777777" w:rsidR="00F91E0D" w:rsidRPr="00681F13" w:rsidRDefault="00F91E0D" w:rsidP="00F91E0D">
      <w:pPr>
        <w:numPr>
          <w:ilvl w:val="0"/>
          <w:numId w:val="1"/>
        </w:numPr>
        <w:ind w:left="1418" w:hanging="709"/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79360836" w14:textId="77777777" w:rsidR="00F91E0D" w:rsidRPr="00681F13" w:rsidRDefault="00F91E0D" w:rsidP="00F91E0D">
      <w:pPr>
        <w:numPr>
          <w:ilvl w:val="0"/>
          <w:numId w:val="1"/>
        </w:numPr>
        <w:ind w:left="1418" w:hanging="709"/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>handlu ludźmi, o którym mowa w art. 189a Kodeksu karnego,</w:t>
      </w:r>
    </w:p>
    <w:p w14:paraId="28E5EFF0" w14:textId="7D118104" w:rsidR="00F91E0D" w:rsidRPr="00681F13" w:rsidRDefault="00F91E0D" w:rsidP="00F91E0D">
      <w:pPr>
        <w:numPr>
          <w:ilvl w:val="0"/>
          <w:numId w:val="1"/>
        </w:numPr>
        <w:ind w:left="1418" w:hanging="709"/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 xml:space="preserve">o którym mowa w art. 228-230a, art. 250a Kodeksu karnego lub w art. 46 </w:t>
      </w:r>
      <w:del w:id="1" w:author="Monika Kolman" w:date="2023-10-24T22:29:00Z">
        <w:r w:rsidRPr="00681F13" w:rsidDel="00007402">
          <w:rPr>
            <w:rFonts w:ascii="Cambria" w:hAnsi="Cambria"/>
            <w:sz w:val="22"/>
            <w:szCs w:val="22"/>
            <w:lang w:eastAsia="pl-PL"/>
          </w:rPr>
          <w:delText xml:space="preserve">lub art. </w:delText>
        </w:r>
      </w:del>
      <w:ins w:id="2" w:author="Monika Kolman" w:date="2023-10-24T22:29:00Z">
        <w:r w:rsidR="00007402">
          <w:rPr>
            <w:rFonts w:ascii="Cambria" w:hAnsi="Cambria"/>
            <w:sz w:val="22"/>
            <w:szCs w:val="22"/>
            <w:lang w:eastAsia="pl-PL"/>
          </w:rPr>
          <w:t xml:space="preserve">- </w:t>
        </w:r>
      </w:ins>
      <w:r w:rsidRPr="00681F13">
        <w:rPr>
          <w:rFonts w:ascii="Cambria" w:hAnsi="Cambria"/>
          <w:sz w:val="22"/>
          <w:szCs w:val="22"/>
          <w:lang w:eastAsia="pl-PL"/>
        </w:rPr>
        <w:t>48 ustawy z dnia 25 czerwca 2010 r. o sporcie,</w:t>
      </w:r>
      <w:ins w:id="3" w:author="Monika Kolman" w:date="2023-10-21T12:22:00Z">
        <w:r w:rsidR="004B0708">
          <w:rPr>
            <w:rFonts w:ascii="Cambria" w:hAnsi="Cambria"/>
            <w:sz w:val="22"/>
            <w:szCs w:val="22"/>
            <w:lang w:eastAsia="pl-PL"/>
          </w:rPr>
          <w:t xml:space="preserve"> </w:t>
        </w:r>
      </w:ins>
      <w:r w:rsidR="004B0708" w:rsidRPr="004B0708">
        <w:rPr>
          <w:rFonts w:ascii="Cambria" w:hAnsi="Cambria"/>
          <w:sz w:val="22"/>
          <w:szCs w:val="22"/>
          <w:lang w:eastAsia="pl-PL"/>
        </w:rPr>
        <w:t>lub w art. 54 ust. 1-4 ustawy z dnia 12 maja 2011 r. o refundacji leków, środków spożywczych specjalnego przeznaczenia żywieniowego oraz wyrobów medycznych</w:t>
      </w:r>
      <w:r w:rsidR="004B0708">
        <w:rPr>
          <w:rFonts w:ascii="Cambria" w:hAnsi="Cambria"/>
          <w:sz w:val="22"/>
          <w:szCs w:val="22"/>
          <w:lang w:eastAsia="pl-PL"/>
        </w:rPr>
        <w:t>,</w:t>
      </w:r>
    </w:p>
    <w:p w14:paraId="18328875" w14:textId="77777777" w:rsidR="00F91E0D" w:rsidRPr="00681F13" w:rsidRDefault="00F91E0D" w:rsidP="00F91E0D">
      <w:pPr>
        <w:numPr>
          <w:ilvl w:val="0"/>
          <w:numId w:val="1"/>
        </w:numPr>
        <w:ind w:left="1418" w:hanging="709"/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>finansowania przestępstwa o charakterze terrorystycznym, o którym mowa w art. 165a Kodeksu karnego, lub przestępstwo udaremniania lub utrudniania</w:t>
      </w:r>
      <w:r w:rsidRPr="000D2717">
        <w:rPr>
          <w:rFonts w:ascii="Cambria" w:hAnsi="Cambria"/>
          <w:sz w:val="22"/>
          <w:szCs w:val="22"/>
          <w:lang w:eastAsia="pl-PL"/>
        </w:rPr>
        <w:t xml:space="preserve"> </w:t>
      </w:r>
      <w:r w:rsidRPr="00681F13">
        <w:rPr>
          <w:rFonts w:ascii="Cambria" w:hAnsi="Cambria"/>
          <w:sz w:val="22"/>
          <w:szCs w:val="22"/>
          <w:lang w:eastAsia="pl-PL"/>
        </w:rPr>
        <w:t>stwierdzenia przestępnego pochodzenia pieniędzy lub ukrywania ich pochodzenia, o którym mowa w art. 299 Kodeksu karnego,</w:t>
      </w:r>
    </w:p>
    <w:p w14:paraId="65A9A1CE" w14:textId="77777777" w:rsidR="00F91E0D" w:rsidRPr="00681F13" w:rsidRDefault="00F91E0D" w:rsidP="00F91E0D">
      <w:pPr>
        <w:numPr>
          <w:ilvl w:val="0"/>
          <w:numId w:val="1"/>
        </w:numPr>
        <w:ind w:left="1418" w:hanging="709"/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>o charakterze terrorystycznym, o którym mowa w art. 115 § 20 Kodeksu karnego, lub mające na celu popełnienie tego przestępstwa,</w:t>
      </w:r>
    </w:p>
    <w:p w14:paraId="37B1499B" w14:textId="77777777" w:rsidR="00F91E0D" w:rsidRPr="00681F13" w:rsidRDefault="00F91E0D" w:rsidP="00F91E0D">
      <w:pPr>
        <w:numPr>
          <w:ilvl w:val="0"/>
          <w:numId w:val="1"/>
        </w:numPr>
        <w:ind w:left="1418" w:hanging="709"/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27619D1F" w14:textId="77777777" w:rsidR="00F91E0D" w:rsidRPr="00681F13" w:rsidRDefault="00F91E0D" w:rsidP="00F91E0D">
      <w:pPr>
        <w:numPr>
          <w:ilvl w:val="0"/>
          <w:numId w:val="1"/>
        </w:numPr>
        <w:ind w:left="1418" w:hanging="709"/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lastRenderedPageBreak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66D5719F" w14:textId="77777777" w:rsidR="00F91E0D" w:rsidRDefault="00F91E0D" w:rsidP="00F91E0D">
      <w:pPr>
        <w:numPr>
          <w:ilvl w:val="0"/>
          <w:numId w:val="1"/>
        </w:numPr>
        <w:ind w:left="1418" w:hanging="709"/>
        <w:jc w:val="both"/>
        <w:rPr>
          <w:rFonts w:ascii="Cambria" w:hAnsi="Cambria"/>
          <w:sz w:val="22"/>
          <w:szCs w:val="22"/>
          <w:lang w:eastAsia="pl-PL"/>
        </w:rPr>
      </w:pPr>
      <w:r w:rsidRPr="00681F13">
        <w:rPr>
          <w:rFonts w:ascii="Cambria" w:hAnsi="Cambria"/>
          <w:sz w:val="22"/>
          <w:szCs w:val="22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2574C5EB" w14:textId="2AF4A291" w:rsidR="00F91E0D" w:rsidRPr="00F948A1" w:rsidRDefault="00F91E0D" w:rsidP="00F91E0D">
      <w:pPr>
        <w:ind w:left="709"/>
        <w:jc w:val="both"/>
        <w:rPr>
          <w:rFonts w:ascii="Cambria" w:hAnsi="Cambria"/>
          <w:sz w:val="22"/>
          <w:szCs w:val="22"/>
          <w:lang w:eastAsia="pl-PL"/>
        </w:rPr>
      </w:pPr>
    </w:p>
    <w:p w14:paraId="0BD98418" w14:textId="77777777" w:rsidR="00F91E0D" w:rsidRPr="00681F13" w:rsidRDefault="00F91E0D" w:rsidP="00F91E0D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22"/>
          <w:szCs w:val="22"/>
          <w:lang w:eastAsia="en-US"/>
        </w:rPr>
      </w:pPr>
      <w:r w:rsidRPr="00681F13">
        <w:rPr>
          <w:rFonts w:ascii="Cambria" w:hAnsi="Cambria"/>
          <w:sz w:val="22"/>
          <w:szCs w:val="22"/>
        </w:rPr>
        <w:t xml:space="preserve">którego urzędującego członka jego organu zarządzającego lub nadzorczego, wspólnika spółki w spółce jawnej lub partnerskiej albo komplementariusza w spółce komandytowej lub </w:t>
      </w:r>
      <w:r w:rsidRPr="00681F13">
        <w:rPr>
          <w:rFonts w:ascii="Cambria" w:hAnsi="Cambria"/>
          <w:sz w:val="22"/>
          <w:szCs w:val="22"/>
          <w:lang w:eastAsia="pl-PL"/>
        </w:rPr>
        <w:t>komandytowo</w:t>
      </w:r>
      <w:r w:rsidRPr="00681F13">
        <w:rPr>
          <w:rFonts w:ascii="Cambria" w:hAnsi="Cambria"/>
          <w:sz w:val="22"/>
          <w:szCs w:val="22"/>
        </w:rPr>
        <w:t>-akcyjnej lub prokurenta prawomocnie skazano za przestępstwo, o którym mowa w pkt. 1.;</w:t>
      </w:r>
    </w:p>
    <w:p w14:paraId="32AD3747" w14:textId="77777777" w:rsidR="00F91E0D" w:rsidRPr="00681F13" w:rsidRDefault="00F91E0D" w:rsidP="00F91E0D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681F13">
        <w:rPr>
          <w:rFonts w:ascii="Cambria" w:hAnsi="Cambria"/>
          <w:sz w:val="22"/>
          <w:szCs w:val="22"/>
          <w:lang w:eastAsia="pl-PL"/>
        </w:rPr>
        <w:t>wobec</w:t>
      </w:r>
      <w:r w:rsidRPr="00681F13">
        <w:rPr>
          <w:rFonts w:ascii="Cambria" w:hAnsi="Cambria"/>
          <w:sz w:val="22"/>
          <w:szCs w:val="22"/>
        </w:rPr>
        <w:t xml:space="preserve"> którego wydano prawomocny wyrok sądu lub ostateczną decyzję administracyjną o zaleganiu z uiszczeniem podatków, opłat lub składek na ubezpieczenie społeczne lub zdrowotne</w:t>
      </w:r>
    </w:p>
    <w:p w14:paraId="3A2E7F3A" w14:textId="77777777" w:rsidR="00F91E0D" w:rsidRPr="00681F13" w:rsidRDefault="00F91E0D" w:rsidP="00F91E0D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681F13">
        <w:rPr>
          <w:rFonts w:ascii="Cambria" w:hAnsi="Cambria"/>
          <w:sz w:val="22"/>
          <w:szCs w:val="22"/>
        </w:rPr>
        <w:t xml:space="preserve">wobec </w:t>
      </w:r>
      <w:r w:rsidRPr="00681F13">
        <w:rPr>
          <w:rFonts w:ascii="Cambria" w:hAnsi="Cambria"/>
          <w:sz w:val="22"/>
          <w:szCs w:val="22"/>
          <w:lang w:eastAsia="pl-PL"/>
        </w:rPr>
        <w:t>którego</w:t>
      </w:r>
      <w:r w:rsidRPr="00681F13">
        <w:rPr>
          <w:rFonts w:ascii="Cambria" w:hAnsi="Cambria"/>
          <w:sz w:val="22"/>
          <w:szCs w:val="22"/>
        </w:rPr>
        <w:t xml:space="preserve"> prawomocnie orzeczono zakaz ubiegania się o zamówienia publiczne; </w:t>
      </w:r>
    </w:p>
    <w:p w14:paraId="24D3A525" w14:textId="77777777" w:rsidR="00F91E0D" w:rsidRPr="00681F13" w:rsidRDefault="00F91E0D" w:rsidP="00F91E0D">
      <w:pPr>
        <w:pStyle w:val="Akapitzlist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681F13">
        <w:rPr>
          <w:rFonts w:ascii="Cambria" w:hAnsi="Cambria"/>
          <w:sz w:val="22"/>
          <w:szCs w:val="22"/>
        </w:rPr>
        <w:t xml:space="preserve">wobec </w:t>
      </w:r>
      <w:r w:rsidRPr="00681F13">
        <w:rPr>
          <w:rFonts w:ascii="Cambria" w:hAnsi="Cambria"/>
          <w:sz w:val="22"/>
          <w:szCs w:val="22"/>
          <w:lang w:eastAsia="pl-PL"/>
        </w:rPr>
        <w:t>którego</w:t>
      </w:r>
      <w:r w:rsidRPr="00681F13">
        <w:rPr>
          <w:rFonts w:ascii="Cambria" w:hAnsi="Cambria"/>
          <w:sz w:val="22"/>
          <w:szCs w:val="22"/>
        </w:rPr>
        <w:t xml:space="preserve"> </w:t>
      </w:r>
      <w:r w:rsidRPr="00681F13">
        <w:rPr>
          <w:rFonts w:ascii="Cambria" w:hAnsi="Cambria"/>
          <w:sz w:val="22"/>
          <w:szCs w:val="22"/>
          <w:lang w:eastAsia="pl-PL"/>
        </w:rPr>
        <w:t>Zamawiający</w:t>
      </w:r>
      <w:r w:rsidRPr="00681F13">
        <w:rPr>
          <w:rFonts w:ascii="Cambria" w:hAnsi="Cambria"/>
          <w:sz w:val="22"/>
          <w:szCs w:val="22"/>
        </w:rPr>
        <w:t xml:space="preserve"> może stwierdzić, na podstawie wiarygodnych przesłanek, że jako Wykonawca zawarłem z innymi Wykonawcami porozumienie mające na celu zakłócenie konkurencji, w szczególności, że należąc do tej samej grupy kapitałowej w rozumieniu ustawy z dnia 16 lutego 2007 r. o ochronie konkurencji i konsumentów, złożyliśmy odrębne oferty, oferty częściowe lub wnioski o dopuszczenie do udziału w postępowaniu, chyba że wykażę, że przygotowaliśmy te oferty lub wnioski niezależnie od siebie</w:t>
      </w:r>
    </w:p>
    <w:p w14:paraId="730710CE" w14:textId="64FC8B0A" w:rsidR="001D5BC9" w:rsidRPr="0071451B" w:rsidRDefault="00F91E0D" w:rsidP="001D5BC9">
      <w:pPr>
        <w:pStyle w:val="Akapitzlist"/>
        <w:numPr>
          <w:ilvl w:val="0"/>
          <w:numId w:val="2"/>
        </w:numPr>
        <w:jc w:val="both"/>
        <w:rPr>
          <w:rFonts w:ascii="Cambria" w:hAnsi="Cambria"/>
          <w:b/>
          <w:sz w:val="22"/>
          <w:szCs w:val="22"/>
        </w:rPr>
      </w:pPr>
      <w:r w:rsidRPr="00681F13">
        <w:rPr>
          <w:rFonts w:ascii="Cambria" w:hAnsi="Cambria"/>
          <w:sz w:val="22"/>
          <w:szCs w:val="22"/>
        </w:rPr>
        <w:t xml:space="preserve">który zakłócił konkurencję poprzez wcześniejsze zaangażowanie lub zaangażowanie podmiotu, który należy z wykonawcą do tej samej grupy kapitałowej w rozumieniu ustawy z dnia 16 lutego 2007 r. o ochronie konkurencji </w:t>
      </w:r>
      <w:r w:rsidRPr="00681F13">
        <w:rPr>
          <w:rFonts w:ascii="Cambria" w:hAnsi="Cambria"/>
          <w:sz w:val="22"/>
          <w:szCs w:val="22"/>
        </w:rPr>
        <w:br/>
        <w:t>i konsumentów lub  spowodowane tym zakłócenie konkurencji może być wyeliminowane w inny sposób niż przez wykluczenie wykonawcy z udziału w postępowaniu o udzielenie zamówienia</w:t>
      </w:r>
      <w:r w:rsidR="0071451B">
        <w:rPr>
          <w:rFonts w:ascii="Cambria" w:hAnsi="Cambria"/>
          <w:sz w:val="22"/>
          <w:szCs w:val="22"/>
        </w:rPr>
        <w:t>.</w:t>
      </w:r>
      <w:r w:rsidRPr="00681F13">
        <w:rPr>
          <w:rFonts w:ascii="Cambria" w:hAnsi="Cambria"/>
          <w:color w:val="A6A6A6" w:themeColor="background1" w:themeShade="A6"/>
          <w:sz w:val="22"/>
          <w:szCs w:val="22"/>
        </w:rPr>
        <w:t xml:space="preserve"> </w:t>
      </w:r>
    </w:p>
    <w:p w14:paraId="39BFD68C" w14:textId="6441A5B6" w:rsidR="006E0FB0" w:rsidRDefault="006E0FB0" w:rsidP="006E0FB0">
      <w:pPr>
        <w:pStyle w:val="Akapitzlist"/>
        <w:jc w:val="both"/>
        <w:rPr>
          <w:rFonts w:ascii="Cambria" w:hAnsi="Cambria"/>
          <w:color w:val="A6A6A6" w:themeColor="background1" w:themeShade="A6"/>
          <w:sz w:val="22"/>
          <w:szCs w:val="22"/>
        </w:rPr>
      </w:pPr>
    </w:p>
    <w:p w14:paraId="457F1B00" w14:textId="332DD1C6" w:rsidR="006E0FB0" w:rsidRDefault="006E0FB0" w:rsidP="006E0FB0">
      <w:pPr>
        <w:pStyle w:val="Akapitzlist"/>
        <w:jc w:val="both"/>
        <w:rPr>
          <w:rFonts w:ascii="Cambria" w:hAnsi="Cambria"/>
          <w:color w:val="A6A6A6" w:themeColor="background1" w:themeShade="A6"/>
          <w:sz w:val="22"/>
          <w:szCs w:val="22"/>
        </w:rPr>
      </w:pPr>
    </w:p>
    <w:p w14:paraId="7FD56354" w14:textId="341DB0A2" w:rsidR="006E0FB0" w:rsidRPr="0071451B" w:rsidRDefault="006E0FB0" w:rsidP="0071451B">
      <w:pPr>
        <w:jc w:val="both"/>
        <w:rPr>
          <w:rFonts w:ascii="Cambria" w:hAnsi="Cambria"/>
          <w:b/>
          <w:sz w:val="22"/>
          <w:szCs w:val="22"/>
        </w:rPr>
      </w:pPr>
      <w:r w:rsidRPr="0071451B">
        <w:rPr>
          <w:rFonts w:ascii="Cambria" w:hAnsi="Cambria"/>
          <w:b/>
          <w:sz w:val="22"/>
          <w:szCs w:val="22"/>
        </w:rPr>
        <w:t xml:space="preserve">Oświadczam, że nie podlegam wykluczeniu z postępowania na podstawie  art. 109 ust. 1 pkt </w:t>
      </w:r>
      <w:r w:rsidR="00002F9C">
        <w:rPr>
          <w:rFonts w:ascii="Cambria" w:hAnsi="Cambria"/>
          <w:b/>
          <w:sz w:val="22"/>
          <w:szCs w:val="22"/>
        </w:rPr>
        <w:t xml:space="preserve">1, </w:t>
      </w:r>
      <w:r w:rsidRPr="0071451B">
        <w:rPr>
          <w:rFonts w:ascii="Cambria" w:hAnsi="Cambria"/>
          <w:b/>
          <w:sz w:val="22"/>
          <w:szCs w:val="22"/>
        </w:rPr>
        <w:t xml:space="preserve">4, 8, 10 ustawy </w:t>
      </w:r>
      <w:proofErr w:type="spellStart"/>
      <w:r w:rsidRPr="0071451B">
        <w:rPr>
          <w:rFonts w:ascii="Cambria" w:hAnsi="Cambria"/>
          <w:b/>
          <w:sz w:val="22"/>
          <w:szCs w:val="22"/>
        </w:rPr>
        <w:t>Pzp</w:t>
      </w:r>
      <w:proofErr w:type="spellEnd"/>
      <w:r w:rsidRPr="0071451B">
        <w:rPr>
          <w:rFonts w:ascii="Cambria" w:hAnsi="Cambria"/>
          <w:b/>
          <w:sz w:val="22"/>
          <w:szCs w:val="22"/>
        </w:rPr>
        <w:t>.</w:t>
      </w:r>
    </w:p>
    <w:p w14:paraId="6F15B89B" w14:textId="1338A84C" w:rsidR="00F91E0D" w:rsidRDefault="00F91E0D" w:rsidP="00F91E0D">
      <w:pPr>
        <w:pStyle w:val="Akapitzlist"/>
        <w:jc w:val="both"/>
        <w:rPr>
          <w:rFonts w:ascii="Cambria" w:hAnsi="Cambria"/>
          <w:b/>
          <w:sz w:val="22"/>
          <w:szCs w:val="22"/>
        </w:rPr>
      </w:pPr>
      <w:r w:rsidRPr="00681F13">
        <w:rPr>
          <w:rFonts w:ascii="Cambria" w:hAnsi="Cambria"/>
          <w:b/>
          <w:sz w:val="22"/>
          <w:szCs w:val="22"/>
        </w:rPr>
        <w:t xml:space="preserve">   </w:t>
      </w:r>
    </w:p>
    <w:p w14:paraId="7F9D19D6" w14:textId="77777777" w:rsidR="006E0FB0" w:rsidRPr="00681F13" w:rsidRDefault="006E0FB0" w:rsidP="00F91E0D">
      <w:pPr>
        <w:pStyle w:val="Akapitzlist"/>
        <w:jc w:val="both"/>
        <w:rPr>
          <w:rFonts w:ascii="Cambria" w:hAnsi="Cambria"/>
          <w:b/>
          <w:sz w:val="22"/>
          <w:szCs w:val="22"/>
        </w:rPr>
      </w:pPr>
    </w:p>
    <w:p w14:paraId="565B7730" w14:textId="4D8FDDF9" w:rsidR="001D5BC9" w:rsidRPr="0071451B" w:rsidRDefault="001D5BC9" w:rsidP="00F91E0D">
      <w:pPr>
        <w:jc w:val="both"/>
        <w:rPr>
          <w:rFonts w:ascii="Cambria" w:hAnsi="Cambria"/>
          <w:bCs/>
          <w:sz w:val="22"/>
          <w:szCs w:val="22"/>
        </w:rPr>
      </w:pPr>
      <w:r w:rsidRPr="0071451B">
        <w:rPr>
          <w:rFonts w:ascii="Cambria" w:hAnsi="Cambria"/>
          <w:bCs/>
          <w:sz w:val="22"/>
          <w:szCs w:val="22"/>
        </w:rPr>
        <w:t xml:space="preserve">Oświadczam, że 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(tekst jedn. Dz. U. z 2023 r. poz. </w:t>
      </w:r>
      <w:r w:rsidR="00E9617A">
        <w:rPr>
          <w:rFonts w:ascii="Cambria" w:hAnsi="Cambria"/>
          <w:bCs/>
          <w:sz w:val="22"/>
          <w:szCs w:val="22"/>
        </w:rPr>
        <w:t>1497</w:t>
      </w:r>
      <w:r w:rsidR="00E9617A" w:rsidRPr="0071451B">
        <w:rPr>
          <w:rFonts w:ascii="Cambria" w:hAnsi="Cambria"/>
          <w:bCs/>
          <w:sz w:val="22"/>
          <w:szCs w:val="22"/>
        </w:rPr>
        <w:t xml:space="preserve"> </w:t>
      </w:r>
      <w:r w:rsidRPr="0071451B">
        <w:rPr>
          <w:rFonts w:ascii="Cambria" w:hAnsi="Cambria"/>
          <w:bCs/>
          <w:sz w:val="22"/>
          <w:szCs w:val="22"/>
        </w:rPr>
        <w:t xml:space="preserve">z </w:t>
      </w:r>
      <w:proofErr w:type="spellStart"/>
      <w:r w:rsidRPr="0071451B">
        <w:rPr>
          <w:rFonts w:ascii="Cambria" w:hAnsi="Cambria"/>
          <w:bCs/>
          <w:sz w:val="22"/>
          <w:szCs w:val="22"/>
        </w:rPr>
        <w:t>późn</w:t>
      </w:r>
      <w:proofErr w:type="spellEnd"/>
      <w:r w:rsidRPr="0071451B">
        <w:rPr>
          <w:rFonts w:ascii="Cambria" w:hAnsi="Cambria"/>
          <w:bCs/>
          <w:sz w:val="22"/>
          <w:szCs w:val="22"/>
        </w:rPr>
        <w:t>. zm.)</w:t>
      </w:r>
    </w:p>
    <w:p w14:paraId="7719157F" w14:textId="77777777" w:rsidR="001D5BC9" w:rsidRDefault="001D5BC9" w:rsidP="00F91E0D">
      <w:pPr>
        <w:jc w:val="both"/>
        <w:rPr>
          <w:rFonts w:ascii="Cambria" w:hAnsi="Cambria"/>
          <w:b/>
          <w:sz w:val="22"/>
          <w:szCs w:val="22"/>
        </w:rPr>
      </w:pPr>
    </w:p>
    <w:p w14:paraId="7586D613" w14:textId="77777777" w:rsidR="001C4E94" w:rsidRDefault="00F91E0D" w:rsidP="00F91E0D">
      <w:pPr>
        <w:jc w:val="both"/>
        <w:rPr>
          <w:rFonts w:ascii="Cambria" w:hAnsi="Cambria"/>
          <w:sz w:val="22"/>
          <w:szCs w:val="22"/>
        </w:rPr>
      </w:pPr>
      <w:r w:rsidRPr="00681F13">
        <w:rPr>
          <w:rFonts w:ascii="Cambria" w:hAnsi="Cambria"/>
          <w:b/>
          <w:sz w:val="22"/>
          <w:szCs w:val="22"/>
        </w:rPr>
        <w:t>Oświadczam</w:t>
      </w:r>
      <w:r w:rsidRPr="00681F13">
        <w:rPr>
          <w:rFonts w:ascii="Cambria" w:hAnsi="Cambria"/>
          <w:sz w:val="22"/>
          <w:szCs w:val="22"/>
        </w:rPr>
        <w:t xml:space="preserve">, że </w:t>
      </w:r>
      <w:r w:rsidRPr="00681F13">
        <w:rPr>
          <w:rFonts w:ascii="Cambria" w:hAnsi="Cambria"/>
          <w:b/>
          <w:sz w:val="22"/>
          <w:szCs w:val="22"/>
          <w:u w:val="single"/>
        </w:rPr>
        <w:t>zachodzą</w:t>
      </w:r>
      <w:r w:rsidRPr="00681F13">
        <w:rPr>
          <w:rFonts w:ascii="Cambria" w:hAnsi="Cambria"/>
          <w:b/>
          <w:sz w:val="22"/>
          <w:szCs w:val="22"/>
        </w:rPr>
        <w:t xml:space="preserve"> w stosunku do mnie podstawy wykluczenia</w:t>
      </w:r>
      <w:r w:rsidRPr="00681F13">
        <w:rPr>
          <w:rFonts w:ascii="Cambria" w:hAnsi="Cambria"/>
          <w:sz w:val="22"/>
          <w:szCs w:val="22"/>
        </w:rPr>
        <w:t xml:space="preserve"> z postępowania na podstawie art. _________ ustawy </w:t>
      </w:r>
      <w:r w:rsidRPr="00681F13">
        <w:rPr>
          <w:rFonts w:ascii="Cambria" w:hAnsi="Cambria"/>
          <w:i/>
          <w:color w:val="A6A6A6" w:themeColor="background1" w:themeShade="A6"/>
          <w:sz w:val="22"/>
          <w:szCs w:val="22"/>
        </w:rPr>
        <w:t xml:space="preserve">(jeżeli dotyczy należy wskazać mającą zastosowanie podstawę wykluczenia spośród wymienionych </w:t>
      </w:r>
      <w:r w:rsidRPr="00681F13">
        <w:rPr>
          <w:rFonts w:ascii="Cambria" w:hAnsi="Cambria"/>
          <w:i/>
          <w:color w:val="A6A6A6" w:themeColor="background1" w:themeShade="A6"/>
          <w:sz w:val="22"/>
          <w:szCs w:val="22"/>
          <w:lang w:bidi="pl-PL"/>
        </w:rPr>
        <w:t>w art. 108 ust. 1 pkt 1, 2,</w:t>
      </w:r>
      <w:r w:rsidR="006E0FB0">
        <w:rPr>
          <w:rFonts w:ascii="Cambria" w:hAnsi="Cambria"/>
          <w:i/>
          <w:color w:val="A6A6A6" w:themeColor="background1" w:themeShade="A6"/>
          <w:sz w:val="22"/>
          <w:szCs w:val="22"/>
          <w:lang w:bidi="pl-PL"/>
        </w:rPr>
        <w:t xml:space="preserve"> </w:t>
      </w:r>
      <w:r w:rsidRPr="00681F13">
        <w:rPr>
          <w:rFonts w:ascii="Cambria" w:hAnsi="Cambria"/>
          <w:i/>
          <w:color w:val="A6A6A6" w:themeColor="background1" w:themeShade="A6"/>
          <w:sz w:val="22"/>
          <w:szCs w:val="22"/>
          <w:lang w:bidi="pl-PL"/>
        </w:rPr>
        <w:t>5</w:t>
      </w:r>
      <w:r w:rsidR="006E0FB0">
        <w:rPr>
          <w:rFonts w:ascii="Cambria" w:hAnsi="Cambria"/>
          <w:i/>
          <w:color w:val="A6A6A6" w:themeColor="background1" w:themeShade="A6"/>
          <w:sz w:val="22"/>
          <w:szCs w:val="22"/>
          <w:lang w:bidi="pl-PL"/>
        </w:rPr>
        <w:t>, oraz art. 109 ust. 1</w:t>
      </w:r>
      <w:r w:rsidR="00427C3B">
        <w:rPr>
          <w:rFonts w:ascii="Cambria" w:hAnsi="Cambria"/>
          <w:i/>
          <w:color w:val="A6A6A6" w:themeColor="background1" w:themeShade="A6"/>
          <w:sz w:val="22"/>
          <w:szCs w:val="22"/>
          <w:lang w:bidi="pl-PL"/>
        </w:rPr>
        <w:t xml:space="preserve"> pkt</w:t>
      </w:r>
      <w:r w:rsidR="006E0FB0">
        <w:rPr>
          <w:rFonts w:ascii="Cambria" w:hAnsi="Cambria"/>
          <w:i/>
          <w:color w:val="A6A6A6" w:themeColor="background1" w:themeShade="A6"/>
          <w:sz w:val="22"/>
          <w:szCs w:val="22"/>
          <w:lang w:bidi="pl-PL"/>
        </w:rPr>
        <w:t xml:space="preserve"> 4, 8, 10</w:t>
      </w:r>
      <w:r w:rsidRPr="00681F13">
        <w:rPr>
          <w:rFonts w:ascii="Cambria" w:hAnsi="Cambria"/>
          <w:i/>
          <w:color w:val="A6A6A6" w:themeColor="background1" w:themeShade="A6"/>
          <w:sz w:val="22"/>
          <w:szCs w:val="22"/>
          <w:lang w:bidi="pl-PL"/>
        </w:rPr>
        <w:t xml:space="preserve"> ustawy</w:t>
      </w:r>
      <w:r w:rsidRPr="00681F13">
        <w:rPr>
          <w:rFonts w:ascii="Cambria" w:hAnsi="Cambria"/>
          <w:i/>
          <w:color w:val="A6A6A6" w:themeColor="background1" w:themeShade="A6"/>
          <w:sz w:val="22"/>
          <w:szCs w:val="22"/>
        </w:rPr>
        <w:t>)</w:t>
      </w:r>
      <w:r w:rsidRPr="00681F13">
        <w:rPr>
          <w:rFonts w:ascii="Cambria" w:hAnsi="Cambria"/>
          <w:i/>
          <w:sz w:val="22"/>
          <w:szCs w:val="22"/>
        </w:rPr>
        <w:t>.</w:t>
      </w:r>
      <w:r w:rsidRPr="00681F13">
        <w:rPr>
          <w:rFonts w:ascii="Cambria" w:hAnsi="Cambria"/>
          <w:sz w:val="22"/>
          <w:szCs w:val="22"/>
        </w:rPr>
        <w:t xml:space="preserve"> Jednocześnie oświadczam, że w związku z ww. okolicznością, na podstawie art. 110 ust. 2 ustawy podjąłem następujące środki naprawcze:</w:t>
      </w:r>
    </w:p>
    <w:p w14:paraId="479CB047" w14:textId="77777777" w:rsidR="001C4E94" w:rsidRDefault="001C4E94" w:rsidP="00F91E0D">
      <w:pPr>
        <w:jc w:val="both"/>
        <w:rPr>
          <w:rFonts w:ascii="Cambria" w:hAnsi="Cambria"/>
          <w:sz w:val="22"/>
          <w:szCs w:val="22"/>
        </w:rPr>
      </w:pPr>
    </w:p>
    <w:p w14:paraId="5E3B9AD2" w14:textId="6821F602" w:rsidR="00F91E0D" w:rsidRPr="00681F13" w:rsidRDefault="00F91E0D" w:rsidP="00F91E0D">
      <w:pPr>
        <w:jc w:val="both"/>
        <w:rPr>
          <w:rFonts w:ascii="Cambria" w:hAnsi="Cambria"/>
          <w:i/>
          <w:sz w:val="22"/>
          <w:szCs w:val="22"/>
          <w:u w:val="single"/>
        </w:rPr>
      </w:pPr>
      <w:r w:rsidRPr="00681F13">
        <w:rPr>
          <w:rFonts w:ascii="Cambria" w:hAnsi="Cambria"/>
          <w:sz w:val="22"/>
          <w:szCs w:val="22"/>
        </w:rPr>
        <w:t>_</w:t>
      </w:r>
      <w:r w:rsidR="001C4E94">
        <w:rPr>
          <w:rFonts w:ascii="Cambria" w:hAnsi="Cambria"/>
          <w:sz w:val="22"/>
          <w:szCs w:val="22"/>
        </w:rPr>
        <w:softHyphen/>
      </w:r>
      <w:r w:rsidR="001C4E94">
        <w:rPr>
          <w:rFonts w:ascii="Cambria" w:hAnsi="Cambria"/>
          <w:sz w:val="22"/>
          <w:szCs w:val="22"/>
        </w:rPr>
        <w:softHyphen/>
      </w:r>
      <w:r w:rsidR="001C4E94">
        <w:rPr>
          <w:rFonts w:ascii="Cambria" w:hAnsi="Cambria"/>
          <w:sz w:val="22"/>
          <w:szCs w:val="22"/>
        </w:rPr>
        <w:softHyphen/>
      </w:r>
      <w:r w:rsidR="001C4E94">
        <w:rPr>
          <w:rFonts w:ascii="Cambria" w:hAnsi="Cambria"/>
          <w:sz w:val="22"/>
          <w:szCs w:val="22"/>
        </w:rPr>
        <w:softHyphen/>
      </w:r>
      <w:r w:rsidRPr="00681F13">
        <w:rPr>
          <w:rFonts w:ascii="Cambria" w:hAnsi="Cambria"/>
          <w:sz w:val="22"/>
          <w:szCs w:val="22"/>
        </w:rPr>
        <w:t>____________________________________________________________________________________</w:t>
      </w:r>
      <w:r w:rsidR="001C4E94">
        <w:rPr>
          <w:rFonts w:ascii="Cambria" w:hAnsi="Cambria"/>
          <w:sz w:val="22"/>
          <w:szCs w:val="22"/>
        </w:rPr>
        <w:t>_____________________</w:t>
      </w:r>
      <w:r w:rsidRPr="00681F13">
        <w:rPr>
          <w:rFonts w:ascii="Cambria" w:hAnsi="Cambria"/>
          <w:sz w:val="22"/>
          <w:szCs w:val="22"/>
        </w:rPr>
        <w:t>___</w:t>
      </w:r>
    </w:p>
    <w:p w14:paraId="7B6E664A" w14:textId="77777777" w:rsidR="00824E23" w:rsidRDefault="00824E23"/>
    <w:sectPr w:rsidR="00824E23" w:rsidSect="00002F9C">
      <w:headerReference w:type="default" r:id="rId8"/>
      <w:footerReference w:type="default" r:id="rId9"/>
      <w:pgSz w:w="11905" w:h="16837"/>
      <w:pgMar w:top="1304" w:right="1531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EBBED" w14:textId="77777777" w:rsidR="00A36790" w:rsidRDefault="00A36790">
      <w:r>
        <w:separator/>
      </w:r>
    </w:p>
  </w:endnote>
  <w:endnote w:type="continuationSeparator" w:id="0">
    <w:p w14:paraId="179F300A" w14:textId="77777777" w:rsidR="00A36790" w:rsidRDefault="00A36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5D3EC" w14:textId="143BB1E9" w:rsidR="00FF4A71" w:rsidRPr="00493FE8" w:rsidRDefault="00D9627C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7B0A9C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283FD176" w14:textId="77777777" w:rsidR="00FF4A71" w:rsidRPr="00493FE8" w:rsidRDefault="00FF4A7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B7FF8" w14:textId="77777777" w:rsidR="00A36790" w:rsidRDefault="00A36790">
      <w:r>
        <w:separator/>
      </w:r>
    </w:p>
  </w:footnote>
  <w:footnote w:type="continuationSeparator" w:id="0">
    <w:p w14:paraId="5FB4D717" w14:textId="77777777" w:rsidR="00A36790" w:rsidRDefault="00A36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9E90D" w14:textId="299AB8BF" w:rsidR="00F45132" w:rsidRDefault="00F45132" w:rsidP="001E75E3">
    <w:pPr>
      <w:pStyle w:val="Nagwek"/>
      <w:jc w:val="right"/>
    </w:pPr>
    <w: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854FF"/>
    <w:multiLevelType w:val="hybridMultilevel"/>
    <w:tmpl w:val="6448A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84482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0206015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onika Kolman">
    <w15:presenceInfo w15:providerId="None" w15:userId="Monika Kolm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27C"/>
    <w:rsid w:val="00002F9C"/>
    <w:rsid w:val="00007402"/>
    <w:rsid w:val="000D4A7D"/>
    <w:rsid w:val="000E002F"/>
    <w:rsid w:val="001108E4"/>
    <w:rsid w:val="001C4E94"/>
    <w:rsid w:val="001D5BC9"/>
    <w:rsid w:val="001E75E3"/>
    <w:rsid w:val="00395A7C"/>
    <w:rsid w:val="003F4A5D"/>
    <w:rsid w:val="00427C3B"/>
    <w:rsid w:val="0044507B"/>
    <w:rsid w:val="00493A25"/>
    <w:rsid w:val="004A7FB1"/>
    <w:rsid w:val="004B0708"/>
    <w:rsid w:val="005120F1"/>
    <w:rsid w:val="006321A5"/>
    <w:rsid w:val="00683B5E"/>
    <w:rsid w:val="006E0FB0"/>
    <w:rsid w:val="0071451B"/>
    <w:rsid w:val="00754358"/>
    <w:rsid w:val="007B0A9C"/>
    <w:rsid w:val="007C431A"/>
    <w:rsid w:val="007D6B71"/>
    <w:rsid w:val="00824E23"/>
    <w:rsid w:val="00825610"/>
    <w:rsid w:val="00874DA8"/>
    <w:rsid w:val="0088484D"/>
    <w:rsid w:val="00952B60"/>
    <w:rsid w:val="00953E55"/>
    <w:rsid w:val="009962DB"/>
    <w:rsid w:val="00A36790"/>
    <w:rsid w:val="00A45D17"/>
    <w:rsid w:val="00AD283E"/>
    <w:rsid w:val="00BC568E"/>
    <w:rsid w:val="00D03DDB"/>
    <w:rsid w:val="00D41BC5"/>
    <w:rsid w:val="00D9627C"/>
    <w:rsid w:val="00E66645"/>
    <w:rsid w:val="00E76A13"/>
    <w:rsid w:val="00E9617A"/>
    <w:rsid w:val="00EF27F1"/>
    <w:rsid w:val="00EF5097"/>
    <w:rsid w:val="00EF531B"/>
    <w:rsid w:val="00F04D9E"/>
    <w:rsid w:val="00F1251A"/>
    <w:rsid w:val="00F26053"/>
    <w:rsid w:val="00F45132"/>
    <w:rsid w:val="00F91E0D"/>
    <w:rsid w:val="00F948A1"/>
    <w:rsid w:val="00FF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2F024"/>
  <w15:chartTrackingRefBased/>
  <w15:docId w15:val="{19B7AA77-A51E-42F9-ADB0-4FC6E4599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62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962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62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D962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sw tekst,Lista 1"/>
    <w:basedOn w:val="Normalny"/>
    <w:uiPriority w:val="34"/>
    <w:qFormat/>
    <w:rsid w:val="00D9627C"/>
    <w:pPr>
      <w:ind w:left="720"/>
      <w:contextualSpacing/>
    </w:pPr>
  </w:style>
  <w:style w:type="character" w:customStyle="1" w:styleId="LPzwykly">
    <w:name w:val="LP_zwykly"/>
    <w:basedOn w:val="Domylnaczcionkaakapitu"/>
    <w:qFormat/>
    <w:rsid w:val="00D9627C"/>
  </w:style>
  <w:style w:type="paragraph" w:styleId="Poprawka">
    <w:name w:val="Revision"/>
    <w:hidden/>
    <w:uiPriority w:val="99"/>
    <w:semiHidden/>
    <w:rsid w:val="00EF5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50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509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50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50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509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451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513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F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F9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1A0D5-A758-49F0-B323-35E97740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N.Srokowo Artur Kurek</dc:creator>
  <cp:keywords/>
  <dc:description/>
  <cp:lastModifiedBy>Monika Kolman</cp:lastModifiedBy>
  <cp:revision>2</cp:revision>
  <cp:lastPrinted>2023-06-23T09:17:00Z</cp:lastPrinted>
  <dcterms:created xsi:type="dcterms:W3CDTF">2023-10-24T20:30:00Z</dcterms:created>
  <dcterms:modified xsi:type="dcterms:W3CDTF">2023-10-24T20:30:00Z</dcterms:modified>
</cp:coreProperties>
</file>