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954EE0" w14:textId="00929166" w:rsidR="00302FAA" w:rsidRDefault="00302FAA" w:rsidP="00623FB2">
      <w:pPr>
        <w:pStyle w:val="Tekstpodstawowywcity3"/>
        <w:spacing w:line="240" w:lineRule="auto"/>
        <w:ind w:left="0"/>
        <w:jc w:val="right"/>
        <w:rPr>
          <w:rFonts w:ascii="Segoe UI" w:eastAsiaTheme="majorEastAsia" w:hAnsi="Segoe UI" w:cs="Segoe UI"/>
          <w:b/>
          <w:color w:val="043E71"/>
          <w:sz w:val="22"/>
          <w:szCs w:val="26"/>
        </w:rPr>
      </w:pPr>
      <w:bookmarkStart w:id="0" w:name="_GoBack"/>
      <w:bookmarkEnd w:id="0"/>
      <w:r w:rsidRPr="00623FB2">
        <w:rPr>
          <w:rFonts w:ascii="Segoe UI" w:eastAsiaTheme="majorEastAsia" w:hAnsi="Segoe UI" w:cs="Segoe UI"/>
          <w:b/>
          <w:color w:val="043E71"/>
          <w:sz w:val="22"/>
          <w:szCs w:val="26"/>
        </w:rPr>
        <w:t xml:space="preserve">ZAŁĄCZNIK NR </w:t>
      </w:r>
      <w:r w:rsidR="00623FB2" w:rsidRPr="00623FB2">
        <w:rPr>
          <w:rFonts w:ascii="Segoe UI" w:eastAsiaTheme="majorEastAsia" w:hAnsi="Segoe UI" w:cs="Segoe UI"/>
          <w:b/>
          <w:color w:val="043E71"/>
          <w:sz w:val="22"/>
          <w:szCs w:val="26"/>
        </w:rPr>
        <w:t>1</w:t>
      </w:r>
      <w:r w:rsidRPr="00623FB2">
        <w:rPr>
          <w:rFonts w:ascii="Segoe UI" w:eastAsiaTheme="majorEastAsia" w:hAnsi="Segoe UI" w:cs="Segoe UI"/>
          <w:b/>
          <w:color w:val="043E71"/>
          <w:sz w:val="22"/>
          <w:szCs w:val="26"/>
        </w:rPr>
        <w:t xml:space="preserve"> — Formularz ofertowy</w:t>
      </w:r>
    </w:p>
    <w:p w14:paraId="7DFFE22E" w14:textId="77777777" w:rsidR="00302FAA" w:rsidRDefault="00302FAA" w:rsidP="00302FAA">
      <w:pPr>
        <w:spacing w:after="0" w:line="240" w:lineRule="auto"/>
        <w:jc w:val="both"/>
        <w:rPr>
          <w:rFonts w:ascii="Segoe UI" w:hAnsi="Segoe UI" w:cs="Segoe UI"/>
        </w:rPr>
      </w:pPr>
    </w:p>
    <w:p w14:paraId="5C94F3BF" w14:textId="77777777" w:rsidR="00302FAA" w:rsidRPr="00217EB7" w:rsidRDefault="00302FAA" w:rsidP="00302FAA">
      <w:pPr>
        <w:spacing w:after="0" w:line="240" w:lineRule="auto"/>
        <w:jc w:val="both"/>
        <w:rPr>
          <w:rFonts w:ascii="Segoe UI" w:hAnsi="Segoe UI" w:cs="Segoe UI"/>
        </w:rPr>
      </w:pPr>
    </w:p>
    <w:p w14:paraId="5957DC19" w14:textId="77777777" w:rsidR="00302FAA" w:rsidRPr="00623FB2" w:rsidRDefault="00302FAA" w:rsidP="00302FAA">
      <w:pPr>
        <w:spacing w:after="0" w:line="240" w:lineRule="auto"/>
        <w:ind w:left="284"/>
        <w:jc w:val="center"/>
        <w:rPr>
          <w:rFonts w:ascii="Segoe UI" w:hAnsi="Segoe UI" w:cs="Segoe UI"/>
          <w:b/>
          <w:sz w:val="28"/>
          <w:szCs w:val="28"/>
        </w:rPr>
      </w:pPr>
      <w:r w:rsidRPr="00623FB2">
        <w:rPr>
          <w:rFonts w:ascii="Segoe UI" w:hAnsi="Segoe UI" w:cs="Segoe UI"/>
          <w:b/>
          <w:sz w:val="28"/>
          <w:szCs w:val="28"/>
        </w:rPr>
        <w:t>O F E R TA</w:t>
      </w:r>
    </w:p>
    <w:p w14:paraId="1AA392A3" w14:textId="77777777" w:rsidR="00302FAA" w:rsidRPr="00036EC4" w:rsidRDefault="00302FAA" w:rsidP="00302FAA">
      <w:pPr>
        <w:spacing w:after="0" w:line="240" w:lineRule="auto"/>
        <w:rPr>
          <w:rFonts w:ascii="Segoe UI" w:hAnsi="Segoe UI" w:cs="Segoe UI"/>
          <w:sz w:val="24"/>
          <w:szCs w:val="24"/>
        </w:rPr>
      </w:pPr>
      <w:r w:rsidRPr="00036EC4">
        <w:rPr>
          <w:rFonts w:ascii="Segoe UI" w:hAnsi="Segoe UI" w:cs="Segoe UI"/>
          <w:sz w:val="24"/>
          <w:szCs w:val="24"/>
        </w:rPr>
        <w:t xml:space="preserve">           </w:t>
      </w:r>
    </w:p>
    <w:p w14:paraId="103D2BBE" w14:textId="1D684ABC" w:rsidR="00302FAA" w:rsidRPr="00E20B86" w:rsidRDefault="00302FAA" w:rsidP="00302FAA">
      <w:pPr>
        <w:spacing w:after="0" w:line="240" w:lineRule="auto"/>
        <w:ind w:right="28"/>
        <w:rPr>
          <w:rFonts w:ascii="Segoe UI" w:hAnsi="Segoe UI" w:cs="Segoe UI"/>
          <w:sz w:val="20"/>
          <w:szCs w:val="20"/>
        </w:rPr>
      </w:pPr>
      <w:r w:rsidRPr="00E20B86">
        <w:rPr>
          <w:rFonts w:ascii="Segoe UI" w:hAnsi="Segoe UI" w:cs="Segoe UI"/>
          <w:sz w:val="20"/>
          <w:szCs w:val="20"/>
        </w:rPr>
        <w:t>Nazwa wykonawcy/wykonawców</w:t>
      </w:r>
      <w:r w:rsidR="00EA50DD">
        <w:rPr>
          <w:rFonts w:ascii="Segoe UI" w:hAnsi="Segoe UI" w:cs="Segoe UI"/>
          <w:sz w:val="20"/>
          <w:szCs w:val="20"/>
        </w:rPr>
        <w:t xml:space="preserve"> </w:t>
      </w:r>
      <w:r w:rsidRPr="00E20B86">
        <w:rPr>
          <w:rFonts w:ascii="Segoe UI" w:hAnsi="Segoe UI" w:cs="Segoe UI"/>
          <w:sz w:val="20"/>
          <w:szCs w:val="20"/>
        </w:rPr>
        <w:t>:………………………………………………………………………………….</w:t>
      </w:r>
    </w:p>
    <w:p w14:paraId="15C3D82A" w14:textId="77777777" w:rsidR="00302FAA" w:rsidRPr="00E20B86" w:rsidRDefault="00302FAA" w:rsidP="00302FAA">
      <w:pPr>
        <w:spacing w:after="0" w:line="240" w:lineRule="auto"/>
        <w:ind w:right="28"/>
        <w:rPr>
          <w:rFonts w:ascii="Segoe UI" w:hAnsi="Segoe UI" w:cs="Segoe UI"/>
          <w:sz w:val="20"/>
          <w:szCs w:val="20"/>
        </w:rPr>
      </w:pPr>
      <w:r w:rsidRPr="00E20B86">
        <w:rPr>
          <w:rFonts w:ascii="Segoe UI" w:hAnsi="Segoe UI" w:cs="Segoe UI"/>
          <w:sz w:val="20"/>
          <w:szCs w:val="20"/>
        </w:rPr>
        <w:t>…………………………………………………………………………………………….</w:t>
      </w:r>
    </w:p>
    <w:p w14:paraId="15488952" w14:textId="77777777" w:rsidR="00302FAA" w:rsidRPr="00E20B86" w:rsidRDefault="00302FAA" w:rsidP="00302FAA">
      <w:pPr>
        <w:spacing w:after="0" w:line="240" w:lineRule="auto"/>
        <w:ind w:right="28"/>
        <w:rPr>
          <w:rFonts w:ascii="Segoe UI" w:hAnsi="Segoe UI" w:cs="Segoe UI"/>
          <w:sz w:val="20"/>
          <w:szCs w:val="20"/>
        </w:rPr>
      </w:pPr>
      <w:r w:rsidRPr="00E20B86">
        <w:rPr>
          <w:rFonts w:ascii="Segoe UI" w:hAnsi="Segoe UI" w:cs="Segoe UI"/>
          <w:sz w:val="20"/>
          <w:szCs w:val="20"/>
        </w:rPr>
        <w:t>Adres pocztowy (ulic, nr domu i lokalu):  …………………………………</w:t>
      </w:r>
    </w:p>
    <w:p w14:paraId="1AC8BBE6" w14:textId="58CF1600" w:rsidR="00302FAA" w:rsidRPr="00FE4CD0" w:rsidRDefault="00302FAA" w:rsidP="00302FAA">
      <w:pPr>
        <w:spacing w:after="0" w:line="240" w:lineRule="auto"/>
        <w:ind w:right="6803"/>
        <w:rPr>
          <w:rFonts w:ascii="Segoe UI" w:hAnsi="Segoe UI" w:cs="Segoe UI"/>
          <w:sz w:val="20"/>
          <w:szCs w:val="20"/>
        </w:rPr>
      </w:pPr>
      <w:r w:rsidRPr="00FE4CD0">
        <w:rPr>
          <w:rFonts w:ascii="Segoe UI" w:hAnsi="Segoe UI" w:cs="Segoe UI"/>
          <w:sz w:val="20"/>
          <w:szCs w:val="20"/>
        </w:rPr>
        <w:t>Tel.:……………………………</w:t>
      </w:r>
    </w:p>
    <w:p w14:paraId="3C3C1F8F" w14:textId="32F08DA5" w:rsidR="00302FAA" w:rsidRPr="004F34B2" w:rsidRDefault="00302FAA" w:rsidP="00302FAA">
      <w:pPr>
        <w:spacing w:after="0" w:line="240" w:lineRule="auto"/>
        <w:ind w:right="6803"/>
        <w:rPr>
          <w:rFonts w:ascii="Segoe UI" w:hAnsi="Segoe UI" w:cs="Segoe UI"/>
          <w:sz w:val="20"/>
          <w:szCs w:val="20"/>
        </w:rPr>
      </w:pPr>
      <w:r w:rsidRPr="00FE4CD0">
        <w:rPr>
          <w:rFonts w:ascii="Segoe UI" w:hAnsi="Segoe UI" w:cs="Segoe UI"/>
          <w:sz w:val="20"/>
          <w:szCs w:val="20"/>
        </w:rPr>
        <w:t xml:space="preserve">e-mail: </w:t>
      </w:r>
      <w:r w:rsidRPr="004F34B2">
        <w:rPr>
          <w:rFonts w:ascii="Segoe UI" w:hAnsi="Segoe UI" w:cs="Segoe UI"/>
          <w:sz w:val="20"/>
          <w:szCs w:val="20"/>
        </w:rPr>
        <w:t>……………</w:t>
      </w:r>
    </w:p>
    <w:p w14:paraId="699385B1" w14:textId="1D39D9E2" w:rsidR="00302FAA" w:rsidRPr="00FE4CD0" w:rsidRDefault="00302FAA" w:rsidP="00302FAA">
      <w:pPr>
        <w:spacing w:after="0" w:line="240" w:lineRule="auto"/>
        <w:ind w:right="6803"/>
        <w:rPr>
          <w:rFonts w:ascii="Segoe UI" w:hAnsi="Segoe UI" w:cs="Segoe UI"/>
          <w:sz w:val="20"/>
          <w:szCs w:val="20"/>
        </w:rPr>
      </w:pPr>
      <w:r w:rsidRPr="00FE4CD0">
        <w:rPr>
          <w:rFonts w:ascii="Segoe UI" w:hAnsi="Segoe UI" w:cs="Segoe UI"/>
          <w:sz w:val="20"/>
          <w:szCs w:val="20"/>
        </w:rPr>
        <w:t>NIP……………………………</w:t>
      </w:r>
    </w:p>
    <w:p w14:paraId="5B7CC1D9" w14:textId="77777777" w:rsidR="00302FAA" w:rsidRPr="00FE4CD0" w:rsidRDefault="00302FAA" w:rsidP="00302FAA">
      <w:pPr>
        <w:spacing w:after="0" w:line="240" w:lineRule="auto"/>
        <w:rPr>
          <w:rFonts w:ascii="Segoe UI" w:hAnsi="Segoe UI" w:cs="Segoe UI"/>
          <w:b/>
          <w:sz w:val="20"/>
          <w:szCs w:val="20"/>
        </w:rPr>
      </w:pPr>
    </w:p>
    <w:p w14:paraId="5C2586E9" w14:textId="77777777" w:rsidR="00302FAA" w:rsidRPr="00FE4CD0" w:rsidRDefault="00302FAA" w:rsidP="00302FAA">
      <w:pPr>
        <w:spacing w:after="0" w:line="240" w:lineRule="auto"/>
        <w:ind w:left="284"/>
        <w:jc w:val="center"/>
        <w:rPr>
          <w:rFonts w:ascii="Segoe UI" w:hAnsi="Segoe UI" w:cs="Segoe UI"/>
          <w:b/>
          <w:sz w:val="20"/>
          <w:szCs w:val="20"/>
        </w:rPr>
      </w:pPr>
    </w:p>
    <w:p w14:paraId="26B573C2" w14:textId="4A46C980" w:rsidR="00302FAA" w:rsidRPr="00713D42" w:rsidRDefault="00302FAA" w:rsidP="00302FAA">
      <w:pPr>
        <w:jc w:val="both"/>
        <w:rPr>
          <w:rFonts w:ascii="Segoe UI" w:hAnsi="Segoe UI" w:cs="Segoe UI"/>
          <w:sz w:val="20"/>
          <w:szCs w:val="20"/>
        </w:rPr>
      </w:pPr>
      <w:r w:rsidRPr="00321AD9">
        <w:rPr>
          <w:rFonts w:ascii="Segoe UI" w:hAnsi="Segoe UI" w:cs="Segoe UI"/>
          <w:sz w:val="20"/>
          <w:szCs w:val="20"/>
        </w:rPr>
        <w:t xml:space="preserve">Nawiązując do ogłoszonego postępowania o udzielenie zamówienia publicznego, w trybie podstawowym, na wykonanie zamówienia </w:t>
      </w:r>
      <w:r w:rsidR="00623FB2">
        <w:rPr>
          <w:rFonts w:ascii="Segoe UI" w:hAnsi="Segoe UI" w:cs="Segoe UI"/>
          <w:sz w:val="20"/>
          <w:szCs w:val="20"/>
        </w:rPr>
        <w:t>dotyczącego</w:t>
      </w:r>
      <w:r w:rsidRPr="00321AD9">
        <w:rPr>
          <w:rFonts w:ascii="Segoe UI" w:hAnsi="Segoe UI" w:cs="Segoe UI"/>
          <w:sz w:val="20"/>
          <w:szCs w:val="20"/>
        </w:rPr>
        <w:t xml:space="preserve"> </w:t>
      </w:r>
      <w:r w:rsidRPr="00321AD9">
        <w:rPr>
          <w:rFonts w:ascii="Segoe UI" w:hAnsi="Segoe UI" w:cs="Segoe UI"/>
          <w:b/>
          <w:bCs/>
          <w:sz w:val="20"/>
          <w:szCs w:val="20"/>
        </w:rPr>
        <w:t>Grupowe</w:t>
      </w:r>
      <w:r w:rsidR="00623FB2">
        <w:rPr>
          <w:rFonts w:ascii="Segoe UI" w:hAnsi="Segoe UI" w:cs="Segoe UI"/>
          <w:b/>
          <w:bCs/>
          <w:sz w:val="20"/>
          <w:szCs w:val="20"/>
        </w:rPr>
        <w:t>go</w:t>
      </w:r>
      <w:r w:rsidRPr="00321AD9">
        <w:rPr>
          <w:rFonts w:ascii="Segoe UI" w:hAnsi="Segoe UI" w:cs="Segoe UI"/>
          <w:b/>
          <w:bCs/>
          <w:sz w:val="20"/>
          <w:szCs w:val="20"/>
        </w:rPr>
        <w:t xml:space="preserve"> ubezpieczenia na życie pracowników, współmałżonków/ partnerów życiowych oraz pełnoletnich dzieci pracowników Urzędu Miasta Białogard oraz jednostek organizacyjnych Miasta Białogard</w:t>
      </w:r>
      <w:r>
        <w:rPr>
          <w:rFonts w:ascii="Segoe UI" w:hAnsi="Segoe UI" w:cs="Segoe UI"/>
          <w:b/>
          <w:bCs/>
          <w:sz w:val="20"/>
          <w:szCs w:val="20"/>
        </w:rPr>
        <w:t xml:space="preserve"> </w:t>
      </w:r>
      <w:r w:rsidR="00AA1C00">
        <w:rPr>
          <w:rFonts w:ascii="Segoe UI" w:hAnsi="Segoe UI" w:cs="Segoe UI"/>
          <w:b/>
          <w:bCs/>
          <w:sz w:val="20"/>
          <w:szCs w:val="20"/>
        </w:rPr>
        <w:t xml:space="preserve">w latach </w:t>
      </w:r>
      <w:r>
        <w:rPr>
          <w:rFonts w:ascii="Segoe UI" w:hAnsi="Segoe UI" w:cs="Segoe UI"/>
          <w:b/>
          <w:bCs/>
          <w:sz w:val="20"/>
          <w:szCs w:val="20"/>
        </w:rPr>
        <w:t xml:space="preserve">2024-2027 r. </w:t>
      </w:r>
      <w:r w:rsidRPr="00321AD9">
        <w:rPr>
          <w:rFonts w:ascii="Segoe UI" w:hAnsi="Segoe UI" w:cs="Segoe UI"/>
          <w:b/>
          <w:bCs/>
          <w:sz w:val="20"/>
          <w:szCs w:val="20"/>
        </w:rPr>
        <w:t xml:space="preserve">, </w:t>
      </w:r>
      <w:r>
        <w:rPr>
          <w:rFonts w:ascii="Segoe UI" w:hAnsi="Segoe UI" w:cs="Segoe UI"/>
          <w:sz w:val="20"/>
          <w:szCs w:val="20"/>
        </w:rPr>
        <w:t>o</w:t>
      </w:r>
      <w:r w:rsidRPr="00713D42">
        <w:rPr>
          <w:rFonts w:ascii="Segoe UI" w:hAnsi="Segoe UI" w:cs="Segoe UI"/>
          <w:sz w:val="20"/>
          <w:szCs w:val="20"/>
        </w:rPr>
        <w:t>feruję wykonanie zamówienia na następujących warunkach cenowych:</w:t>
      </w:r>
    </w:p>
    <w:p w14:paraId="1A26AE86" w14:textId="77777777" w:rsidR="00302FAA" w:rsidRPr="00217EB7" w:rsidRDefault="00302FAA" w:rsidP="00302FAA">
      <w:pPr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</w:p>
    <w:tbl>
      <w:tblPr>
        <w:tblW w:w="10774" w:type="dxa"/>
        <w:tblInd w:w="-113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5"/>
        <w:gridCol w:w="1796"/>
        <w:gridCol w:w="1796"/>
        <w:gridCol w:w="1795"/>
        <w:gridCol w:w="1796"/>
        <w:gridCol w:w="1796"/>
      </w:tblGrid>
      <w:tr w:rsidR="00302FAA" w:rsidRPr="00217EB7" w14:paraId="64FA79AA" w14:textId="77777777" w:rsidTr="00302FAA">
        <w:trPr>
          <w:trHeight w:val="1152"/>
        </w:trPr>
        <w:tc>
          <w:tcPr>
            <w:tcW w:w="1795" w:type="dxa"/>
            <w:shd w:val="clear" w:color="000000" w:fill="203764"/>
            <w:vAlign w:val="center"/>
            <w:hideMark/>
          </w:tcPr>
          <w:p w14:paraId="59020460" w14:textId="77777777" w:rsidR="00302FAA" w:rsidRPr="00217EB7" w:rsidRDefault="00302FAA" w:rsidP="00C73F23">
            <w:pPr>
              <w:spacing w:before="120" w:after="12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217EB7">
              <w:rPr>
                <w:rFonts w:ascii="Segoe UI" w:hAnsi="Segoe UI" w:cs="Segoe UI"/>
                <w:sz w:val="20"/>
                <w:szCs w:val="20"/>
              </w:rPr>
              <w:t>Wariant</w:t>
            </w:r>
          </w:p>
        </w:tc>
        <w:tc>
          <w:tcPr>
            <w:tcW w:w="1796" w:type="dxa"/>
            <w:shd w:val="clear" w:color="000000" w:fill="203764"/>
            <w:vAlign w:val="center"/>
            <w:hideMark/>
          </w:tcPr>
          <w:p w14:paraId="3D6EAB78" w14:textId="77777777" w:rsidR="00302FAA" w:rsidRPr="00217EB7" w:rsidRDefault="00302FAA" w:rsidP="00C73F23">
            <w:pPr>
              <w:spacing w:before="120" w:after="12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217EB7">
              <w:rPr>
                <w:rFonts w:ascii="Segoe UI" w:hAnsi="Segoe UI" w:cs="Segoe UI"/>
                <w:sz w:val="20"/>
                <w:szCs w:val="20"/>
              </w:rPr>
              <w:t>Prognozowana liczba osób ubezpieczonych</w:t>
            </w:r>
          </w:p>
          <w:p w14:paraId="59B4F734" w14:textId="77777777" w:rsidR="00302FAA" w:rsidRPr="00217EB7" w:rsidRDefault="00302FAA" w:rsidP="00C73F23">
            <w:pPr>
              <w:spacing w:before="120" w:after="12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217EB7">
              <w:rPr>
                <w:rFonts w:ascii="Segoe UI" w:hAnsi="Segoe UI" w:cs="Segoe UI"/>
                <w:i/>
                <w:iCs/>
                <w:sz w:val="20"/>
                <w:szCs w:val="20"/>
              </w:rPr>
              <w:t>LS1, LS2, LS3</w:t>
            </w:r>
          </w:p>
        </w:tc>
        <w:tc>
          <w:tcPr>
            <w:tcW w:w="1796" w:type="dxa"/>
            <w:shd w:val="clear" w:color="000000" w:fill="203764"/>
            <w:vAlign w:val="center"/>
            <w:hideMark/>
          </w:tcPr>
          <w:p w14:paraId="0E7C7337" w14:textId="77777777" w:rsidR="00302FAA" w:rsidRPr="00217EB7" w:rsidRDefault="00302FAA" w:rsidP="00C73F23">
            <w:pPr>
              <w:spacing w:before="120" w:after="12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217EB7">
              <w:rPr>
                <w:rFonts w:ascii="Segoe UI" w:hAnsi="Segoe UI" w:cs="Segoe UI"/>
                <w:sz w:val="20"/>
                <w:szCs w:val="20"/>
              </w:rPr>
              <w:t>Miesięczna składka za wariant za osobę</w:t>
            </w:r>
          </w:p>
          <w:p w14:paraId="575CB8FB" w14:textId="77777777" w:rsidR="00302FAA" w:rsidRPr="00217EB7" w:rsidRDefault="00302FAA" w:rsidP="00C73F23">
            <w:pPr>
              <w:spacing w:before="120" w:after="12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proofErr w:type="spellStart"/>
            <w:r w:rsidRPr="00217EB7">
              <w:rPr>
                <w:rFonts w:ascii="Segoe UI" w:hAnsi="Segoe UI" w:cs="Segoe UI"/>
                <w:i/>
                <w:iCs/>
                <w:sz w:val="20"/>
                <w:szCs w:val="20"/>
              </w:rPr>
              <w:t>CwI</w:t>
            </w:r>
            <w:proofErr w:type="spellEnd"/>
            <w:r w:rsidRPr="00217EB7">
              <w:rPr>
                <w:rFonts w:ascii="Segoe UI" w:hAnsi="Segoe UI" w:cs="Segoe UI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217EB7">
              <w:rPr>
                <w:rFonts w:ascii="Segoe UI" w:hAnsi="Segoe UI" w:cs="Segoe UI"/>
                <w:i/>
                <w:iCs/>
                <w:sz w:val="20"/>
                <w:szCs w:val="20"/>
              </w:rPr>
              <w:t>CwII</w:t>
            </w:r>
            <w:proofErr w:type="spellEnd"/>
            <w:r w:rsidRPr="00217EB7">
              <w:rPr>
                <w:rFonts w:ascii="Segoe UI" w:hAnsi="Segoe UI" w:cs="Segoe UI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217EB7">
              <w:rPr>
                <w:rFonts w:ascii="Segoe UI" w:hAnsi="Segoe UI" w:cs="Segoe UI"/>
                <w:i/>
                <w:iCs/>
                <w:sz w:val="20"/>
                <w:szCs w:val="20"/>
              </w:rPr>
              <w:t>CwIII</w:t>
            </w:r>
            <w:proofErr w:type="spellEnd"/>
          </w:p>
        </w:tc>
        <w:tc>
          <w:tcPr>
            <w:tcW w:w="1795" w:type="dxa"/>
            <w:shd w:val="clear" w:color="000000" w:fill="203764"/>
            <w:vAlign w:val="center"/>
            <w:hideMark/>
          </w:tcPr>
          <w:p w14:paraId="1B315146" w14:textId="77777777" w:rsidR="00302FAA" w:rsidRPr="00217EB7" w:rsidRDefault="00302FAA" w:rsidP="00C73F23">
            <w:pPr>
              <w:spacing w:before="120" w:after="12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217EB7">
              <w:rPr>
                <w:rFonts w:ascii="Segoe UI" w:hAnsi="Segoe UI" w:cs="Segoe UI"/>
                <w:sz w:val="20"/>
                <w:szCs w:val="20"/>
              </w:rPr>
              <w:t>Wartość miesięcznej składki</w:t>
            </w:r>
          </w:p>
        </w:tc>
        <w:tc>
          <w:tcPr>
            <w:tcW w:w="1796" w:type="dxa"/>
            <w:shd w:val="clear" w:color="000000" w:fill="203764"/>
            <w:vAlign w:val="center"/>
            <w:hideMark/>
          </w:tcPr>
          <w:p w14:paraId="4E07A6F9" w14:textId="77777777" w:rsidR="00302FAA" w:rsidRPr="00217EB7" w:rsidRDefault="00302FAA" w:rsidP="00C73F23">
            <w:pPr>
              <w:spacing w:before="120" w:after="12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217EB7">
              <w:rPr>
                <w:rFonts w:ascii="Segoe UI" w:hAnsi="Segoe UI" w:cs="Segoe UI"/>
                <w:sz w:val="20"/>
                <w:szCs w:val="20"/>
              </w:rPr>
              <w:t>Okres ubezpieczenia w miesiącach</w:t>
            </w:r>
          </w:p>
          <w:p w14:paraId="169D6F4F" w14:textId="77777777" w:rsidR="00302FAA" w:rsidRPr="00217EB7" w:rsidRDefault="00302FAA" w:rsidP="00C73F23">
            <w:pPr>
              <w:spacing w:before="120" w:after="120" w:line="240" w:lineRule="auto"/>
              <w:jc w:val="center"/>
              <w:rPr>
                <w:rFonts w:ascii="Segoe UI" w:hAnsi="Segoe UI" w:cs="Segoe UI"/>
                <w:i/>
                <w:iCs/>
                <w:sz w:val="20"/>
                <w:szCs w:val="20"/>
              </w:rPr>
            </w:pPr>
            <w:r w:rsidRPr="00217EB7">
              <w:rPr>
                <w:rFonts w:ascii="Segoe UI" w:hAnsi="Segoe UI" w:cs="Segoe UI"/>
                <w:i/>
                <w:iCs/>
                <w:sz w:val="20"/>
                <w:szCs w:val="20"/>
              </w:rPr>
              <w:t>CTU</w:t>
            </w:r>
          </w:p>
        </w:tc>
        <w:tc>
          <w:tcPr>
            <w:tcW w:w="1796" w:type="dxa"/>
            <w:shd w:val="clear" w:color="000000" w:fill="203764"/>
            <w:vAlign w:val="center"/>
            <w:hideMark/>
          </w:tcPr>
          <w:p w14:paraId="30C3DCCD" w14:textId="77777777" w:rsidR="00302FAA" w:rsidRPr="00217EB7" w:rsidRDefault="00302FAA" w:rsidP="00C73F23">
            <w:pPr>
              <w:spacing w:before="120" w:after="12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217EB7">
              <w:rPr>
                <w:rFonts w:ascii="Segoe UI" w:hAnsi="Segoe UI" w:cs="Segoe UI"/>
                <w:sz w:val="20"/>
                <w:szCs w:val="20"/>
              </w:rPr>
              <w:t>Wartość zamówienia na 36 m-ce</w:t>
            </w:r>
          </w:p>
        </w:tc>
      </w:tr>
      <w:tr w:rsidR="00302FAA" w:rsidRPr="00217EB7" w14:paraId="404C301B" w14:textId="77777777" w:rsidTr="00302FAA">
        <w:trPr>
          <w:trHeight w:val="132"/>
        </w:trPr>
        <w:tc>
          <w:tcPr>
            <w:tcW w:w="1795" w:type="dxa"/>
            <w:shd w:val="clear" w:color="000000" w:fill="203764"/>
            <w:vAlign w:val="center"/>
            <w:hideMark/>
          </w:tcPr>
          <w:p w14:paraId="781A5CC0" w14:textId="77777777" w:rsidR="00302FAA" w:rsidRPr="00217EB7" w:rsidRDefault="00302FAA" w:rsidP="00C73F23">
            <w:pPr>
              <w:spacing w:before="120" w:after="12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217EB7">
              <w:rPr>
                <w:rFonts w:ascii="Segoe UI" w:hAnsi="Segoe UI" w:cs="Segoe UI"/>
                <w:sz w:val="20"/>
                <w:szCs w:val="20"/>
              </w:rPr>
              <w:t>kolumna 1</w:t>
            </w:r>
          </w:p>
        </w:tc>
        <w:tc>
          <w:tcPr>
            <w:tcW w:w="1796" w:type="dxa"/>
            <w:shd w:val="clear" w:color="000000" w:fill="203764"/>
            <w:vAlign w:val="center"/>
            <w:hideMark/>
          </w:tcPr>
          <w:p w14:paraId="26652478" w14:textId="77777777" w:rsidR="00302FAA" w:rsidRPr="00217EB7" w:rsidRDefault="00302FAA" w:rsidP="00C73F23">
            <w:pPr>
              <w:spacing w:before="120" w:after="12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217EB7">
              <w:rPr>
                <w:rFonts w:ascii="Segoe UI" w:hAnsi="Segoe UI" w:cs="Segoe UI"/>
                <w:sz w:val="20"/>
                <w:szCs w:val="20"/>
              </w:rPr>
              <w:t>kolumna 2</w:t>
            </w:r>
          </w:p>
        </w:tc>
        <w:tc>
          <w:tcPr>
            <w:tcW w:w="1796" w:type="dxa"/>
            <w:shd w:val="clear" w:color="000000" w:fill="203764"/>
            <w:vAlign w:val="center"/>
            <w:hideMark/>
          </w:tcPr>
          <w:p w14:paraId="1134C6AB" w14:textId="77777777" w:rsidR="00302FAA" w:rsidRPr="00217EB7" w:rsidRDefault="00302FAA" w:rsidP="00C73F23">
            <w:pPr>
              <w:spacing w:before="120" w:after="12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217EB7">
              <w:rPr>
                <w:rFonts w:ascii="Segoe UI" w:hAnsi="Segoe UI" w:cs="Segoe UI"/>
                <w:sz w:val="20"/>
                <w:szCs w:val="20"/>
              </w:rPr>
              <w:t>kolumna 3</w:t>
            </w:r>
          </w:p>
        </w:tc>
        <w:tc>
          <w:tcPr>
            <w:tcW w:w="1795" w:type="dxa"/>
            <w:shd w:val="clear" w:color="000000" w:fill="203764"/>
            <w:vAlign w:val="center"/>
            <w:hideMark/>
          </w:tcPr>
          <w:p w14:paraId="30B65501" w14:textId="77777777" w:rsidR="00302FAA" w:rsidRPr="00217EB7" w:rsidRDefault="00302FAA" w:rsidP="00C73F23">
            <w:pPr>
              <w:spacing w:before="120" w:after="12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217EB7">
              <w:rPr>
                <w:rFonts w:ascii="Segoe UI" w:hAnsi="Segoe UI" w:cs="Segoe UI"/>
                <w:sz w:val="20"/>
                <w:szCs w:val="20"/>
              </w:rPr>
              <w:t>kolumna 4</w:t>
            </w:r>
          </w:p>
        </w:tc>
        <w:tc>
          <w:tcPr>
            <w:tcW w:w="1796" w:type="dxa"/>
            <w:shd w:val="clear" w:color="000000" w:fill="203764"/>
            <w:vAlign w:val="center"/>
            <w:hideMark/>
          </w:tcPr>
          <w:p w14:paraId="5DE7DAC2" w14:textId="77777777" w:rsidR="00302FAA" w:rsidRPr="00217EB7" w:rsidRDefault="00302FAA" w:rsidP="00C73F23">
            <w:pPr>
              <w:spacing w:before="120" w:after="12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217EB7">
              <w:rPr>
                <w:rFonts w:ascii="Segoe UI" w:hAnsi="Segoe UI" w:cs="Segoe UI"/>
                <w:sz w:val="20"/>
                <w:szCs w:val="20"/>
              </w:rPr>
              <w:t>kolumna 5</w:t>
            </w:r>
          </w:p>
        </w:tc>
        <w:tc>
          <w:tcPr>
            <w:tcW w:w="1796" w:type="dxa"/>
            <w:shd w:val="clear" w:color="000000" w:fill="203764"/>
            <w:vAlign w:val="center"/>
            <w:hideMark/>
          </w:tcPr>
          <w:p w14:paraId="22C024B0" w14:textId="77777777" w:rsidR="00302FAA" w:rsidRPr="00217EB7" w:rsidRDefault="00302FAA" w:rsidP="00C73F23">
            <w:pPr>
              <w:spacing w:before="120" w:after="12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217EB7">
              <w:rPr>
                <w:rFonts w:ascii="Segoe UI" w:hAnsi="Segoe UI" w:cs="Segoe UI"/>
                <w:sz w:val="20"/>
                <w:szCs w:val="20"/>
              </w:rPr>
              <w:t>kolumna 6</w:t>
            </w:r>
          </w:p>
        </w:tc>
      </w:tr>
      <w:tr w:rsidR="00302FAA" w:rsidRPr="00217EB7" w14:paraId="52737A2E" w14:textId="77777777" w:rsidTr="00302FAA">
        <w:trPr>
          <w:trHeight w:val="288"/>
        </w:trPr>
        <w:tc>
          <w:tcPr>
            <w:tcW w:w="1795" w:type="dxa"/>
            <w:shd w:val="clear" w:color="000000" w:fill="203764"/>
            <w:vAlign w:val="center"/>
            <w:hideMark/>
          </w:tcPr>
          <w:p w14:paraId="45DE502E" w14:textId="77777777" w:rsidR="00302FAA" w:rsidRPr="00217EB7" w:rsidRDefault="00302FAA" w:rsidP="00C73F23">
            <w:pPr>
              <w:spacing w:before="120" w:after="12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796" w:type="dxa"/>
            <w:shd w:val="clear" w:color="000000" w:fill="203764"/>
            <w:vAlign w:val="center"/>
            <w:hideMark/>
          </w:tcPr>
          <w:p w14:paraId="7CB6BC6A" w14:textId="77777777" w:rsidR="00302FAA" w:rsidRPr="00217EB7" w:rsidRDefault="00302FAA" w:rsidP="00C73F23">
            <w:pPr>
              <w:spacing w:before="120" w:after="12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796" w:type="dxa"/>
            <w:shd w:val="clear" w:color="000000" w:fill="203764"/>
            <w:vAlign w:val="center"/>
            <w:hideMark/>
          </w:tcPr>
          <w:p w14:paraId="09672832" w14:textId="77777777" w:rsidR="00302FAA" w:rsidRPr="00217EB7" w:rsidRDefault="00302FAA" w:rsidP="00C73F23">
            <w:pPr>
              <w:spacing w:before="120" w:after="12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795" w:type="dxa"/>
            <w:shd w:val="clear" w:color="000000" w:fill="203764"/>
            <w:vAlign w:val="center"/>
            <w:hideMark/>
          </w:tcPr>
          <w:p w14:paraId="557DB90A" w14:textId="77777777" w:rsidR="00302FAA" w:rsidRPr="00217EB7" w:rsidRDefault="00302FAA" w:rsidP="00C73F23">
            <w:pPr>
              <w:spacing w:before="120" w:after="12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217EB7">
              <w:rPr>
                <w:rFonts w:ascii="Segoe UI" w:hAnsi="Segoe UI" w:cs="Segoe UI"/>
                <w:sz w:val="20"/>
                <w:szCs w:val="20"/>
              </w:rPr>
              <w:t>(kolumna 2 x kolumna 3)</w:t>
            </w:r>
          </w:p>
        </w:tc>
        <w:tc>
          <w:tcPr>
            <w:tcW w:w="1796" w:type="dxa"/>
            <w:shd w:val="clear" w:color="000000" w:fill="203764"/>
            <w:vAlign w:val="center"/>
            <w:hideMark/>
          </w:tcPr>
          <w:p w14:paraId="53309B49" w14:textId="77777777" w:rsidR="00302FAA" w:rsidRPr="00217EB7" w:rsidRDefault="00302FAA" w:rsidP="00C73F23">
            <w:pPr>
              <w:spacing w:before="120" w:after="12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796" w:type="dxa"/>
            <w:shd w:val="clear" w:color="000000" w:fill="203764"/>
            <w:vAlign w:val="center"/>
            <w:hideMark/>
          </w:tcPr>
          <w:p w14:paraId="0AC21385" w14:textId="77777777" w:rsidR="00302FAA" w:rsidRPr="00217EB7" w:rsidRDefault="00302FAA" w:rsidP="00C73F23">
            <w:pPr>
              <w:spacing w:before="120" w:after="12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217EB7">
              <w:rPr>
                <w:rFonts w:ascii="Segoe UI" w:hAnsi="Segoe UI" w:cs="Segoe UI"/>
                <w:sz w:val="20"/>
                <w:szCs w:val="20"/>
              </w:rPr>
              <w:t>(kolumna 4 x kolumna 6)</w:t>
            </w:r>
          </w:p>
        </w:tc>
      </w:tr>
      <w:tr w:rsidR="007A6954" w:rsidRPr="00217EB7" w14:paraId="0030530F" w14:textId="77777777" w:rsidTr="00302FAA">
        <w:trPr>
          <w:trHeight w:val="177"/>
        </w:trPr>
        <w:tc>
          <w:tcPr>
            <w:tcW w:w="1795" w:type="dxa"/>
            <w:shd w:val="clear" w:color="000000" w:fill="FFFFFF"/>
            <w:vAlign w:val="center"/>
            <w:hideMark/>
          </w:tcPr>
          <w:p w14:paraId="33231EA3" w14:textId="77777777" w:rsidR="007A6954" w:rsidRPr="00217EB7" w:rsidRDefault="007A6954" w:rsidP="007A6954">
            <w:pPr>
              <w:spacing w:before="120" w:after="12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217EB7"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1796" w:type="dxa"/>
            <w:shd w:val="clear" w:color="000000" w:fill="FFFFFF"/>
            <w:vAlign w:val="center"/>
          </w:tcPr>
          <w:p w14:paraId="655B2A94" w14:textId="051F24CA" w:rsidR="007A6954" w:rsidRPr="007A6954" w:rsidRDefault="007A6954" w:rsidP="007A6954">
            <w:pPr>
              <w:spacing w:before="120" w:after="12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7A6954">
              <w:rPr>
                <w:rFonts w:ascii="Segoe UI" w:hAnsi="Segoe UI" w:cs="Segoe UI"/>
                <w:sz w:val="20"/>
                <w:szCs w:val="20"/>
              </w:rPr>
              <w:t>120</w:t>
            </w:r>
          </w:p>
        </w:tc>
        <w:tc>
          <w:tcPr>
            <w:tcW w:w="1796" w:type="dxa"/>
            <w:shd w:val="clear" w:color="auto" w:fill="auto"/>
            <w:vAlign w:val="center"/>
            <w:hideMark/>
          </w:tcPr>
          <w:p w14:paraId="757D6806" w14:textId="77777777" w:rsidR="007A6954" w:rsidRPr="00217EB7" w:rsidRDefault="007A6954" w:rsidP="007A6954">
            <w:pPr>
              <w:spacing w:before="120" w:after="12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795" w:type="dxa"/>
            <w:shd w:val="clear" w:color="auto" w:fill="auto"/>
            <w:vAlign w:val="center"/>
            <w:hideMark/>
          </w:tcPr>
          <w:p w14:paraId="670C9C79" w14:textId="77777777" w:rsidR="007A6954" w:rsidRPr="00217EB7" w:rsidRDefault="007A6954" w:rsidP="007A6954">
            <w:pPr>
              <w:spacing w:before="120" w:after="12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796" w:type="dxa"/>
            <w:shd w:val="clear" w:color="auto" w:fill="auto"/>
            <w:vAlign w:val="center"/>
            <w:hideMark/>
          </w:tcPr>
          <w:p w14:paraId="69DBB62E" w14:textId="77777777" w:rsidR="007A6954" w:rsidRPr="00217EB7" w:rsidRDefault="007A6954" w:rsidP="007A6954">
            <w:pPr>
              <w:spacing w:before="120" w:after="12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217EB7">
              <w:rPr>
                <w:rFonts w:ascii="Segoe UI" w:hAnsi="Segoe UI" w:cs="Segoe UI"/>
                <w:sz w:val="20"/>
                <w:szCs w:val="20"/>
              </w:rPr>
              <w:t>36</w:t>
            </w:r>
          </w:p>
        </w:tc>
        <w:tc>
          <w:tcPr>
            <w:tcW w:w="1796" w:type="dxa"/>
            <w:shd w:val="clear" w:color="auto" w:fill="auto"/>
            <w:vAlign w:val="center"/>
            <w:hideMark/>
          </w:tcPr>
          <w:p w14:paraId="2CE8F5F4" w14:textId="77777777" w:rsidR="007A6954" w:rsidRPr="00217EB7" w:rsidRDefault="007A6954" w:rsidP="007A6954">
            <w:pPr>
              <w:spacing w:before="120" w:after="12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7A6954" w:rsidRPr="00217EB7" w14:paraId="223F456A" w14:textId="77777777" w:rsidTr="00302FAA">
        <w:trPr>
          <w:trHeight w:val="288"/>
        </w:trPr>
        <w:tc>
          <w:tcPr>
            <w:tcW w:w="1795" w:type="dxa"/>
            <w:shd w:val="clear" w:color="000000" w:fill="FFFFFF"/>
            <w:vAlign w:val="center"/>
            <w:hideMark/>
          </w:tcPr>
          <w:p w14:paraId="58EF0984" w14:textId="77777777" w:rsidR="007A6954" w:rsidRPr="00217EB7" w:rsidRDefault="007A6954" w:rsidP="007A6954">
            <w:pPr>
              <w:spacing w:before="120" w:after="12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217EB7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1796" w:type="dxa"/>
            <w:shd w:val="clear" w:color="000000" w:fill="FFFFFF"/>
            <w:vAlign w:val="center"/>
          </w:tcPr>
          <w:p w14:paraId="654CE717" w14:textId="37EC3941" w:rsidR="007A6954" w:rsidRPr="007A6954" w:rsidRDefault="007A6954" w:rsidP="007A6954">
            <w:pPr>
              <w:spacing w:before="120" w:after="12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7A6954">
              <w:rPr>
                <w:rFonts w:ascii="Segoe UI" w:hAnsi="Segoe UI" w:cs="Segoe UI"/>
                <w:sz w:val="20"/>
                <w:szCs w:val="20"/>
              </w:rPr>
              <w:t>150</w:t>
            </w:r>
          </w:p>
        </w:tc>
        <w:tc>
          <w:tcPr>
            <w:tcW w:w="1796" w:type="dxa"/>
            <w:shd w:val="clear" w:color="auto" w:fill="auto"/>
            <w:vAlign w:val="center"/>
            <w:hideMark/>
          </w:tcPr>
          <w:p w14:paraId="524A5949" w14:textId="77777777" w:rsidR="007A6954" w:rsidRPr="00217EB7" w:rsidRDefault="007A6954" w:rsidP="007A6954">
            <w:pPr>
              <w:spacing w:before="120" w:after="12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795" w:type="dxa"/>
            <w:shd w:val="clear" w:color="auto" w:fill="auto"/>
            <w:vAlign w:val="center"/>
            <w:hideMark/>
          </w:tcPr>
          <w:p w14:paraId="09502FFF" w14:textId="77777777" w:rsidR="007A6954" w:rsidRPr="00217EB7" w:rsidRDefault="007A6954" w:rsidP="007A6954">
            <w:pPr>
              <w:spacing w:before="120" w:after="12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796" w:type="dxa"/>
            <w:shd w:val="clear" w:color="auto" w:fill="auto"/>
            <w:vAlign w:val="center"/>
            <w:hideMark/>
          </w:tcPr>
          <w:p w14:paraId="644E0162" w14:textId="77777777" w:rsidR="007A6954" w:rsidRPr="00217EB7" w:rsidRDefault="007A6954" w:rsidP="007A6954">
            <w:pPr>
              <w:spacing w:before="120" w:after="12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217EB7">
              <w:rPr>
                <w:rFonts w:ascii="Segoe UI" w:hAnsi="Segoe UI" w:cs="Segoe UI"/>
                <w:sz w:val="20"/>
                <w:szCs w:val="20"/>
              </w:rPr>
              <w:t>36</w:t>
            </w:r>
          </w:p>
        </w:tc>
        <w:tc>
          <w:tcPr>
            <w:tcW w:w="1796" w:type="dxa"/>
            <w:shd w:val="clear" w:color="auto" w:fill="auto"/>
            <w:vAlign w:val="center"/>
            <w:hideMark/>
          </w:tcPr>
          <w:p w14:paraId="1F97EBD6" w14:textId="77777777" w:rsidR="007A6954" w:rsidRPr="00217EB7" w:rsidRDefault="007A6954" w:rsidP="007A6954">
            <w:pPr>
              <w:spacing w:before="120" w:after="12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7A6954" w:rsidRPr="00217EB7" w14:paraId="1D6BAAF0" w14:textId="77777777" w:rsidTr="00302FAA">
        <w:trPr>
          <w:trHeight w:val="288"/>
        </w:trPr>
        <w:tc>
          <w:tcPr>
            <w:tcW w:w="1795" w:type="dxa"/>
            <w:shd w:val="clear" w:color="000000" w:fill="FFFFFF"/>
            <w:vAlign w:val="center"/>
            <w:hideMark/>
          </w:tcPr>
          <w:p w14:paraId="7056B0B9" w14:textId="77777777" w:rsidR="007A6954" w:rsidRPr="00217EB7" w:rsidRDefault="007A6954" w:rsidP="007A6954">
            <w:pPr>
              <w:spacing w:before="120" w:after="12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217EB7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1796" w:type="dxa"/>
            <w:shd w:val="clear" w:color="000000" w:fill="FFFFFF"/>
            <w:vAlign w:val="center"/>
          </w:tcPr>
          <w:p w14:paraId="48C69268" w14:textId="1E5CBD14" w:rsidR="007A6954" w:rsidRPr="007A6954" w:rsidRDefault="007A6954" w:rsidP="007A6954">
            <w:pPr>
              <w:spacing w:before="120" w:after="12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7A6954">
              <w:rPr>
                <w:rFonts w:ascii="Segoe UI" w:hAnsi="Segoe UI" w:cs="Segoe UI"/>
                <w:sz w:val="20"/>
                <w:szCs w:val="20"/>
              </w:rPr>
              <w:t>10</w:t>
            </w:r>
          </w:p>
        </w:tc>
        <w:tc>
          <w:tcPr>
            <w:tcW w:w="1796" w:type="dxa"/>
            <w:shd w:val="clear" w:color="auto" w:fill="auto"/>
            <w:vAlign w:val="center"/>
            <w:hideMark/>
          </w:tcPr>
          <w:p w14:paraId="04EB7A86" w14:textId="77777777" w:rsidR="007A6954" w:rsidRPr="00217EB7" w:rsidRDefault="007A6954" w:rsidP="007A6954">
            <w:pPr>
              <w:spacing w:before="120" w:after="12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795" w:type="dxa"/>
            <w:shd w:val="clear" w:color="auto" w:fill="auto"/>
            <w:vAlign w:val="center"/>
            <w:hideMark/>
          </w:tcPr>
          <w:p w14:paraId="58C818E1" w14:textId="77777777" w:rsidR="007A6954" w:rsidRPr="00217EB7" w:rsidRDefault="007A6954" w:rsidP="007A6954">
            <w:pPr>
              <w:spacing w:before="120" w:after="12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796" w:type="dxa"/>
            <w:shd w:val="clear" w:color="auto" w:fill="auto"/>
            <w:vAlign w:val="center"/>
            <w:hideMark/>
          </w:tcPr>
          <w:p w14:paraId="0F6F6468" w14:textId="77777777" w:rsidR="007A6954" w:rsidRPr="00217EB7" w:rsidRDefault="007A6954" w:rsidP="007A6954">
            <w:pPr>
              <w:spacing w:before="120" w:after="12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217EB7">
              <w:rPr>
                <w:rFonts w:ascii="Segoe UI" w:hAnsi="Segoe UI" w:cs="Segoe UI"/>
                <w:sz w:val="20"/>
                <w:szCs w:val="20"/>
              </w:rPr>
              <w:t>36</w:t>
            </w:r>
          </w:p>
        </w:tc>
        <w:tc>
          <w:tcPr>
            <w:tcW w:w="1796" w:type="dxa"/>
            <w:shd w:val="clear" w:color="auto" w:fill="auto"/>
            <w:vAlign w:val="center"/>
            <w:hideMark/>
          </w:tcPr>
          <w:p w14:paraId="3F6B9624" w14:textId="77777777" w:rsidR="007A6954" w:rsidRPr="00217EB7" w:rsidRDefault="007A6954" w:rsidP="007A6954">
            <w:pPr>
              <w:spacing w:before="120" w:after="12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302FAA" w:rsidRPr="00217EB7" w14:paraId="37055387" w14:textId="77777777" w:rsidTr="00302FAA">
        <w:trPr>
          <w:trHeight w:val="288"/>
        </w:trPr>
        <w:tc>
          <w:tcPr>
            <w:tcW w:w="8978" w:type="dxa"/>
            <w:gridSpan w:val="5"/>
            <w:shd w:val="clear" w:color="000000" w:fill="D9E1F2"/>
            <w:vAlign w:val="center"/>
            <w:hideMark/>
          </w:tcPr>
          <w:p w14:paraId="46897415" w14:textId="77777777" w:rsidR="00302FAA" w:rsidRPr="00217EB7" w:rsidRDefault="00302FAA" w:rsidP="00C73F23">
            <w:pPr>
              <w:spacing w:before="120" w:after="120" w:line="240" w:lineRule="auto"/>
              <w:jc w:val="right"/>
              <w:rPr>
                <w:rFonts w:ascii="Segoe UI" w:hAnsi="Segoe UI" w:cs="Segoe UI"/>
                <w:sz w:val="20"/>
                <w:szCs w:val="20"/>
              </w:rPr>
            </w:pPr>
            <w:r w:rsidRPr="00217EB7">
              <w:rPr>
                <w:rFonts w:ascii="Segoe UI" w:hAnsi="Segoe UI" w:cs="Segoe UI"/>
                <w:sz w:val="20"/>
                <w:szCs w:val="20"/>
              </w:rPr>
              <w:t>Razem cena łączna brutto w PLN:</w:t>
            </w:r>
          </w:p>
        </w:tc>
        <w:tc>
          <w:tcPr>
            <w:tcW w:w="1796" w:type="dxa"/>
            <w:shd w:val="clear" w:color="000000" w:fill="D9E1F2"/>
            <w:vAlign w:val="center"/>
            <w:hideMark/>
          </w:tcPr>
          <w:p w14:paraId="22371AA1" w14:textId="77777777" w:rsidR="00302FAA" w:rsidRPr="00217EB7" w:rsidRDefault="00302FAA" w:rsidP="00C73F23">
            <w:pPr>
              <w:spacing w:before="120" w:after="12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14:paraId="58622CB6" w14:textId="77777777" w:rsidR="004B1AE4" w:rsidRDefault="004B1AE4" w:rsidP="00302FAA">
      <w:pPr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</w:pPr>
    </w:p>
    <w:p w14:paraId="1B7A4621" w14:textId="1A37591B" w:rsidR="00302FAA" w:rsidRPr="00217EB7" w:rsidRDefault="00302FAA" w:rsidP="00302FAA">
      <w:pPr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</w:pPr>
      <w:r w:rsidRPr="00217EB7">
        <w:rPr>
          <w:rFonts w:ascii="Segoe UI" w:hAnsi="Segoe UI" w:cs="Segoe UI"/>
          <w:b/>
          <w:sz w:val="20"/>
          <w:szCs w:val="20"/>
        </w:rPr>
        <w:t>Klauzule fakultatywne</w:t>
      </w:r>
    </w:p>
    <w:p w14:paraId="3CE11437" w14:textId="77777777" w:rsidR="00302FAA" w:rsidRPr="00217EB7" w:rsidRDefault="00302FAA" w:rsidP="00302FAA">
      <w:pPr>
        <w:spacing w:after="0" w:line="240" w:lineRule="auto"/>
        <w:ind w:left="60"/>
        <w:jc w:val="both"/>
        <w:rPr>
          <w:rFonts w:ascii="Segoe UI" w:hAnsi="Segoe UI" w:cs="Segoe UI"/>
          <w:b/>
          <w:sz w:val="20"/>
          <w:szCs w:val="20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7"/>
        <w:gridCol w:w="5868"/>
        <w:gridCol w:w="1834"/>
        <w:gridCol w:w="135"/>
      </w:tblGrid>
      <w:tr w:rsidR="00623FB2" w:rsidRPr="00217EB7" w14:paraId="19CDF458" w14:textId="77777777" w:rsidTr="00623FB2">
        <w:trPr>
          <w:trHeight w:val="480"/>
          <w:jc w:val="center"/>
        </w:trPr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D14C9C" w14:textId="77777777" w:rsidR="00623FB2" w:rsidRPr="00217EB7" w:rsidRDefault="00623FB2" w:rsidP="00C73F23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217EB7">
              <w:rPr>
                <w:rFonts w:ascii="Segoe UI" w:hAnsi="Segoe UI" w:cs="Segoe UI"/>
                <w:b/>
                <w:sz w:val="20"/>
                <w:szCs w:val="20"/>
              </w:rPr>
              <w:t>Nr</w:t>
            </w:r>
          </w:p>
          <w:p w14:paraId="7574D336" w14:textId="77777777" w:rsidR="00623FB2" w:rsidRPr="00217EB7" w:rsidRDefault="00623FB2" w:rsidP="00C73F23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217EB7">
              <w:rPr>
                <w:rFonts w:ascii="Segoe UI" w:hAnsi="Segoe UI" w:cs="Segoe UI"/>
                <w:b/>
                <w:sz w:val="20"/>
                <w:szCs w:val="20"/>
              </w:rPr>
              <w:t>klauzuli</w:t>
            </w:r>
          </w:p>
        </w:tc>
        <w:tc>
          <w:tcPr>
            <w:tcW w:w="3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center"/>
          </w:tcPr>
          <w:p w14:paraId="1DD7B6F4" w14:textId="77777777" w:rsidR="00623FB2" w:rsidRPr="00217EB7" w:rsidRDefault="00623FB2" w:rsidP="00C73F23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217EB7">
              <w:rPr>
                <w:rFonts w:ascii="Segoe UI" w:hAnsi="Segoe UI" w:cs="Segoe UI"/>
                <w:b/>
                <w:sz w:val="20"/>
                <w:szCs w:val="20"/>
              </w:rPr>
              <w:t>Nazwa klauzuli</w:t>
            </w:r>
          </w:p>
        </w:tc>
        <w:tc>
          <w:tcPr>
            <w:tcW w:w="1122" w:type="pct"/>
            <w:gridSpan w:val="2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4" w:space="0" w:color="auto"/>
            </w:tcBorders>
            <w:vAlign w:val="center"/>
          </w:tcPr>
          <w:p w14:paraId="77927DB0" w14:textId="77777777" w:rsidR="00623FB2" w:rsidRPr="00217EB7" w:rsidRDefault="00623FB2" w:rsidP="00C73F23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217EB7">
              <w:rPr>
                <w:rFonts w:ascii="Segoe UI" w:hAnsi="Segoe UI" w:cs="Segoe UI"/>
                <w:b/>
                <w:sz w:val="20"/>
                <w:szCs w:val="20"/>
              </w:rPr>
              <w:t>TAK/NIE*</w:t>
            </w:r>
          </w:p>
        </w:tc>
      </w:tr>
      <w:tr w:rsidR="00623FB2" w:rsidRPr="00217EB7" w14:paraId="298E9575" w14:textId="77777777" w:rsidTr="00623FB2">
        <w:trPr>
          <w:trHeight w:val="413"/>
          <w:jc w:val="center"/>
        </w:trPr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23A08D" w14:textId="77777777" w:rsidR="00623FB2" w:rsidRPr="00217EB7" w:rsidRDefault="00623FB2" w:rsidP="00C73F23">
            <w:pPr>
              <w:suppressAutoHyphens/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217EB7">
              <w:rPr>
                <w:rFonts w:ascii="Segoe UI" w:hAnsi="Segoe UI" w:cs="Segoe UI"/>
                <w:sz w:val="20"/>
                <w:szCs w:val="20"/>
              </w:rPr>
              <w:t>K1</w:t>
            </w:r>
          </w:p>
        </w:tc>
        <w:tc>
          <w:tcPr>
            <w:tcW w:w="3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center"/>
          </w:tcPr>
          <w:p w14:paraId="2AD2E6C3" w14:textId="77777777" w:rsidR="00623FB2" w:rsidRPr="00217EB7" w:rsidRDefault="00623FB2" w:rsidP="00623FB2">
            <w:pPr>
              <w:spacing w:before="120" w:after="120"/>
              <w:ind w:right="209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E61C2">
              <w:rPr>
                <w:rFonts w:ascii="Segoe UI" w:hAnsi="Segoe UI" w:cs="Segoe UI"/>
                <w:sz w:val="20"/>
                <w:szCs w:val="20"/>
              </w:rPr>
              <w:t xml:space="preserve">Klauzula rozszerzenia katalog poważnych </w:t>
            </w:r>
            <w:proofErr w:type="spellStart"/>
            <w:r w:rsidRPr="00EE61C2">
              <w:rPr>
                <w:rFonts w:ascii="Segoe UI" w:hAnsi="Segoe UI" w:cs="Segoe UI"/>
                <w:sz w:val="20"/>
                <w:szCs w:val="20"/>
              </w:rPr>
              <w:t>zachorowań</w:t>
            </w:r>
            <w:proofErr w:type="spellEnd"/>
            <w:r w:rsidRPr="00EE61C2">
              <w:rPr>
                <w:rFonts w:ascii="Segoe UI" w:hAnsi="Segoe UI" w:cs="Segoe UI"/>
                <w:sz w:val="20"/>
                <w:szCs w:val="20"/>
              </w:rPr>
              <w:t xml:space="preserve"> Ubezpieczonego</w:t>
            </w:r>
          </w:p>
        </w:tc>
        <w:tc>
          <w:tcPr>
            <w:tcW w:w="1122" w:type="pct"/>
            <w:gridSpan w:val="2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4" w:space="0" w:color="auto"/>
            </w:tcBorders>
            <w:vAlign w:val="center"/>
          </w:tcPr>
          <w:p w14:paraId="77EBA0C0" w14:textId="77777777" w:rsidR="00623FB2" w:rsidRPr="00217EB7" w:rsidRDefault="00623FB2" w:rsidP="00C73F23">
            <w:pPr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23FB2" w:rsidRPr="00217EB7" w14:paraId="541D7718" w14:textId="77777777" w:rsidTr="00623FB2">
        <w:trPr>
          <w:trHeight w:val="413"/>
          <w:jc w:val="center"/>
        </w:trPr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DE22FC" w14:textId="2EB5A859" w:rsidR="00623FB2" w:rsidRPr="00217EB7" w:rsidRDefault="00623FB2" w:rsidP="00325E2F">
            <w:pPr>
              <w:suppressAutoHyphens/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217EB7">
              <w:rPr>
                <w:rFonts w:ascii="Segoe UI" w:hAnsi="Segoe UI" w:cs="Segoe UI"/>
                <w:sz w:val="20"/>
                <w:szCs w:val="20"/>
              </w:rPr>
              <w:t>K2</w:t>
            </w:r>
          </w:p>
        </w:tc>
        <w:tc>
          <w:tcPr>
            <w:tcW w:w="3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center"/>
          </w:tcPr>
          <w:p w14:paraId="75F0F0F0" w14:textId="618856C2" w:rsidR="00623FB2" w:rsidRPr="00EE61C2" w:rsidRDefault="00623FB2" w:rsidP="00623FB2">
            <w:pPr>
              <w:spacing w:before="120" w:after="120"/>
              <w:ind w:right="209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325E2F">
              <w:rPr>
                <w:rFonts w:ascii="Segoe UI" w:hAnsi="Segoe UI" w:cs="Segoe UI"/>
                <w:sz w:val="20"/>
                <w:szCs w:val="20"/>
              </w:rPr>
              <w:t xml:space="preserve">Klauzula „rozszerzenia katalogu poważnych </w:t>
            </w:r>
            <w:proofErr w:type="spellStart"/>
            <w:r w:rsidRPr="00325E2F">
              <w:rPr>
                <w:rFonts w:ascii="Segoe UI" w:hAnsi="Segoe UI" w:cs="Segoe UI"/>
                <w:sz w:val="20"/>
                <w:szCs w:val="20"/>
              </w:rPr>
              <w:t>zachorowań</w:t>
            </w:r>
            <w:proofErr w:type="spellEnd"/>
            <w:r w:rsidRPr="00325E2F">
              <w:rPr>
                <w:rFonts w:ascii="Segoe UI" w:hAnsi="Segoe UI" w:cs="Segoe UI"/>
                <w:sz w:val="20"/>
                <w:szCs w:val="20"/>
              </w:rPr>
              <w:t xml:space="preserve"> Ubezpieczonego - Borelioza”</w:t>
            </w:r>
          </w:p>
        </w:tc>
        <w:tc>
          <w:tcPr>
            <w:tcW w:w="1122" w:type="pct"/>
            <w:gridSpan w:val="2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4" w:space="0" w:color="auto"/>
            </w:tcBorders>
            <w:vAlign w:val="center"/>
          </w:tcPr>
          <w:p w14:paraId="37582DC2" w14:textId="77777777" w:rsidR="00623FB2" w:rsidRPr="00217EB7" w:rsidRDefault="00623FB2" w:rsidP="00325E2F">
            <w:pPr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23FB2" w:rsidRPr="00217EB7" w14:paraId="2F4FFD83" w14:textId="77777777" w:rsidTr="00623FB2">
        <w:trPr>
          <w:gridAfter w:val="1"/>
          <w:wAfter w:w="77" w:type="pct"/>
          <w:trHeight w:val="344"/>
          <w:jc w:val="center"/>
        </w:trPr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087F12" w14:textId="78BBBD84" w:rsidR="00623FB2" w:rsidRPr="00217EB7" w:rsidRDefault="00623FB2" w:rsidP="00325E2F">
            <w:pPr>
              <w:suppressAutoHyphens/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217EB7">
              <w:rPr>
                <w:rFonts w:ascii="Segoe UI" w:hAnsi="Segoe UI" w:cs="Segoe UI"/>
                <w:sz w:val="20"/>
                <w:szCs w:val="20"/>
              </w:rPr>
              <w:t>K3</w:t>
            </w:r>
          </w:p>
        </w:tc>
        <w:tc>
          <w:tcPr>
            <w:tcW w:w="3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center"/>
          </w:tcPr>
          <w:p w14:paraId="06FFC004" w14:textId="77777777" w:rsidR="00623FB2" w:rsidRPr="00217EB7" w:rsidRDefault="00623FB2" w:rsidP="00325E2F">
            <w:pPr>
              <w:spacing w:before="120" w:after="120"/>
              <w:ind w:right="176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E61C2">
              <w:rPr>
                <w:rFonts w:ascii="Segoe UI" w:hAnsi="Segoe UI" w:cs="Segoe UI"/>
                <w:sz w:val="20"/>
                <w:szCs w:val="20"/>
              </w:rPr>
              <w:t xml:space="preserve">Klauzula reoperacji </w:t>
            </w:r>
          </w:p>
        </w:tc>
        <w:tc>
          <w:tcPr>
            <w:tcW w:w="1045" w:type="pct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4" w:space="0" w:color="auto"/>
            </w:tcBorders>
            <w:vAlign w:val="center"/>
          </w:tcPr>
          <w:p w14:paraId="1C761134" w14:textId="77777777" w:rsidR="00623FB2" w:rsidRPr="00217EB7" w:rsidRDefault="00623FB2" w:rsidP="00325E2F">
            <w:pPr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23FB2" w:rsidRPr="00217EB7" w14:paraId="765BDE48" w14:textId="77777777" w:rsidTr="00623FB2">
        <w:trPr>
          <w:gridAfter w:val="1"/>
          <w:wAfter w:w="77" w:type="pct"/>
          <w:trHeight w:val="344"/>
          <w:jc w:val="center"/>
        </w:trPr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D47F5" w14:textId="3A06BB06" w:rsidR="00623FB2" w:rsidRPr="00217EB7" w:rsidRDefault="00623FB2" w:rsidP="000E603B">
            <w:pPr>
              <w:suppressAutoHyphens/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217EB7">
              <w:rPr>
                <w:rFonts w:ascii="Segoe UI" w:hAnsi="Segoe UI" w:cs="Segoe UI"/>
                <w:sz w:val="20"/>
                <w:szCs w:val="20"/>
              </w:rPr>
              <w:lastRenderedPageBreak/>
              <w:t>K4</w:t>
            </w:r>
          </w:p>
        </w:tc>
        <w:tc>
          <w:tcPr>
            <w:tcW w:w="3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center"/>
          </w:tcPr>
          <w:p w14:paraId="3A7E52C7" w14:textId="0456E38A" w:rsidR="00623FB2" w:rsidRPr="00217EB7" w:rsidRDefault="00623FB2" w:rsidP="000E603B">
            <w:pPr>
              <w:spacing w:before="120" w:after="12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EE61C2">
              <w:rPr>
                <w:rFonts w:ascii="Segoe UI" w:hAnsi="Segoe UI" w:cs="Segoe UI"/>
                <w:sz w:val="20"/>
                <w:szCs w:val="20"/>
              </w:rPr>
              <w:t>Klauzula pomocy medycznej</w:t>
            </w:r>
          </w:p>
        </w:tc>
        <w:tc>
          <w:tcPr>
            <w:tcW w:w="1045" w:type="pct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4" w:space="0" w:color="auto"/>
            </w:tcBorders>
            <w:vAlign w:val="center"/>
          </w:tcPr>
          <w:p w14:paraId="1B3A6ECB" w14:textId="77777777" w:rsidR="00623FB2" w:rsidRPr="00217EB7" w:rsidRDefault="00623FB2" w:rsidP="000E603B">
            <w:pPr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23FB2" w:rsidRPr="00217EB7" w14:paraId="6DC8CA22" w14:textId="77777777" w:rsidTr="00623FB2">
        <w:trPr>
          <w:gridAfter w:val="1"/>
          <w:wAfter w:w="77" w:type="pct"/>
          <w:trHeight w:val="323"/>
          <w:jc w:val="center"/>
        </w:trPr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B6665" w14:textId="052F0CA4" w:rsidR="00623FB2" w:rsidRPr="00217EB7" w:rsidRDefault="00623FB2" w:rsidP="000E603B">
            <w:pPr>
              <w:suppressAutoHyphens/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217EB7">
              <w:rPr>
                <w:rFonts w:ascii="Segoe UI" w:hAnsi="Segoe UI" w:cs="Segoe UI"/>
                <w:sz w:val="20"/>
                <w:szCs w:val="20"/>
              </w:rPr>
              <w:t>K5</w:t>
            </w:r>
          </w:p>
        </w:tc>
        <w:tc>
          <w:tcPr>
            <w:tcW w:w="3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center"/>
          </w:tcPr>
          <w:p w14:paraId="5C43FC71" w14:textId="1463C68E" w:rsidR="00623FB2" w:rsidRPr="00217EB7" w:rsidRDefault="00623FB2" w:rsidP="000E603B">
            <w:pPr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EE61C2">
              <w:rPr>
                <w:rFonts w:ascii="Segoe UI" w:hAnsi="Segoe UI" w:cs="Segoe UI"/>
                <w:sz w:val="20"/>
                <w:szCs w:val="20"/>
              </w:rPr>
              <w:t>Klauzula dodatkowej gwarancji indywidualnej kontynuacji</w:t>
            </w:r>
          </w:p>
        </w:tc>
        <w:tc>
          <w:tcPr>
            <w:tcW w:w="1045" w:type="pct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4" w:space="0" w:color="auto"/>
            </w:tcBorders>
            <w:vAlign w:val="center"/>
          </w:tcPr>
          <w:p w14:paraId="37386D64" w14:textId="77777777" w:rsidR="00623FB2" w:rsidRPr="00217EB7" w:rsidRDefault="00623FB2" w:rsidP="000E603B">
            <w:pPr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23FB2" w:rsidRPr="00217EB7" w14:paraId="1E13B23E" w14:textId="77777777" w:rsidTr="00623FB2">
        <w:trPr>
          <w:gridAfter w:val="1"/>
          <w:wAfter w:w="77" w:type="pct"/>
          <w:trHeight w:val="344"/>
          <w:jc w:val="center"/>
        </w:trPr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FF765C" w14:textId="4088D1EC" w:rsidR="00623FB2" w:rsidRPr="00217EB7" w:rsidRDefault="00623FB2" w:rsidP="000E603B">
            <w:pPr>
              <w:suppressAutoHyphens/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217EB7">
              <w:rPr>
                <w:rFonts w:ascii="Segoe UI" w:hAnsi="Segoe UI" w:cs="Segoe UI"/>
                <w:sz w:val="20"/>
                <w:szCs w:val="20"/>
              </w:rPr>
              <w:t>K6</w:t>
            </w:r>
          </w:p>
        </w:tc>
        <w:tc>
          <w:tcPr>
            <w:tcW w:w="3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center"/>
          </w:tcPr>
          <w:p w14:paraId="456C7293" w14:textId="52C4E983" w:rsidR="00623FB2" w:rsidRPr="00217EB7" w:rsidRDefault="00623FB2" w:rsidP="000E603B">
            <w:pPr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EE61C2">
              <w:rPr>
                <w:rFonts w:ascii="Segoe UI" w:hAnsi="Segoe UI" w:cs="Segoe UI"/>
                <w:sz w:val="20"/>
                <w:szCs w:val="20"/>
              </w:rPr>
              <w:t>Klauzula dodatkowa świadczenia z tytułu wystąpienia choroby śmiertelnej</w:t>
            </w:r>
          </w:p>
        </w:tc>
        <w:tc>
          <w:tcPr>
            <w:tcW w:w="1045" w:type="pct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4" w:space="0" w:color="auto"/>
            </w:tcBorders>
            <w:vAlign w:val="center"/>
          </w:tcPr>
          <w:p w14:paraId="6C74525B" w14:textId="77777777" w:rsidR="00623FB2" w:rsidRPr="00217EB7" w:rsidRDefault="00623FB2" w:rsidP="000E603B">
            <w:pPr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23FB2" w:rsidRPr="00217EB7" w14:paraId="7062AE23" w14:textId="77777777" w:rsidTr="00623FB2">
        <w:trPr>
          <w:gridAfter w:val="1"/>
          <w:wAfter w:w="77" w:type="pct"/>
          <w:trHeight w:val="344"/>
          <w:jc w:val="center"/>
        </w:trPr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0D506" w14:textId="42F11166" w:rsidR="00623FB2" w:rsidRPr="00217EB7" w:rsidRDefault="00623FB2" w:rsidP="007F0C62">
            <w:pPr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217EB7">
              <w:rPr>
                <w:rFonts w:ascii="Segoe UI" w:hAnsi="Segoe UI" w:cs="Segoe UI"/>
                <w:sz w:val="20"/>
                <w:szCs w:val="20"/>
              </w:rPr>
              <w:t>K</w:t>
            </w:r>
            <w:r>
              <w:rPr>
                <w:rFonts w:ascii="Segoe UI" w:hAnsi="Segoe UI" w:cs="Segoe UI"/>
                <w:sz w:val="20"/>
                <w:szCs w:val="20"/>
              </w:rPr>
              <w:t>7</w:t>
            </w:r>
          </w:p>
        </w:tc>
        <w:tc>
          <w:tcPr>
            <w:tcW w:w="3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center"/>
          </w:tcPr>
          <w:p w14:paraId="089928E4" w14:textId="212BC887" w:rsidR="00623FB2" w:rsidRPr="00EE61C2" w:rsidRDefault="00623FB2" w:rsidP="007F0C62">
            <w:pPr>
              <w:spacing w:before="120" w:after="120"/>
              <w:rPr>
                <w:rFonts w:ascii="Segoe UI" w:hAnsi="Segoe UI" w:cs="Segoe UI"/>
                <w:sz w:val="20"/>
                <w:szCs w:val="20"/>
              </w:rPr>
            </w:pPr>
            <w:r w:rsidRPr="007F0C62">
              <w:rPr>
                <w:rFonts w:ascii="Segoe UI" w:hAnsi="Segoe UI" w:cs="Segoe UI"/>
                <w:sz w:val="20"/>
                <w:szCs w:val="20"/>
              </w:rPr>
              <w:t>Klauzula Leczenia specjalistycznego</w:t>
            </w:r>
          </w:p>
        </w:tc>
        <w:tc>
          <w:tcPr>
            <w:tcW w:w="1045" w:type="pct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4" w:space="0" w:color="auto"/>
            </w:tcBorders>
            <w:vAlign w:val="center"/>
          </w:tcPr>
          <w:p w14:paraId="76C260E8" w14:textId="77777777" w:rsidR="00623FB2" w:rsidRPr="00217EB7" w:rsidRDefault="00623FB2" w:rsidP="000E603B">
            <w:pPr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23FB2" w:rsidRPr="00217EB7" w14:paraId="3FB537FE" w14:textId="77777777" w:rsidTr="00623FB2">
        <w:trPr>
          <w:gridAfter w:val="1"/>
          <w:wAfter w:w="77" w:type="pct"/>
          <w:trHeight w:val="344"/>
          <w:jc w:val="center"/>
        </w:trPr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01C69" w14:textId="5946D5DD" w:rsidR="00623FB2" w:rsidRPr="00217EB7" w:rsidRDefault="00623FB2" w:rsidP="007F0C62">
            <w:pPr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217EB7">
              <w:rPr>
                <w:rFonts w:ascii="Segoe UI" w:hAnsi="Segoe UI" w:cs="Segoe UI"/>
                <w:sz w:val="20"/>
                <w:szCs w:val="20"/>
              </w:rPr>
              <w:t>K</w:t>
            </w:r>
            <w:r>
              <w:rPr>
                <w:rFonts w:ascii="Segoe UI" w:hAnsi="Segoe UI" w:cs="Segoe UI"/>
                <w:sz w:val="20"/>
                <w:szCs w:val="20"/>
              </w:rPr>
              <w:t>8</w:t>
            </w:r>
          </w:p>
        </w:tc>
        <w:tc>
          <w:tcPr>
            <w:tcW w:w="3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center"/>
          </w:tcPr>
          <w:p w14:paraId="55DE8DAF" w14:textId="678FFFFC" w:rsidR="00623FB2" w:rsidRPr="00EE61C2" w:rsidRDefault="00623FB2" w:rsidP="007F0C62">
            <w:pPr>
              <w:spacing w:before="120" w:after="120"/>
              <w:rPr>
                <w:rFonts w:ascii="Segoe UI" w:hAnsi="Segoe UI" w:cs="Segoe UI"/>
                <w:sz w:val="20"/>
                <w:szCs w:val="20"/>
              </w:rPr>
            </w:pPr>
            <w:r w:rsidRPr="007F0C62">
              <w:rPr>
                <w:rFonts w:ascii="Segoe UI" w:hAnsi="Segoe UI" w:cs="Segoe UI"/>
                <w:sz w:val="20"/>
                <w:szCs w:val="20"/>
              </w:rPr>
              <w:t xml:space="preserve">Klauzula przystępowania w rocznicę polisy </w:t>
            </w:r>
          </w:p>
        </w:tc>
        <w:tc>
          <w:tcPr>
            <w:tcW w:w="1045" w:type="pct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4" w:space="0" w:color="auto"/>
            </w:tcBorders>
            <w:vAlign w:val="center"/>
          </w:tcPr>
          <w:p w14:paraId="55EE4C7D" w14:textId="77777777" w:rsidR="00623FB2" w:rsidRPr="00217EB7" w:rsidRDefault="00623FB2" w:rsidP="000E603B">
            <w:pPr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14:paraId="76187D61" w14:textId="77777777" w:rsidR="00302FAA" w:rsidRPr="00217EB7" w:rsidRDefault="00302FAA" w:rsidP="00302FAA">
      <w:pPr>
        <w:spacing w:after="0" w:line="240" w:lineRule="auto"/>
        <w:jc w:val="both"/>
        <w:rPr>
          <w:rFonts w:ascii="Segoe UI" w:hAnsi="Segoe UI" w:cs="Segoe UI"/>
          <w:position w:val="-4"/>
          <w:sz w:val="20"/>
          <w:szCs w:val="20"/>
        </w:rPr>
      </w:pPr>
      <w:r w:rsidRPr="00217EB7">
        <w:rPr>
          <w:rFonts w:ascii="Segoe UI" w:hAnsi="Segoe UI" w:cs="Segoe UI"/>
          <w:position w:val="-4"/>
          <w:sz w:val="20"/>
          <w:szCs w:val="20"/>
        </w:rPr>
        <w:t>W przypadku braku zapisu „TAK” lub „NIE” przy danej klauzuli Zamawiający uzna, że dana klauzula nie została zaakceptowana w ofercie przez Wykonawcę.</w:t>
      </w:r>
    </w:p>
    <w:p w14:paraId="248EFB0F" w14:textId="77777777" w:rsidR="00302FAA" w:rsidRPr="00217EB7" w:rsidRDefault="00302FAA" w:rsidP="00302FAA">
      <w:pPr>
        <w:spacing w:after="0" w:line="240" w:lineRule="auto"/>
        <w:rPr>
          <w:rFonts w:ascii="Segoe UI" w:hAnsi="Segoe UI" w:cs="Segoe UI"/>
          <w:sz w:val="20"/>
          <w:szCs w:val="20"/>
        </w:rPr>
      </w:pPr>
      <w:r w:rsidRPr="00217EB7">
        <w:rPr>
          <w:rFonts w:ascii="Segoe UI" w:hAnsi="Segoe UI" w:cs="Segoe UI"/>
          <w:sz w:val="20"/>
          <w:szCs w:val="20"/>
        </w:rPr>
        <w:t>*niepotrzebne skreślić</w:t>
      </w:r>
    </w:p>
    <w:p w14:paraId="1C423C01" w14:textId="77777777" w:rsidR="00302FAA" w:rsidRDefault="00302FAA" w:rsidP="00302FAA">
      <w:pPr>
        <w:spacing w:after="0" w:line="240" w:lineRule="auto"/>
        <w:jc w:val="both"/>
        <w:rPr>
          <w:rFonts w:ascii="Segoe UI" w:hAnsi="Segoe UI" w:cs="Segoe UI"/>
          <w:b/>
          <w:color w:val="FF0000"/>
          <w:position w:val="-4"/>
          <w:sz w:val="20"/>
          <w:szCs w:val="20"/>
        </w:rPr>
      </w:pPr>
    </w:p>
    <w:p w14:paraId="3404A5C4" w14:textId="77777777" w:rsidR="00302FAA" w:rsidRPr="003D7234" w:rsidRDefault="00302FAA" w:rsidP="00302FAA">
      <w:pPr>
        <w:pStyle w:val="Normalny1"/>
        <w:rPr>
          <w:rFonts w:ascii="Segoe UI" w:hAnsi="Segoe UI" w:cs="Segoe UI"/>
          <w:b/>
          <w:sz w:val="20"/>
          <w:szCs w:val="20"/>
        </w:rPr>
      </w:pPr>
      <w:r w:rsidRPr="003D7234">
        <w:rPr>
          <w:rFonts w:ascii="Segoe UI" w:hAnsi="Segoe UI" w:cs="Segoe UI"/>
          <w:b/>
          <w:sz w:val="20"/>
          <w:szCs w:val="20"/>
        </w:rPr>
        <w:t>Oświadczamy, że:</w:t>
      </w:r>
    </w:p>
    <w:p w14:paraId="1D6B0C04" w14:textId="66F292FA" w:rsidR="00302FAA" w:rsidRDefault="00302FAA" w:rsidP="00302FAA">
      <w:pPr>
        <w:pStyle w:val="Normalny1"/>
        <w:numPr>
          <w:ilvl w:val="0"/>
          <w:numId w:val="14"/>
        </w:numPr>
        <w:tabs>
          <w:tab w:val="left" w:pos="426"/>
        </w:tabs>
        <w:ind w:left="426" w:hanging="426"/>
        <w:jc w:val="both"/>
        <w:textAlignment w:val="baseline"/>
        <w:rPr>
          <w:rFonts w:ascii="Segoe UI" w:hAnsi="Segoe UI" w:cs="Segoe UI"/>
          <w:sz w:val="20"/>
          <w:szCs w:val="20"/>
        </w:rPr>
      </w:pPr>
      <w:r w:rsidRPr="00713D42">
        <w:rPr>
          <w:rFonts w:ascii="Segoe UI" w:hAnsi="Segoe UI" w:cs="Segoe UI"/>
          <w:sz w:val="20"/>
          <w:szCs w:val="20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14:paraId="214F9FE6" w14:textId="77777777" w:rsidR="00623FB2" w:rsidRPr="00623FB2" w:rsidRDefault="00623FB2" w:rsidP="00623FB2">
      <w:pPr>
        <w:pStyle w:val="Normalny1"/>
        <w:numPr>
          <w:ilvl w:val="0"/>
          <w:numId w:val="14"/>
        </w:numPr>
        <w:tabs>
          <w:tab w:val="left" w:pos="426"/>
        </w:tabs>
        <w:ind w:left="426" w:hanging="426"/>
        <w:jc w:val="both"/>
        <w:textAlignment w:val="baseline"/>
        <w:rPr>
          <w:rFonts w:ascii="Segoe UI" w:hAnsi="Segoe UI" w:cs="Segoe UI"/>
          <w:sz w:val="20"/>
          <w:szCs w:val="20"/>
        </w:rPr>
      </w:pPr>
      <w:r w:rsidRPr="00623FB2">
        <w:rPr>
          <w:rFonts w:ascii="Segoe UI" w:hAnsi="Segoe UI" w:cs="Segoe UI"/>
          <w:sz w:val="20"/>
          <w:szCs w:val="20"/>
        </w:rPr>
        <w:t>Oświadczam, że nie podlegam wykluczeniu z postępowania o udzielenie zamówienia na podstawie art. 108 ust. 1 ustawy z dnia 11 września 2019 r. - Prawo zamówień publicznych (T.J. Dz.U. z 2023r. poz. 1605) oraz spełniam warunki udziału w postępowaniu (jeżeli dotyczy).</w:t>
      </w:r>
    </w:p>
    <w:p w14:paraId="06B60350" w14:textId="77777777" w:rsidR="00623FB2" w:rsidRPr="00623FB2" w:rsidRDefault="00623FB2" w:rsidP="00623FB2">
      <w:pPr>
        <w:pStyle w:val="Normalny1"/>
        <w:numPr>
          <w:ilvl w:val="0"/>
          <w:numId w:val="14"/>
        </w:numPr>
        <w:tabs>
          <w:tab w:val="left" w:pos="426"/>
        </w:tabs>
        <w:ind w:left="426" w:hanging="426"/>
        <w:jc w:val="both"/>
        <w:textAlignment w:val="baseline"/>
        <w:rPr>
          <w:rFonts w:ascii="Segoe UI" w:hAnsi="Segoe UI" w:cs="Segoe UI"/>
          <w:sz w:val="20"/>
          <w:szCs w:val="20"/>
        </w:rPr>
      </w:pPr>
      <w:r w:rsidRPr="00623FB2">
        <w:rPr>
          <w:rFonts w:ascii="Segoe UI" w:hAnsi="Segoe UI" w:cs="Segoe UI"/>
          <w:sz w:val="20"/>
          <w:szCs w:val="20"/>
        </w:rPr>
        <w:t>Oświadczam, że nie podlegam wykluczeniu z postępowania na podstawie art. 7 ust. 1 ustawy o szczególnych rozwiązaniach w zakresie przeciwdziałania wspieraniu agresji na Ukrainę oraz służących ochronie bezpieczeństwa narodowego.</w:t>
      </w:r>
    </w:p>
    <w:p w14:paraId="02FD817A" w14:textId="77777777" w:rsidR="00623FB2" w:rsidRPr="00713D42" w:rsidRDefault="00623FB2" w:rsidP="00623FB2">
      <w:pPr>
        <w:pStyle w:val="Normalny1"/>
        <w:tabs>
          <w:tab w:val="left" w:pos="426"/>
        </w:tabs>
        <w:ind w:left="426"/>
        <w:jc w:val="both"/>
        <w:textAlignment w:val="baseline"/>
        <w:rPr>
          <w:rFonts w:ascii="Segoe UI" w:hAnsi="Segoe UI" w:cs="Segoe UI"/>
          <w:sz w:val="20"/>
          <w:szCs w:val="20"/>
        </w:rPr>
      </w:pPr>
    </w:p>
    <w:p w14:paraId="2EB8BF1C" w14:textId="77777777" w:rsidR="00302FAA" w:rsidRPr="00217EB7" w:rsidRDefault="00302FAA" w:rsidP="00302FAA">
      <w:pPr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00885DDB" w14:textId="10B6618B" w:rsidR="00302FAA" w:rsidRPr="00217EB7" w:rsidRDefault="00302FAA" w:rsidP="00302FAA">
      <w:pPr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217EB7">
        <w:rPr>
          <w:rFonts w:ascii="Segoe UI" w:hAnsi="Segoe UI" w:cs="Segoe UI"/>
          <w:sz w:val="20"/>
          <w:szCs w:val="20"/>
        </w:rPr>
        <w:t>Zakres czynności jaki zamierzamy zlecić podwykonawcy lub realizowanych przez konsorcjanta: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1"/>
        <w:gridCol w:w="4098"/>
        <w:gridCol w:w="4128"/>
      </w:tblGrid>
      <w:tr w:rsidR="00302FAA" w:rsidRPr="00217EB7" w14:paraId="1FFB035D" w14:textId="77777777" w:rsidTr="00C73F23">
        <w:trPr>
          <w:jc w:val="center"/>
        </w:trPr>
        <w:tc>
          <w:tcPr>
            <w:tcW w:w="309" w:type="pct"/>
          </w:tcPr>
          <w:p w14:paraId="0A855562" w14:textId="77777777" w:rsidR="00302FAA" w:rsidRPr="00217EB7" w:rsidRDefault="00302FAA" w:rsidP="00C73F23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217EB7">
              <w:rPr>
                <w:rFonts w:ascii="Segoe UI" w:hAnsi="Segoe UI" w:cs="Segoe UI"/>
                <w:b/>
                <w:sz w:val="20"/>
                <w:szCs w:val="20"/>
              </w:rPr>
              <w:t>L.p.</w:t>
            </w:r>
          </w:p>
        </w:tc>
        <w:tc>
          <w:tcPr>
            <w:tcW w:w="2337" w:type="pct"/>
          </w:tcPr>
          <w:p w14:paraId="38293445" w14:textId="77777777" w:rsidR="00302FAA" w:rsidRPr="00217EB7" w:rsidRDefault="00302FAA" w:rsidP="00C73F23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217EB7">
              <w:rPr>
                <w:rFonts w:ascii="Segoe UI" w:hAnsi="Segoe UI" w:cs="Segoe UI"/>
                <w:b/>
                <w:bCs/>
                <w:sz w:val="20"/>
                <w:szCs w:val="20"/>
              </w:rPr>
              <w:t>zakres czynności powierzonych podwykonawcom</w:t>
            </w:r>
          </w:p>
        </w:tc>
        <w:tc>
          <w:tcPr>
            <w:tcW w:w="2355" w:type="pct"/>
            <w:shd w:val="clear" w:color="auto" w:fill="auto"/>
          </w:tcPr>
          <w:p w14:paraId="1FC70BBB" w14:textId="77777777" w:rsidR="00302FAA" w:rsidRPr="00217EB7" w:rsidRDefault="00302FAA" w:rsidP="00C73F23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217EB7">
              <w:rPr>
                <w:rFonts w:ascii="Segoe UI" w:hAnsi="Segoe UI" w:cs="Segoe UI"/>
                <w:b/>
                <w:sz w:val="20"/>
                <w:szCs w:val="20"/>
              </w:rPr>
              <w:t xml:space="preserve">Nazwa podwykonawcy </w:t>
            </w:r>
          </w:p>
          <w:p w14:paraId="3219B9D6" w14:textId="77777777" w:rsidR="00302FAA" w:rsidRPr="00217EB7" w:rsidRDefault="00302FAA" w:rsidP="00C73F23">
            <w:pPr>
              <w:spacing w:after="0" w:line="240" w:lineRule="auto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217EB7">
              <w:rPr>
                <w:rFonts w:ascii="Segoe UI" w:hAnsi="Segoe UI" w:cs="Segoe UI"/>
                <w:b/>
                <w:sz w:val="20"/>
                <w:szCs w:val="20"/>
              </w:rPr>
              <w:t>(jeżeli dotyczy)</w:t>
            </w:r>
          </w:p>
        </w:tc>
      </w:tr>
      <w:tr w:rsidR="00302FAA" w:rsidRPr="00217EB7" w14:paraId="0290A14F" w14:textId="77777777" w:rsidTr="00C73F23">
        <w:trPr>
          <w:jc w:val="center"/>
        </w:trPr>
        <w:tc>
          <w:tcPr>
            <w:tcW w:w="309" w:type="pct"/>
          </w:tcPr>
          <w:p w14:paraId="7BBCB83C" w14:textId="77777777" w:rsidR="00302FAA" w:rsidRPr="00217EB7" w:rsidRDefault="00302FAA" w:rsidP="00C73F23">
            <w:pPr>
              <w:spacing w:after="0" w:line="240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337" w:type="pct"/>
          </w:tcPr>
          <w:p w14:paraId="11F4D182" w14:textId="77777777" w:rsidR="00302FAA" w:rsidRPr="00217EB7" w:rsidRDefault="00302FAA" w:rsidP="00C73F23">
            <w:pPr>
              <w:spacing w:after="0" w:line="240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355" w:type="pct"/>
            <w:shd w:val="clear" w:color="auto" w:fill="auto"/>
          </w:tcPr>
          <w:p w14:paraId="78161781" w14:textId="77777777" w:rsidR="00302FAA" w:rsidRPr="00217EB7" w:rsidRDefault="00302FAA" w:rsidP="00C73F23">
            <w:pPr>
              <w:spacing w:after="0" w:line="240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302FAA" w:rsidRPr="00217EB7" w14:paraId="0230071A" w14:textId="77777777" w:rsidTr="00C73F23">
        <w:trPr>
          <w:jc w:val="center"/>
        </w:trPr>
        <w:tc>
          <w:tcPr>
            <w:tcW w:w="309" w:type="pct"/>
          </w:tcPr>
          <w:p w14:paraId="0189077B" w14:textId="77777777" w:rsidR="00302FAA" w:rsidRPr="00217EB7" w:rsidRDefault="00302FAA" w:rsidP="00C73F23">
            <w:pPr>
              <w:spacing w:after="0" w:line="240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337" w:type="pct"/>
          </w:tcPr>
          <w:p w14:paraId="00F09A82" w14:textId="77777777" w:rsidR="00302FAA" w:rsidRPr="00217EB7" w:rsidRDefault="00302FAA" w:rsidP="00C73F23">
            <w:pPr>
              <w:spacing w:after="0" w:line="240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355" w:type="pct"/>
          </w:tcPr>
          <w:p w14:paraId="296426C4" w14:textId="77777777" w:rsidR="00302FAA" w:rsidRPr="00217EB7" w:rsidRDefault="00302FAA" w:rsidP="00C73F23">
            <w:pPr>
              <w:spacing w:after="0" w:line="240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14:paraId="078D2A98" w14:textId="77777777" w:rsidR="00302FAA" w:rsidRPr="00217EB7" w:rsidRDefault="00302FAA" w:rsidP="00302FAA">
      <w:pPr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2"/>
        <w:gridCol w:w="4163"/>
        <w:gridCol w:w="4062"/>
      </w:tblGrid>
      <w:tr w:rsidR="00302FAA" w:rsidRPr="00217EB7" w14:paraId="26149175" w14:textId="77777777" w:rsidTr="00C73F23">
        <w:tc>
          <w:tcPr>
            <w:tcW w:w="562" w:type="dxa"/>
          </w:tcPr>
          <w:p w14:paraId="4DA7BAE6" w14:textId="77777777" w:rsidR="00302FAA" w:rsidRPr="00217EB7" w:rsidRDefault="00302FAA" w:rsidP="00C73F23">
            <w:pPr>
              <w:jc w:val="both"/>
              <w:rPr>
                <w:rFonts w:ascii="Segoe UI" w:hAnsi="Segoe UI" w:cs="Segoe UI"/>
              </w:rPr>
            </w:pPr>
            <w:r w:rsidRPr="00217EB7">
              <w:rPr>
                <w:rFonts w:ascii="Segoe UI" w:hAnsi="Segoe UI" w:cs="Segoe UI"/>
              </w:rPr>
              <w:t>L.P.</w:t>
            </w:r>
          </w:p>
        </w:tc>
        <w:tc>
          <w:tcPr>
            <w:tcW w:w="4820" w:type="dxa"/>
          </w:tcPr>
          <w:p w14:paraId="36B9E46F" w14:textId="77777777" w:rsidR="00302FAA" w:rsidRPr="00217EB7" w:rsidRDefault="00302FAA" w:rsidP="00C73F23">
            <w:pPr>
              <w:jc w:val="both"/>
              <w:rPr>
                <w:rFonts w:ascii="Segoe UI" w:hAnsi="Segoe UI" w:cs="Segoe UI"/>
              </w:rPr>
            </w:pPr>
            <w:r w:rsidRPr="00217EB7">
              <w:rPr>
                <w:rFonts w:ascii="Segoe UI" w:hAnsi="Segoe UI" w:cs="Segoe UI"/>
              </w:rPr>
              <w:t>Zakres zamówienia realizowany przez członka konsorcjum (jeżeli dotyczy)</w:t>
            </w:r>
          </w:p>
        </w:tc>
        <w:tc>
          <w:tcPr>
            <w:tcW w:w="4678" w:type="dxa"/>
          </w:tcPr>
          <w:p w14:paraId="147D4D8B" w14:textId="77777777" w:rsidR="00302FAA" w:rsidRPr="00217EB7" w:rsidRDefault="00302FAA" w:rsidP="00C73F23">
            <w:pPr>
              <w:jc w:val="both"/>
              <w:rPr>
                <w:rFonts w:ascii="Segoe UI" w:hAnsi="Segoe UI" w:cs="Segoe UI"/>
              </w:rPr>
            </w:pPr>
            <w:r w:rsidRPr="00217EB7">
              <w:rPr>
                <w:rFonts w:ascii="Segoe UI" w:hAnsi="Segoe UI" w:cs="Segoe UI"/>
              </w:rPr>
              <w:t>Nazwa konsorcjanta</w:t>
            </w:r>
          </w:p>
        </w:tc>
      </w:tr>
      <w:tr w:rsidR="00302FAA" w:rsidRPr="00217EB7" w14:paraId="1CD1BE09" w14:textId="77777777" w:rsidTr="00C73F23">
        <w:tc>
          <w:tcPr>
            <w:tcW w:w="562" w:type="dxa"/>
          </w:tcPr>
          <w:p w14:paraId="7E1D05AC" w14:textId="77777777" w:rsidR="00302FAA" w:rsidRPr="00217EB7" w:rsidRDefault="00302FAA" w:rsidP="00C73F23">
            <w:pPr>
              <w:jc w:val="both"/>
              <w:rPr>
                <w:rFonts w:ascii="Segoe UI" w:hAnsi="Segoe UI" w:cs="Segoe UI"/>
              </w:rPr>
            </w:pPr>
          </w:p>
        </w:tc>
        <w:tc>
          <w:tcPr>
            <w:tcW w:w="4820" w:type="dxa"/>
          </w:tcPr>
          <w:p w14:paraId="3A6FA553" w14:textId="77777777" w:rsidR="00302FAA" w:rsidRPr="00217EB7" w:rsidRDefault="00302FAA" w:rsidP="00C73F23">
            <w:pPr>
              <w:jc w:val="both"/>
              <w:rPr>
                <w:rFonts w:ascii="Segoe UI" w:hAnsi="Segoe UI" w:cs="Segoe UI"/>
              </w:rPr>
            </w:pPr>
          </w:p>
        </w:tc>
        <w:tc>
          <w:tcPr>
            <w:tcW w:w="4678" w:type="dxa"/>
          </w:tcPr>
          <w:p w14:paraId="68263525" w14:textId="77777777" w:rsidR="00302FAA" w:rsidRPr="00217EB7" w:rsidRDefault="00302FAA" w:rsidP="00C73F23">
            <w:pPr>
              <w:jc w:val="both"/>
              <w:rPr>
                <w:rFonts w:ascii="Segoe UI" w:hAnsi="Segoe UI" w:cs="Segoe UI"/>
              </w:rPr>
            </w:pPr>
          </w:p>
        </w:tc>
      </w:tr>
    </w:tbl>
    <w:p w14:paraId="357420D5" w14:textId="77777777" w:rsidR="00302FAA" w:rsidRPr="00217EB7" w:rsidRDefault="00302FAA" w:rsidP="00302FAA">
      <w:pPr>
        <w:jc w:val="both"/>
        <w:rPr>
          <w:rFonts w:ascii="Segoe UI" w:hAnsi="Segoe UI" w:cs="Segoe UI"/>
          <w:sz w:val="20"/>
          <w:szCs w:val="20"/>
        </w:rPr>
      </w:pPr>
    </w:p>
    <w:p w14:paraId="431C62BF" w14:textId="77777777" w:rsidR="00302FAA" w:rsidRPr="00217EB7" w:rsidRDefault="00302FAA" w:rsidP="00302FAA">
      <w:pPr>
        <w:spacing w:after="0" w:line="240" w:lineRule="auto"/>
        <w:ind w:left="60"/>
        <w:jc w:val="both"/>
        <w:rPr>
          <w:rFonts w:ascii="Segoe UI" w:hAnsi="Segoe UI" w:cs="Segoe UI"/>
          <w:sz w:val="20"/>
          <w:szCs w:val="20"/>
        </w:rPr>
      </w:pPr>
    </w:p>
    <w:p w14:paraId="17417337" w14:textId="77777777" w:rsidR="00623FB2" w:rsidRDefault="00623FB2" w:rsidP="00623FB2">
      <w:pPr>
        <w:spacing w:after="0" w:line="240" w:lineRule="auto"/>
        <w:ind w:right="567"/>
        <w:jc w:val="both"/>
        <w:rPr>
          <w:rFonts w:ascii="Segoe UI" w:hAnsi="Segoe UI" w:cs="Segoe UI"/>
          <w:sz w:val="20"/>
          <w:szCs w:val="20"/>
        </w:rPr>
      </w:pPr>
    </w:p>
    <w:p w14:paraId="33050B49" w14:textId="3FC8D934" w:rsidR="00302FAA" w:rsidRPr="00217EB7" w:rsidRDefault="00302FAA" w:rsidP="00623FB2">
      <w:pPr>
        <w:spacing w:after="0" w:line="240" w:lineRule="auto"/>
        <w:ind w:right="567"/>
        <w:jc w:val="center"/>
        <w:rPr>
          <w:rFonts w:ascii="Segoe UI" w:hAnsi="Segoe UI" w:cs="Segoe UI"/>
          <w:sz w:val="20"/>
          <w:szCs w:val="20"/>
        </w:rPr>
      </w:pPr>
      <w:r w:rsidRPr="00217EB7">
        <w:rPr>
          <w:rFonts w:ascii="Segoe UI" w:hAnsi="Segoe UI" w:cs="Segoe UI"/>
          <w:sz w:val="20"/>
          <w:szCs w:val="20"/>
        </w:rPr>
        <w:t>.................................................</w:t>
      </w:r>
      <w:r>
        <w:rPr>
          <w:rFonts w:ascii="Segoe UI" w:hAnsi="Segoe UI" w:cs="Segoe UI"/>
          <w:sz w:val="20"/>
          <w:szCs w:val="20"/>
        </w:rPr>
        <w:t>....................................</w:t>
      </w:r>
      <w:r w:rsidRPr="00217EB7">
        <w:rPr>
          <w:rFonts w:ascii="Segoe UI" w:hAnsi="Segoe UI" w:cs="Segoe UI"/>
          <w:sz w:val="20"/>
          <w:szCs w:val="20"/>
        </w:rPr>
        <w:t>....</w:t>
      </w:r>
    </w:p>
    <w:p w14:paraId="638EB773" w14:textId="77777777" w:rsidR="00302FAA" w:rsidRDefault="00302FAA" w:rsidP="00623FB2">
      <w:pPr>
        <w:spacing w:after="0" w:line="240" w:lineRule="auto"/>
        <w:ind w:left="5387" w:right="567" w:hanging="3827"/>
        <w:rPr>
          <w:rFonts w:ascii="Segoe UI" w:hAnsi="Segoe UI" w:cs="Segoe UI"/>
          <w:sz w:val="16"/>
          <w:szCs w:val="16"/>
        </w:rPr>
      </w:pPr>
      <w:r w:rsidRPr="00195CCC">
        <w:rPr>
          <w:rFonts w:ascii="Segoe UI" w:hAnsi="Segoe UI" w:cs="Segoe UI"/>
          <w:sz w:val="16"/>
          <w:szCs w:val="16"/>
        </w:rPr>
        <w:t>Imię i nazwisko osoby składającej podpis na dokumencie  elektroniczny</w:t>
      </w:r>
    </w:p>
    <w:p w14:paraId="4975D4C8" w14:textId="256524A2" w:rsidR="00292BF8" w:rsidRPr="00302FAA" w:rsidRDefault="00292BF8" w:rsidP="00302FAA"/>
    <w:sectPr w:rsidR="00292BF8" w:rsidRPr="00302FAA" w:rsidSect="00430F7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1418" w:bottom="1560" w:left="1701" w:header="0" w:footer="10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B045C" w14:textId="77777777" w:rsidR="00430F73" w:rsidRDefault="00430F73" w:rsidP="002F7244">
      <w:pPr>
        <w:spacing w:after="0" w:line="240" w:lineRule="auto"/>
      </w:pPr>
      <w:r>
        <w:separator/>
      </w:r>
    </w:p>
  </w:endnote>
  <w:endnote w:type="continuationSeparator" w:id="0">
    <w:p w14:paraId="56301C0E" w14:textId="77777777" w:rsidR="00430F73" w:rsidRDefault="00430F73" w:rsidP="002F7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872265" w14:textId="44E568A8" w:rsidR="00B07A2F" w:rsidRPr="00D15296" w:rsidRDefault="00B07A2F" w:rsidP="00485A8A">
    <w:pPr>
      <w:pStyle w:val="Stopka"/>
    </w:pPr>
    <w:r>
      <w:rPr>
        <w:color w:val="4472C4" w:themeColor="accent1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6DD74F" w14:textId="453B6380" w:rsidR="00B07A2F" w:rsidRPr="00994E2E" w:rsidRDefault="00B07A2F" w:rsidP="003D1349">
    <w:pPr>
      <w:pStyle w:val="Stopka"/>
      <w:rPr>
        <w:color w:val="819EB8"/>
        <w:sz w:val="11"/>
        <w:szCs w:val="11"/>
      </w:rPr>
    </w:pPr>
    <w:r>
      <w:rPr>
        <w:color w:val="FF585D"/>
        <w:spacing w:val="32"/>
        <w:sz w:val="16"/>
        <w:szCs w:val="16"/>
      </w:rPr>
      <w:br/>
    </w:r>
  </w:p>
  <w:p w14:paraId="7001B805" w14:textId="46BBA8C1" w:rsidR="00B07A2F" w:rsidRPr="00994E2E" w:rsidRDefault="00B07A2F" w:rsidP="003D1349">
    <w:pPr>
      <w:pStyle w:val="Stopka"/>
      <w:jc w:val="center"/>
      <w:rPr>
        <w:color w:val="819EB8"/>
        <w:sz w:val="11"/>
        <w:szCs w:val="1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1E3F90" w14:textId="77777777" w:rsidR="00430F73" w:rsidRDefault="00430F73" w:rsidP="002F7244">
      <w:pPr>
        <w:spacing w:after="0" w:line="240" w:lineRule="auto"/>
      </w:pPr>
      <w:r>
        <w:separator/>
      </w:r>
    </w:p>
  </w:footnote>
  <w:footnote w:type="continuationSeparator" w:id="0">
    <w:p w14:paraId="18A8E330" w14:textId="77777777" w:rsidR="00430F73" w:rsidRDefault="00430F73" w:rsidP="002F72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C8C58D" w14:textId="6BC29E75" w:rsidR="00B07A2F" w:rsidRDefault="00B07A2F">
    <w:pPr>
      <w:pStyle w:val="Nagwek"/>
    </w:pPr>
  </w:p>
  <w:p w14:paraId="7F4F88C3" w14:textId="77777777" w:rsidR="00B07A2F" w:rsidRDefault="00B07A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7E74E" w14:textId="7DCA9651" w:rsidR="00B07A2F" w:rsidRDefault="00623FB2">
    <w:pPr>
      <w:pStyle w:val="Nagwek"/>
    </w:pPr>
    <w:sdt>
      <w:sdtPr>
        <w:id w:val="145093098"/>
        <w:docPartObj>
          <w:docPartGallery w:val="Page Numbers (Margins)"/>
          <w:docPartUnique/>
        </w:docPartObj>
      </w:sdtPr>
      <w:sdtEndPr/>
      <w:sdtContent/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189C6CF0"/>
    <w:lvl w:ilvl="0">
      <w:start w:val="1"/>
      <w:numFmt w:val="bullet"/>
      <w:pStyle w:val="Listapunktowana2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singleLevel"/>
    <w:tmpl w:val="07D49DCC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2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3"/>
    <w:multiLevelType w:val="multi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AE53D5"/>
    <w:multiLevelType w:val="multilevel"/>
    <w:tmpl w:val="F44CB1B6"/>
    <w:styleLink w:val="Styl2"/>
    <w:lvl w:ilvl="0">
      <w:start w:val="1"/>
      <w:numFmt w:val="decimal"/>
      <w:lvlText w:val="%1."/>
      <w:lvlJc w:val="left"/>
      <w:pPr>
        <w:ind w:left="3196" w:hanging="360"/>
      </w:pPr>
      <w:rPr>
        <w:rFonts w:ascii="Segoe UI" w:eastAsiaTheme="minorHAnsi" w:hAnsi="Segoe UI" w:cs="Segoe UI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1A66156"/>
    <w:multiLevelType w:val="hybridMultilevel"/>
    <w:tmpl w:val="B6AEBC4A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4509D7"/>
    <w:multiLevelType w:val="multilevel"/>
    <w:tmpl w:val="64DA7CF8"/>
    <w:styleLink w:val="Styl23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7" w15:restartNumberingAfterBreak="0">
    <w:nsid w:val="112D1D36"/>
    <w:multiLevelType w:val="hybridMultilevel"/>
    <w:tmpl w:val="A788B2F8"/>
    <w:name w:val="WW8Num142"/>
    <w:lvl w:ilvl="0" w:tplc="38DCE1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392557"/>
    <w:multiLevelType w:val="multilevel"/>
    <w:tmpl w:val="E7FC6B7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  <w:b w:val="0"/>
        <w:bCs/>
        <w:i w:val="0"/>
        <w:iCs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/>
      </w:rPr>
    </w:lvl>
  </w:abstractNum>
  <w:abstractNum w:abstractNumId="9" w15:restartNumberingAfterBreak="0">
    <w:nsid w:val="16BF6421"/>
    <w:multiLevelType w:val="hybridMultilevel"/>
    <w:tmpl w:val="31026B6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1BFD7839"/>
    <w:multiLevelType w:val="hybridMultilevel"/>
    <w:tmpl w:val="C4301D12"/>
    <w:name w:val="WW8Num22"/>
    <w:lvl w:ilvl="0" w:tplc="AFE4447E">
      <w:start w:val="1"/>
      <w:numFmt w:val="decimal"/>
      <w:lvlText w:val="5.%1."/>
      <w:lvlJc w:val="left"/>
      <w:pPr>
        <w:ind w:left="-1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78" w:hanging="360"/>
      </w:pPr>
    </w:lvl>
    <w:lvl w:ilvl="2" w:tplc="0415001B" w:tentative="1">
      <w:start w:val="1"/>
      <w:numFmt w:val="lowerRoman"/>
      <w:lvlText w:val="%3."/>
      <w:lvlJc w:val="right"/>
      <w:pPr>
        <w:ind w:left="1298" w:hanging="180"/>
      </w:pPr>
    </w:lvl>
    <w:lvl w:ilvl="3" w:tplc="0415000F" w:tentative="1">
      <w:start w:val="1"/>
      <w:numFmt w:val="decimal"/>
      <w:lvlText w:val="%4."/>
      <w:lvlJc w:val="left"/>
      <w:pPr>
        <w:ind w:left="2018" w:hanging="360"/>
      </w:pPr>
    </w:lvl>
    <w:lvl w:ilvl="4" w:tplc="04150019" w:tentative="1">
      <w:start w:val="1"/>
      <w:numFmt w:val="lowerLetter"/>
      <w:lvlText w:val="%5."/>
      <w:lvlJc w:val="left"/>
      <w:pPr>
        <w:ind w:left="2738" w:hanging="360"/>
      </w:pPr>
    </w:lvl>
    <w:lvl w:ilvl="5" w:tplc="0415001B" w:tentative="1">
      <w:start w:val="1"/>
      <w:numFmt w:val="lowerRoman"/>
      <w:lvlText w:val="%6."/>
      <w:lvlJc w:val="right"/>
      <w:pPr>
        <w:ind w:left="3458" w:hanging="180"/>
      </w:pPr>
    </w:lvl>
    <w:lvl w:ilvl="6" w:tplc="0415000F" w:tentative="1">
      <w:start w:val="1"/>
      <w:numFmt w:val="decimal"/>
      <w:lvlText w:val="%7."/>
      <w:lvlJc w:val="left"/>
      <w:pPr>
        <w:ind w:left="4178" w:hanging="360"/>
      </w:pPr>
    </w:lvl>
    <w:lvl w:ilvl="7" w:tplc="04150019" w:tentative="1">
      <w:start w:val="1"/>
      <w:numFmt w:val="lowerLetter"/>
      <w:lvlText w:val="%8."/>
      <w:lvlJc w:val="left"/>
      <w:pPr>
        <w:ind w:left="4898" w:hanging="360"/>
      </w:pPr>
    </w:lvl>
    <w:lvl w:ilvl="8" w:tplc="0415001B" w:tentative="1">
      <w:start w:val="1"/>
      <w:numFmt w:val="lowerRoman"/>
      <w:lvlText w:val="%9."/>
      <w:lvlJc w:val="right"/>
      <w:pPr>
        <w:ind w:left="5618" w:hanging="180"/>
      </w:pPr>
    </w:lvl>
  </w:abstractNum>
  <w:abstractNum w:abstractNumId="11" w15:restartNumberingAfterBreak="0">
    <w:nsid w:val="200D3C1E"/>
    <w:multiLevelType w:val="hybridMultilevel"/>
    <w:tmpl w:val="0AAA89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207DCC"/>
    <w:multiLevelType w:val="hybridMultilevel"/>
    <w:tmpl w:val="B17679B4"/>
    <w:name w:val="WW8Num2223"/>
    <w:lvl w:ilvl="0" w:tplc="9AD8EE2A">
      <w:start w:val="1"/>
      <w:numFmt w:val="decimal"/>
      <w:lvlText w:val="8.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36C69C0"/>
    <w:multiLevelType w:val="multilevel"/>
    <w:tmpl w:val="CB0E66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D39726A"/>
    <w:multiLevelType w:val="hybridMultilevel"/>
    <w:tmpl w:val="33E42808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5" w15:restartNumberingAfterBreak="0">
    <w:nsid w:val="3EF75D31"/>
    <w:multiLevelType w:val="hybridMultilevel"/>
    <w:tmpl w:val="7D42E718"/>
    <w:lvl w:ilvl="0" w:tplc="B83AF6CA">
      <w:start w:val="1"/>
      <w:numFmt w:val="decimal"/>
      <w:lvlText w:val="%1)"/>
      <w:lvlJc w:val="left"/>
      <w:pPr>
        <w:ind w:left="11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4" w:hanging="360"/>
      </w:pPr>
    </w:lvl>
    <w:lvl w:ilvl="2" w:tplc="0415001B">
      <w:start w:val="1"/>
      <w:numFmt w:val="lowerRoman"/>
      <w:lvlText w:val="%3."/>
      <w:lvlJc w:val="right"/>
      <w:pPr>
        <w:ind w:left="2554" w:hanging="180"/>
      </w:pPr>
    </w:lvl>
    <w:lvl w:ilvl="3" w:tplc="0415000F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6" w15:restartNumberingAfterBreak="0">
    <w:nsid w:val="447F10DF"/>
    <w:multiLevelType w:val="hybridMultilevel"/>
    <w:tmpl w:val="FA7AA312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485D52BE"/>
    <w:multiLevelType w:val="hybridMultilevel"/>
    <w:tmpl w:val="F63CFB7C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03395D"/>
    <w:multiLevelType w:val="multilevel"/>
    <w:tmpl w:val="A3BE20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D544CE7"/>
    <w:multiLevelType w:val="multilevel"/>
    <w:tmpl w:val="1B222C3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B5515E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F99460D"/>
    <w:multiLevelType w:val="hybridMultilevel"/>
    <w:tmpl w:val="A06CC79A"/>
    <w:name w:val="WW8Num22233"/>
    <w:lvl w:ilvl="0" w:tplc="F126FA6C">
      <w:start w:val="3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D213B2"/>
    <w:multiLevelType w:val="multilevel"/>
    <w:tmpl w:val="E67824A0"/>
    <w:lvl w:ilvl="0">
      <w:start w:val="1"/>
      <w:numFmt w:val="decimal"/>
      <w:lvlText w:val="%1)"/>
      <w:lvlJc w:val="left"/>
      <w:pPr>
        <w:ind w:left="540" w:hanging="54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/>
      </w:rPr>
    </w:lvl>
  </w:abstractNum>
  <w:abstractNum w:abstractNumId="23" w15:restartNumberingAfterBreak="0">
    <w:nsid w:val="623D029A"/>
    <w:multiLevelType w:val="multilevel"/>
    <w:tmpl w:val="AC1666CA"/>
    <w:lvl w:ilvl="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BE671C"/>
    <w:multiLevelType w:val="hybridMultilevel"/>
    <w:tmpl w:val="B21EB4F0"/>
    <w:name w:val="WW8Num9123"/>
    <w:lvl w:ilvl="0" w:tplc="C33C6436">
      <w:start w:val="1"/>
      <w:numFmt w:val="lowerLetter"/>
      <w:lvlText w:val="%1)"/>
      <w:lvlJc w:val="left"/>
      <w:pPr>
        <w:ind w:left="32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777BFD"/>
    <w:multiLevelType w:val="hybridMultilevel"/>
    <w:tmpl w:val="F84899CA"/>
    <w:name w:val="WW8Num912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6" w15:restartNumberingAfterBreak="0">
    <w:nsid w:val="6F6F42F8"/>
    <w:multiLevelType w:val="hybridMultilevel"/>
    <w:tmpl w:val="287EBAD4"/>
    <w:styleLink w:val="WWNum271"/>
    <w:lvl w:ilvl="0" w:tplc="C7FA5FDC">
      <w:start w:val="2"/>
      <w:numFmt w:val="upperLetter"/>
      <w:lvlText w:val="%1."/>
      <w:lvlJc w:val="left"/>
      <w:pPr>
        <w:tabs>
          <w:tab w:val="num" w:pos="1558"/>
        </w:tabs>
        <w:ind w:left="1558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90E58A8"/>
    <w:multiLevelType w:val="hybridMultilevel"/>
    <w:tmpl w:val="6FA6BFB0"/>
    <w:name w:val="WW8Num222"/>
    <w:lvl w:ilvl="0" w:tplc="8E04BD3E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335B2E"/>
    <w:multiLevelType w:val="hybridMultilevel"/>
    <w:tmpl w:val="CF3834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5"/>
  </w:num>
  <w:num w:numId="3">
    <w:abstractNumId w:val="9"/>
  </w:num>
  <w:num w:numId="4">
    <w:abstractNumId w:val="5"/>
  </w:num>
  <w:num w:numId="5">
    <w:abstractNumId w:val="15"/>
  </w:num>
  <w:num w:numId="6">
    <w:abstractNumId w:val="4"/>
  </w:num>
  <w:num w:numId="7">
    <w:abstractNumId w:val="14"/>
  </w:num>
  <w:num w:numId="8">
    <w:abstractNumId w:val="17"/>
  </w:num>
  <w:num w:numId="9">
    <w:abstractNumId w:val="24"/>
  </w:num>
  <w:num w:numId="10">
    <w:abstractNumId w:val="20"/>
  </w:num>
  <w:num w:numId="11">
    <w:abstractNumId w:val="11"/>
  </w:num>
  <w:num w:numId="12">
    <w:abstractNumId w:val="28"/>
  </w:num>
  <w:num w:numId="13">
    <w:abstractNumId w:val="18"/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9"/>
  </w:num>
  <w:num w:numId="17">
    <w:abstractNumId w:val="6"/>
  </w:num>
  <w:num w:numId="18">
    <w:abstractNumId w:val="8"/>
  </w:num>
  <w:num w:numId="19">
    <w:abstractNumId w:val="16"/>
  </w:num>
  <w:num w:numId="20">
    <w:abstractNumId w:val="22"/>
  </w:num>
  <w:num w:numId="21">
    <w:abstractNumId w:val="2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244"/>
    <w:rsid w:val="0002289E"/>
    <w:rsid w:val="00024B00"/>
    <w:rsid w:val="000263CC"/>
    <w:rsid w:val="000336BB"/>
    <w:rsid w:val="00036EC4"/>
    <w:rsid w:val="0004216A"/>
    <w:rsid w:val="000452C4"/>
    <w:rsid w:val="00057579"/>
    <w:rsid w:val="00062DE8"/>
    <w:rsid w:val="00063216"/>
    <w:rsid w:val="0006751F"/>
    <w:rsid w:val="00082153"/>
    <w:rsid w:val="00085C6D"/>
    <w:rsid w:val="00086B2F"/>
    <w:rsid w:val="000962A3"/>
    <w:rsid w:val="000A1F59"/>
    <w:rsid w:val="000A28BD"/>
    <w:rsid w:val="000B5DEE"/>
    <w:rsid w:val="000B5F8A"/>
    <w:rsid w:val="000D08C0"/>
    <w:rsid w:val="000D151B"/>
    <w:rsid w:val="000D2A57"/>
    <w:rsid w:val="000D68C2"/>
    <w:rsid w:val="000E0778"/>
    <w:rsid w:val="000E11CA"/>
    <w:rsid w:val="000E1DDE"/>
    <w:rsid w:val="000E307B"/>
    <w:rsid w:val="000E4857"/>
    <w:rsid w:val="000E4A27"/>
    <w:rsid w:val="000E603B"/>
    <w:rsid w:val="000E709B"/>
    <w:rsid w:val="000F0FC5"/>
    <w:rsid w:val="000F4676"/>
    <w:rsid w:val="000F6FB5"/>
    <w:rsid w:val="00100987"/>
    <w:rsid w:val="00105373"/>
    <w:rsid w:val="00117102"/>
    <w:rsid w:val="00124067"/>
    <w:rsid w:val="0012553C"/>
    <w:rsid w:val="001321B1"/>
    <w:rsid w:val="00133720"/>
    <w:rsid w:val="001411E2"/>
    <w:rsid w:val="0014445A"/>
    <w:rsid w:val="00152385"/>
    <w:rsid w:val="00156CD2"/>
    <w:rsid w:val="001576AE"/>
    <w:rsid w:val="001613F9"/>
    <w:rsid w:val="00163223"/>
    <w:rsid w:val="001704DC"/>
    <w:rsid w:val="00174485"/>
    <w:rsid w:val="0018229F"/>
    <w:rsid w:val="00184781"/>
    <w:rsid w:val="00184CAB"/>
    <w:rsid w:val="00191081"/>
    <w:rsid w:val="00195CCC"/>
    <w:rsid w:val="001A4958"/>
    <w:rsid w:val="001A66FD"/>
    <w:rsid w:val="001C0B0A"/>
    <w:rsid w:val="001C2115"/>
    <w:rsid w:val="001C699C"/>
    <w:rsid w:val="001D0E01"/>
    <w:rsid w:val="001D499A"/>
    <w:rsid w:val="001D758C"/>
    <w:rsid w:val="001E1ABA"/>
    <w:rsid w:val="001E469B"/>
    <w:rsid w:val="001F09F6"/>
    <w:rsid w:val="001F0DB0"/>
    <w:rsid w:val="001F7806"/>
    <w:rsid w:val="00205F35"/>
    <w:rsid w:val="00206995"/>
    <w:rsid w:val="0021018D"/>
    <w:rsid w:val="0021589A"/>
    <w:rsid w:val="00216F80"/>
    <w:rsid w:val="00217EB7"/>
    <w:rsid w:val="00220FC4"/>
    <w:rsid w:val="0022523B"/>
    <w:rsid w:val="00227F5E"/>
    <w:rsid w:val="00234E1F"/>
    <w:rsid w:val="0023552F"/>
    <w:rsid w:val="00235A8F"/>
    <w:rsid w:val="00236BCF"/>
    <w:rsid w:val="00241FF6"/>
    <w:rsid w:val="0024304F"/>
    <w:rsid w:val="00262E86"/>
    <w:rsid w:val="002649DC"/>
    <w:rsid w:val="0027225C"/>
    <w:rsid w:val="00272609"/>
    <w:rsid w:val="00280F2A"/>
    <w:rsid w:val="0028125F"/>
    <w:rsid w:val="00285636"/>
    <w:rsid w:val="00285A6A"/>
    <w:rsid w:val="002912C4"/>
    <w:rsid w:val="0029236A"/>
    <w:rsid w:val="00292BF8"/>
    <w:rsid w:val="002968B9"/>
    <w:rsid w:val="002A17EB"/>
    <w:rsid w:val="002B7A08"/>
    <w:rsid w:val="002C2899"/>
    <w:rsid w:val="002C3029"/>
    <w:rsid w:val="002C3A5E"/>
    <w:rsid w:val="002D0119"/>
    <w:rsid w:val="002D1E34"/>
    <w:rsid w:val="002D3330"/>
    <w:rsid w:val="002E0ECE"/>
    <w:rsid w:val="002E2D94"/>
    <w:rsid w:val="002F1A81"/>
    <w:rsid w:val="002F2360"/>
    <w:rsid w:val="002F300D"/>
    <w:rsid w:val="002F61B2"/>
    <w:rsid w:val="002F7244"/>
    <w:rsid w:val="00300EEB"/>
    <w:rsid w:val="00302FAA"/>
    <w:rsid w:val="00303C05"/>
    <w:rsid w:val="003064CD"/>
    <w:rsid w:val="00314FBA"/>
    <w:rsid w:val="00321AD9"/>
    <w:rsid w:val="00323227"/>
    <w:rsid w:val="00324028"/>
    <w:rsid w:val="0032522B"/>
    <w:rsid w:val="00325E2F"/>
    <w:rsid w:val="00327987"/>
    <w:rsid w:val="00332E95"/>
    <w:rsid w:val="003422DA"/>
    <w:rsid w:val="00345994"/>
    <w:rsid w:val="003471B0"/>
    <w:rsid w:val="0035207A"/>
    <w:rsid w:val="00355C8D"/>
    <w:rsid w:val="003563DF"/>
    <w:rsid w:val="0035661A"/>
    <w:rsid w:val="00357023"/>
    <w:rsid w:val="00357512"/>
    <w:rsid w:val="00361C09"/>
    <w:rsid w:val="003637AB"/>
    <w:rsid w:val="00371C2F"/>
    <w:rsid w:val="00377E7F"/>
    <w:rsid w:val="003802C0"/>
    <w:rsid w:val="00384397"/>
    <w:rsid w:val="0038612D"/>
    <w:rsid w:val="00387258"/>
    <w:rsid w:val="00390426"/>
    <w:rsid w:val="00392634"/>
    <w:rsid w:val="00394AC3"/>
    <w:rsid w:val="00394B03"/>
    <w:rsid w:val="003A07AA"/>
    <w:rsid w:val="003A55B4"/>
    <w:rsid w:val="003B0339"/>
    <w:rsid w:val="003B3E33"/>
    <w:rsid w:val="003C2D75"/>
    <w:rsid w:val="003C7F2D"/>
    <w:rsid w:val="003D1349"/>
    <w:rsid w:val="003D417E"/>
    <w:rsid w:val="003D7234"/>
    <w:rsid w:val="003E671C"/>
    <w:rsid w:val="003E6A0B"/>
    <w:rsid w:val="003F286F"/>
    <w:rsid w:val="003F6D9D"/>
    <w:rsid w:val="0041047F"/>
    <w:rsid w:val="004125C2"/>
    <w:rsid w:val="00412F0A"/>
    <w:rsid w:val="004131B1"/>
    <w:rsid w:val="0042158B"/>
    <w:rsid w:val="00422353"/>
    <w:rsid w:val="00430F73"/>
    <w:rsid w:val="0043180D"/>
    <w:rsid w:val="004365C6"/>
    <w:rsid w:val="0044161E"/>
    <w:rsid w:val="004464CA"/>
    <w:rsid w:val="00456ADD"/>
    <w:rsid w:val="00456B10"/>
    <w:rsid w:val="004631B6"/>
    <w:rsid w:val="0047054E"/>
    <w:rsid w:val="00474D27"/>
    <w:rsid w:val="004753EC"/>
    <w:rsid w:val="00476DCD"/>
    <w:rsid w:val="0047723E"/>
    <w:rsid w:val="00480887"/>
    <w:rsid w:val="00482F80"/>
    <w:rsid w:val="00485832"/>
    <w:rsid w:val="00485A8A"/>
    <w:rsid w:val="00492AF2"/>
    <w:rsid w:val="00493EF3"/>
    <w:rsid w:val="004949FA"/>
    <w:rsid w:val="004A207D"/>
    <w:rsid w:val="004A33B7"/>
    <w:rsid w:val="004A47CF"/>
    <w:rsid w:val="004A48B6"/>
    <w:rsid w:val="004A577C"/>
    <w:rsid w:val="004A7A3D"/>
    <w:rsid w:val="004B1AE4"/>
    <w:rsid w:val="004B4B61"/>
    <w:rsid w:val="004B77C6"/>
    <w:rsid w:val="004B787E"/>
    <w:rsid w:val="004C1F52"/>
    <w:rsid w:val="004C4D3B"/>
    <w:rsid w:val="004D1C91"/>
    <w:rsid w:val="004D2E22"/>
    <w:rsid w:val="004D31A7"/>
    <w:rsid w:val="004D3419"/>
    <w:rsid w:val="004D6685"/>
    <w:rsid w:val="004F186F"/>
    <w:rsid w:val="004F34B2"/>
    <w:rsid w:val="004F7CD3"/>
    <w:rsid w:val="00502E94"/>
    <w:rsid w:val="0052612C"/>
    <w:rsid w:val="00530D4C"/>
    <w:rsid w:val="00530DB1"/>
    <w:rsid w:val="00541DFF"/>
    <w:rsid w:val="0054593B"/>
    <w:rsid w:val="00552078"/>
    <w:rsid w:val="0055215F"/>
    <w:rsid w:val="005540DE"/>
    <w:rsid w:val="00556BA8"/>
    <w:rsid w:val="0056360D"/>
    <w:rsid w:val="005663FB"/>
    <w:rsid w:val="00571EFF"/>
    <w:rsid w:val="00575FA6"/>
    <w:rsid w:val="00585BEE"/>
    <w:rsid w:val="005932FE"/>
    <w:rsid w:val="005A10AC"/>
    <w:rsid w:val="005A1428"/>
    <w:rsid w:val="005B046C"/>
    <w:rsid w:val="005B2333"/>
    <w:rsid w:val="005B34E9"/>
    <w:rsid w:val="005C1D8C"/>
    <w:rsid w:val="005C7018"/>
    <w:rsid w:val="005D3A3C"/>
    <w:rsid w:val="005E7F5A"/>
    <w:rsid w:val="005F5769"/>
    <w:rsid w:val="00600291"/>
    <w:rsid w:val="00604751"/>
    <w:rsid w:val="006050F8"/>
    <w:rsid w:val="00610839"/>
    <w:rsid w:val="00623FB2"/>
    <w:rsid w:val="00625A39"/>
    <w:rsid w:val="006267A8"/>
    <w:rsid w:val="00626E58"/>
    <w:rsid w:val="00626F4A"/>
    <w:rsid w:val="00627301"/>
    <w:rsid w:val="00640023"/>
    <w:rsid w:val="00645520"/>
    <w:rsid w:val="00645B1D"/>
    <w:rsid w:val="00650395"/>
    <w:rsid w:val="00655245"/>
    <w:rsid w:val="0066044D"/>
    <w:rsid w:val="0066135A"/>
    <w:rsid w:val="00666139"/>
    <w:rsid w:val="00670636"/>
    <w:rsid w:val="0067081D"/>
    <w:rsid w:val="00674CAF"/>
    <w:rsid w:val="00686D13"/>
    <w:rsid w:val="0069153C"/>
    <w:rsid w:val="006938C4"/>
    <w:rsid w:val="00697ECB"/>
    <w:rsid w:val="006A064D"/>
    <w:rsid w:val="006A213E"/>
    <w:rsid w:val="006A4337"/>
    <w:rsid w:val="006B51A6"/>
    <w:rsid w:val="006C11F4"/>
    <w:rsid w:val="006C13AD"/>
    <w:rsid w:val="006D3CF1"/>
    <w:rsid w:val="006D4A30"/>
    <w:rsid w:val="006D7CFC"/>
    <w:rsid w:val="0070021C"/>
    <w:rsid w:val="00702010"/>
    <w:rsid w:val="00703A22"/>
    <w:rsid w:val="00712CE8"/>
    <w:rsid w:val="00713D42"/>
    <w:rsid w:val="00720808"/>
    <w:rsid w:val="00722B46"/>
    <w:rsid w:val="00730B98"/>
    <w:rsid w:val="00733ED0"/>
    <w:rsid w:val="007347C5"/>
    <w:rsid w:val="007416BE"/>
    <w:rsid w:val="00751DBD"/>
    <w:rsid w:val="00757C4C"/>
    <w:rsid w:val="00760F7D"/>
    <w:rsid w:val="007619F0"/>
    <w:rsid w:val="007649DC"/>
    <w:rsid w:val="0076565C"/>
    <w:rsid w:val="007771D7"/>
    <w:rsid w:val="00785979"/>
    <w:rsid w:val="0078613F"/>
    <w:rsid w:val="007862AC"/>
    <w:rsid w:val="007A1A90"/>
    <w:rsid w:val="007A410E"/>
    <w:rsid w:val="007A5D44"/>
    <w:rsid w:val="007A6954"/>
    <w:rsid w:val="007B0F0D"/>
    <w:rsid w:val="007B74CC"/>
    <w:rsid w:val="007C6A46"/>
    <w:rsid w:val="007C6F1D"/>
    <w:rsid w:val="007D22D6"/>
    <w:rsid w:val="007D3CF8"/>
    <w:rsid w:val="007E04AF"/>
    <w:rsid w:val="007E0D5B"/>
    <w:rsid w:val="007E3A1D"/>
    <w:rsid w:val="007E3C12"/>
    <w:rsid w:val="007E666F"/>
    <w:rsid w:val="007E6B6A"/>
    <w:rsid w:val="007F0C62"/>
    <w:rsid w:val="007F6E56"/>
    <w:rsid w:val="00800471"/>
    <w:rsid w:val="00802E35"/>
    <w:rsid w:val="00804DA4"/>
    <w:rsid w:val="0082047E"/>
    <w:rsid w:val="008255CA"/>
    <w:rsid w:val="0083537C"/>
    <w:rsid w:val="0083545D"/>
    <w:rsid w:val="00841D59"/>
    <w:rsid w:val="00843910"/>
    <w:rsid w:val="00847141"/>
    <w:rsid w:val="00847706"/>
    <w:rsid w:val="00851BB0"/>
    <w:rsid w:val="00857820"/>
    <w:rsid w:val="0086386A"/>
    <w:rsid w:val="00864BCB"/>
    <w:rsid w:val="008676CF"/>
    <w:rsid w:val="00870EBC"/>
    <w:rsid w:val="00873151"/>
    <w:rsid w:val="008737AD"/>
    <w:rsid w:val="00877EDF"/>
    <w:rsid w:val="00880E3B"/>
    <w:rsid w:val="00881687"/>
    <w:rsid w:val="0088427E"/>
    <w:rsid w:val="008864CB"/>
    <w:rsid w:val="00892307"/>
    <w:rsid w:val="008A19CD"/>
    <w:rsid w:val="008B15FB"/>
    <w:rsid w:val="008B23B2"/>
    <w:rsid w:val="008D436B"/>
    <w:rsid w:val="008E1F65"/>
    <w:rsid w:val="008E3D4B"/>
    <w:rsid w:val="008F0998"/>
    <w:rsid w:val="008F19E1"/>
    <w:rsid w:val="008F55A5"/>
    <w:rsid w:val="00902EDD"/>
    <w:rsid w:val="009035BE"/>
    <w:rsid w:val="00903F2B"/>
    <w:rsid w:val="00907D36"/>
    <w:rsid w:val="00911089"/>
    <w:rsid w:val="00920AD9"/>
    <w:rsid w:val="00922BEF"/>
    <w:rsid w:val="00932704"/>
    <w:rsid w:val="00933364"/>
    <w:rsid w:val="00935729"/>
    <w:rsid w:val="009361F6"/>
    <w:rsid w:val="00943DA7"/>
    <w:rsid w:val="00945398"/>
    <w:rsid w:val="00951598"/>
    <w:rsid w:val="00962676"/>
    <w:rsid w:val="0096410E"/>
    <w:rsid w:val="00970768"/>
    <w:rsid w:val="00971FFE"/>
    <w:rsid w:val="009762D1"/>
    <w:rsid w:val="0098111A"/>
    <w:rsid w:val="00982F80"/>
    <w:rsid w:val="00987B5A"/>
    <w:rsid w:val="00995828"/>
    <w:rsid w:val="009A252E"/>
    <w:rsid w:val="009A5BB5"/>
    <w:rsid w:val="009C6E06"/>
    <w:rsid w:val="009D1E60"/>
    <w:rsid w:val="009D75C5"/>
    <w:rsid w:val="009E3BC3"/>
    <w:rsid w:val="009E5138"/>
    <w:rsid w:val="009E79AD"/>
    <w:rsid w:val="00A0137D"/>
    <w:rsid w:val="00A01B06"/>
    <w:rsid w:val="00A03B61"/>
    <w:rsid w:val="00A05813"/>
    <w:rsid w:val="00A0739A"/>
    <w:rsid w:val="00A10CC1"/>
    <w:rsid w:val="00A14FF6"/>
    <w:rsid w:val="00A17518"/>
    <w:rsid w:val="00A17C88"/>
    <w:rsid w:val="00A2213A"/>
    <w:rsid w:val="00A24F23"/>
    <w:rsid w:val="00A2533F"/>
    <w:rsid w:val="00A254CF"/>
    <w:rsid w:val="00A259AE"/>
    <w:rsid w:val="00A34B91"/>
    <w:rsid w:val="00A37CC7"/>
    <w:rsid w:val="00A425C9"/>
    <w:rsid w:val="00A42AC5"/>
    <w:rsid w:val="00A46760"/>
    <w:rsid w:val="00A46C03"/>
    <w:rsid w:val="00A5104C"/>
    <w:rsid w:val="00A51464"/>
    <w:rsid w:val="00A525ED"/>
    <w:rsid w:val="00A52B00"/>
    <w:rsid w:val="00A557F5"/>
    <w:rsid w:val="00A57FF9"/>
    <w:rsid w:val="00A62DA9"/>
    <w:rsid w:val="00A71A11"/>
    <w:rsid w:val="00A733C4"/>
    <w:rsid w:val="00A9489A"/>
    <w:rsid w:val="00A957E6"/>
    <w:rsid w:val="00AA1104"/>
    <w:rsid w:val="00AA1299"/>
    <w:rsid w:val="00AA1C00"/>
    <w:rsid w:val="00AA1C0E"/>
    <w:rsid w:val="00AA4DA7"/>
    <w:rsid w:val="00AB0F1B"/>
    <w:rsid w:val="00AC05B7"/>
    <w:rsid w:val="00AC14CF"/>
    <w:rsid w:val="00AC1C6E"/>
    <w:rsid w:val="00AC24BC"/>
    <w:rsid w:val="00AD00E8"/>
    <w:rsid w:val="00AD5541"/>
    <w:rsid w:val="00AD5B74"/>
    <w:rsid w:val="00AD5E17"/>
    <w:rsid w:val="00AE17AD"/>
    <w:rsid w:val="00AE4775"/>
    <w:rsid w:val="00B022A5"/>
    <w:rsid w:val="00B02572"/>
    <w:rsid w:val="00B07A2F"/>
    <w:rsid w:val="00B13C8E"/>
    <w:rsid w:val="00B13F50"/>
    <w:rsid w:val="00B14B7D"/>
    <w:rsid w:val="00B15AD4"/>
    <w:rsid w:val="00B17813"/>
    <w:rsid w:val="00B25D1F"/>
    <w:rsid w:val="00B31E95"/>
    <w:rsid w:val="00B353B2"/>
    <w:rsid w:val="00B35406"/>
    <w:rsid w:val="00B40028"/>
    <w:rsid w:val="00B40766"/>
    <w:rsid w:val="00B45CF9"/>
    <w:rsid w:val="00B55A30"/>
    <w:rsid w:val="00B56113"/>
    <w:rsid w:val="00B5750A"/>
    <w:rsid w:val="00B6225D"/>
    <w:rsid w:val="00B657A6"/>
    <w:rsid w:val="00B65BCB"/>
    <w:rsid w:val="00B6722C"/>
    <w:rsid w:val="00B677EF"/>
    <w:rsid w:val="00B82F5D"/>
    <w:rsid w:val="00B908B7"/>
    <w:rsid w:val="00B91671"/>
    <w:rsid w:val="00B91BEC"/>
    <w:rsid w:val="00B96533"/>
    <w:rsid w:val="00B96644"/>
    <w:rsid w:val="00BA139E"/>
    <w:rsid w:val="00BA3D43"/>
    <w:rsid w:val="00BA527D"/>
    <w:rsid w:val="00BA5491"/>
    <w:rsid w:val="00BB05ED"/>
    <w:rsid w:val="00BC0F9F"/>
    <w:rsid w:val="00BC20C9"/>
    <w:rsid w:val="00BD1FBA"/>
    <w:rsid w:val="00BD78E2"/>
    <w:rsid w:val="00BE2229"/>
    <w:rsid w:val="00BF466E"/>
    <w:rsid w:val="00BF6371"/>
    <w:rsid w:val="00C0017F"/>
    <w:rsid w:val="00C02C46"/>
    <w:rsid w:val="00C04B5D"/>
    <w:rsid w:val="00C16DAA"/>
    <w:rsid w:val="00C220BC"/>
    <w:rsid w:val="00C337EE"/>
    <w:rsid w:val="00C43DB7"/>
    <w:rsid w:val="00C46BF3"/>
    <w:rsid w:val="00C579C9"/>
    <w:rsid w:val="00C6329C"/>
    <w:rsid w:val="00C7135A"/>
    <w:rsid w:val="00C76CC4"/>
    <w:rsid w:val="00C84ED6"/>
    <w:rsid w:val="00C90637"/>
    <w:rsid w:val="00C90962"/>
    <w:rsid w:val="00C90E9C"/>
    <w:rsid w:val="00C94C15"/>
    <w:rsid w:val="00C960EF"/>
    <w:rsid w:val="00CB2CD1"/>
    <w:rsid w:val="00CB33EE"/>
    <w:rsid w:val="00CB4A77"/>
    <w:rsid w:val="00CB62B1"/>
    <w:rsid w:val="00CB7A5A"/>
    <w:rsid w:val="00CC330C"/>
    <w:rsid w:val="00CC6B7B"/>
    <w:rsid w:val="00CD6EE2"/>
    <w:rsid w:val="00CE34C2"/>
    <w:rsid w:val="00CF45BE"/>
    <w:rsid w:val="00CF56B1"/>
    <w:rsid w:val="00CF7AE7"/>
    <w:rsid w:val="00D01C51"/>
    <w:rsid w:val="00D051D2"/>
    <w:rsid w:val="00D06DDE"/>
    <w:rsid w:val="00D14B92"/>
    <w:rsid w:val="00D17A4B"/>
    <w:rsid w:val="00D201AF"/>
    <w:rsid w:val="00D20577"/>
    <w:rsid w:val="00D23911"/>
    <w:rsid w:val="00D267D2"/>
    <w:rsid w:val="00D304AA"/>
    <w:rsid w:val="00D35388"/>
    <w:rsid w:val="00D36C48"/>
    <w:rsid w:val="00D50F29"/>
    <w:rsid w:val="00D50FF4"/>
    <w:rsid w:val="00D51541"/>
    <w:rsid w:val="00D57E8F"/>
    <w:rsid w:val="00D60FB3"/>
    <w:rsid w:val="00D66B75"/>
    <w:rsid w:val="00D76489"/>
    <w:rsid w:val="00D76A8C"/>
    <w:rsid w:val="00D82B41"/>
    <w:rsid w:val="00D86261"/>
    <w:rsid w:val="00D93E5B"/>
    <w:rsid w:val="00D9451D"/>
    <w:rsid w:val="00D962B0"/>
    <w:rsid w:val="00DB0B73"/>
    <w:rsid w:val="00DB179E"/>
    <w:rsid w:val="00DB33EB"/>
    <w:rsid w:val="00DB3D88"/>
    <w:rsid w:val="00DB7234"/>
    <w:rsid w:val="00DC2C97"/>
    <w:rsid w:val="00DC4ED8"/>
    <w:rsid w:val="00DC79E2"/>
    <w:rsid w:val="00DD485A"/>
    <w:rsid w:val="00DD7A6C"/>
    <w:rsid w:val="00DF1D6E"/>
    <w:rsid w:val="00DF7244"/>
    <w:rsid w:val="00E02F9E"/>
    <w:rsid w:val="00E04102"/>
    <w:rsid w:val="00E07CC2"/>
    <w:rsid w:val="00E07EA5"/>
    <w:rsid w:val="00E20B86"/>
    <w:rsid w:val="00E24370"/>
    <w:rsid w:val="00E260E5"/>
    <w:rsid w:val="00E57F21"/>
    <w:rsid w:val="00E6394C"/>
    <w:rsid w:val="00E64777"/>
    <w:rsid w:val="00E670B5"/>
    <w:rsid w:val="00E67D44"/>
    <w:rsid w:val="00E721A7"/>
    <w:rsid w:val="00E75CFE"/>
    <w:rsid w:val="00E75D53"/>
    <w:rsid w:val="00E779A8"/>
    <w:rsid w:val="00E82499"/>
    <w:rsid w:val="00E90795"/>
    <w:rsid w:val="00E90E16"/>
    <w:rsid w:val="00E946E2"/>
    <w:rsid w:val="00E95226"/>
    <w:rsid w:val="00EA50DD"/>
    <w:rsid w:val="00EB13D2"/>
    <w:rsid w:val="00EB3064"/>
    <w:rsid w:val="00EB627F"/>
    <w:rsid w:val="00EB6433"/>
    <w:rsid w:val="00EC2113"/>
    <w:rsid w:val="00ED3528"/>
    <w:rsid w:val="00EE2671"/>
    <w:rsid w:val="00EE3E75"/>
    <w:rsid w:val="00EE4551"/>
    <w:rsid w:val="00EE61C2"/>
    <w:rsid w:val="00EF04DF"/>
    <w:rsid w:val="00EF3C6A"/>
    <w:rsid w:val="00EF3D51"/>
    <w:rsid w:val="00EF4EB6"/>
    <w:rsid w:val="00F00FE5"/>
    <w:rsid w:val="00F026F0"/>
    <w:rsid w:val="00F15B7A"/>
    <w:rsid w:val="00F20A24"/>
    <w:rsid w:val="00F25B6D"/>
    <w:rsid w:val="00F27E18"/>
    <w:rsid w:val="00F31185"/>
    <w:rsid w:val="00F3442E"/>
    <w:rsid w:val="00F35CEB"/>
    <w:rsid w:val="00F40FD4"/>
    <w:rsid w:val="00F41BA8"/>
    <w:rsid w:val="00F41FBC"/>
    <w:rsid w:val="00F44278"/>
    <w:rsid w:val="00F46C83"/>
    <w:rsid w:val="00F5010A"/>
    <w:rsid w:val="00F50709"/>
    <w:rsid w:val="00F523A4"/>
    <w:rsid w:val="00F54510"/>
    <w:rsid w:val="00F86A2E"/>
    <w:rsid w:val="00F86C2D"/>
    <w:rsid w:val="00F91F9E"/>
    <w:rsid w:val="00F9546E"/>
    <w:rsid w:val="00FB03B9"/>
    <w:rsid w:val="00FB1DD6"/>
    <w:rsid w:val="00FD0A5B"/>
    <w:rsid w:val="00FD20A3"/>
    <w:rsid w:val="00FD2B68"/>
    <w:rsid w:val="00FE25F1"/>
    <w:rsid w:val="00FE4CD0"/>
    <w:rsid w:val="00FF3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7CDDC"/>
  <w15:chartTrackingRefBased/>
  <w15:docId w15:val="{134FC7DB-D5BD-4944-9709-FEC1133D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2704"/>
  </w:style>
  <w:style w:type="paragraph" w:styleId="Nagwek1">
    <w:name w:val="heading 1"/>
    <w:aliases w:val="STBU - Nagłówek 1"/>
    <w:basedOn w:val="Normalny"/>
    <w:next w:val="Normalny"/>
    <w:link w:val="Nagwek1Znak"/>
    <w:qFormat/>
    <w:rsid w:val="00604751"/>
    <w:pPr>
      <w:spacing w:before="240" w:after="0" w:line="240" w:lineRule="auto"/>
      <w:outlineLvl w:val="0"/>
    </w:pPr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paragraph" w:styleId="Nagwek2">
    <w:name w:val="heading 2"/>
    <w:aliases w:val="STBU - Nagłówek 2"/>
    <w:basedOn w:val="Normalny"/>
    <w:next w:val="Normalny"/>
    <w:link w:val="Nagwek2Znak"/>
    <w:unhideWhenUsed/>
    <w:qFormat/>
    <w:rsid w:val="007A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Wcicienormalne"/>
    <w:link w:val="Nagwek3Znak"/>
    <w:qFormat/>
    <w:rsid w:val="001A66FD"/>
    <w:pPr>
      <w:spacing w:after="0" w:line="240" w:lineRule="auto"/>
      <w:ind w:left="354"/>
      <w:outlineLvl w:val="2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Wcicienormalne"/>
    <w:link w:val="Nagwek4Znak"/>
    <w:qFormat/>
    <w:rsid w:val="001A66FD"/>
    <w:pPr>
      <w:spacing w:after="0" w:line="240" w:lineRule="auto"/>
      <w:ind w:left="354"/>
      <w:outlineLvl w:val="3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Nagwek5">
    <w:name w:val="heading 5"/>
    <w:basedOn w:val="Normalny"/>
    <w:next w:val="Wcicienormalne"/>
    <w:link w:val="Nagwek5Znak"/>
    <w:qFormat/>
    <w:rsid w:val="001A66FD"/>
    <w:pPr>
      <w:spacing w:after="0" w:line="240" w:lineRule="auto"/>
      <w:ind w:left="708"/>
      <w:outlineLvl w:val="4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6">
    <w:name w:val="heading 6"/>
    <w:basedOn w:val="Normalny"/>
    <w:next w:val="Wcicienormalne"/>
    <w:link w:val="Nagwek6Znak"/>
    <w:qFormat/>
    <w:rsid w:val="001A66FD"/>
    <w:pPr>
      <w:spacing w:after="0" w:line="240" w:lineRule="auto"/>
      <w:ind w:left="708"/>
      <w:outlineLvl w:val="5"/>
    </w:pPr>
    <w:rPr>
      <w:rFonts w:ascii="Times New Roman" w:eastAsia="Times New Roman" w:hAnsi="Times New Roman" w:cs="Times New Roman"/>
      <w:sz w:val="20"/>
      <w:szCs w:val="20"/>
      <w:u w:val="single"/>
      <w:lang w:eastAsia="pl-PL"/>
    </w:rPr>
  </w:style>
  <w:style w:type="paragraph" w:styleId="Nagwek7">
    <w:name w:val="heading 7"/>
    <w:basedOn w:val="Normalny"/>
    <w:next w:val="Wcicienormalne"/>
    <w:link w:val="Nagwek7Znak"/>
    <w:qFormat/>
    <w:rsid w:val="001A66FD"/>
    <w:pPr>
      <w:spacing w:after="0" w:line="240" w:lineRule="auto"/>
      <w:ind w:left="708"/>
      <w:outlineLvl w:val="6"/>
    </w:pPr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paragraph" w:styleId="Nagwek8">
    <w:name w:val="heading 8"/>
    <w:basedOn w:val="Normalny"/>
    <w:next w:val="Wcicienormalne"/>
    <w:link w:val="Nagwek8Znak"/>
    <w:qFormat/>
    <w:rsid w:val="001A66FD"/>
    <w:pPr>
      <w:spacing w:after="0" w:line="240" w:lineRule="auto"/>
      <w:ind w:left="708"/>
      <w:outlineLvl w:val="7"/>
    </w:pPr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paragraph" w:styleId="Nagwek9">
    <w:name w:val="heading 9"/>
    <w:basedOn w:val="Normalny"/>
    <w:next w:val="Wcicienormalne"/>
    <w:link w:val="Nagwek9Znak"/>
    <w:qFormat/>
    <w:rsid w:val="001A66FD"/>
    <w:pPr>
      <w:spacing w:after="0" w:line="240" w:lineRule="auto"/>
      <w:ind w:left="708"/>
      <w:outlineLvl w:val="8"/>
    </w:pPr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STBU - Nagłówek 1 Znak"/>
    <w:basedOn w:val="Domylnaczcionkaakapitu"/>
    <w:link w:val="Nagwek1"/>
    <w:rsid w:val="00604751"/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character" w:customStyle="1" w:styleId="Nagwek2Znak">
    <w:name w:val="Nagłówek 2 Znak"/>
    <w:aliases w:val="STBU - Nagłówek 2 Znak"/>
    <w:basedOn w:val="Domylnaczcionkaakapitu"/>
    <w:link w:val="Nagwek2"/>
    <w:rsid w:val="007A5D4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Wcicienormalne">
    <w:name w:val="Normal Indent"/>
    <w:basedOn w:val="Normalny"/>
    <w:rsid w:val="001A66FD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1A66F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1A66FD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1A66FD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1A66FD"/>
    <w:rPr>
      <w:rFonts w:ascii="Times New Roman" w:eastAsia="Times New Roman" w:hAnsi="Times New Roman" w:cs="Times New Roman"/>
      <w:sz w:val="20"/>
      <w:szCs w:val="20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rsid w:val="001A66FD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A66FD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A66FD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paragraph" w:styleId="Nagwek">
    <w:name w:val="header"/>
    <w:aliases w:val="Nagłówek strony,Punktowanie Znak,Punktowanie"/>
    <w:basedOn w:val="Normalny"/>
    <w:link w:val="NagwekZnak"/>
    <w:unhideWhenUsed/>
    <w:rsid w:val="002F72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Punktowanie Znak Znak,Punktowanie Znak1"/>
    <w:basedOn w:val="Domylnaczcionkaakapitu"/>
    <w:link w:val="Nagwek"/>
    <w:rsid w:val="002F7244"/>
  </w:style>
  <w:style w:type="paragraph" w:styleId="Stopka">
    <w:name w:val="footer"/>
    <w:basedOn w:val="Normalny"/>
    <w:link w:val="StopkaZnak"/>
    <w:uiPriority w:val="99"/>
    <w:unhideWhenUsed/>
    <w:rsid w:val="002F72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7244"/>
  </w:style>
  <w:style w:type="paragraph" w:customStyle="1" w:styleId="pkt">
    <w:name w:val="pkt"/>
    <w:basedOn w:val="Normalny"/>
    <w:rsid w:val="00C220B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C220BC"/>
    <w:pPr>
      <w:suppressAutoHyphens/>
      <w:spacing w:before="240" w:after="60" w:line="240" w:lineRule="auto"/>
      <w:jc w:val="center"/>
    </w:pPr>
    <w:rPr>
      <w:rFonts w:ascii="Arial" w:eastAsia="Times New Roman" w:hAnsi="Arial" w:cs="Times New Roman"/>
      <w:b/>
      <w:kern w:val="17153"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C220BC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C220B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C220BC"/>
    <w:rPr>
      <w:rFonts w:ascii="Arial" w:eastAsia="Times New Roman" w:hAnsi="Arial" w:cs="Times New Roman"/>
      <w:b/>
      <w:kern w:val="17153"/>
      <w:sz w:val="32"/>
      <w:szCs w:val="20"/>
      <w:lang w:eastAsia="pl-PL"/>
    </w:rPr>
  </w:style>
  <w:style w:type="paragraph" w:styleId="Akapitzlist">
    <w:name w:val="List Paragraph"/>
    <w:aliases w:val="L1,Numerowanie,Akapit z listą5,CW_Lista,2 heading,A_wyliczenie,K-P_odwolanie,maz_wyliczenie,opis dzialania,Preambuła,HŁ_Bullet1,lp1,Normal,Akapit z listą3,Akapit z listą31,Wypunktowanie,List Paragraph,Normal2,Obiekt,List Paragraph1,Bullet"/>
    <w:basedOn w:val="Normalny"/>
    <w:link w:val="AkapitzlistZnak"/>
    <w:uiPriority w:val="34"/>
    <w:qFormat/>
    <w:rsid w:val="003D417E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CW_Lista Znak,2 heading Znak,A_wyliczenie Znak,K-P_odwolanie Znak,maz_wyliczenie Znak,opis dzialania Znak,Preambuła Znak,HŁ_Bullet1 Znak,lp1 Znak,Normal Znak,Akapit z listą3 Znak"/>
    <w:link w:val="Akapitzlist"/>
    <w:uiPriority w:val="34"/>
    <w:qFormat/>
    <w:locked/>
    <w:rsid w:val="003D417E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Default">
    <w:name w:val="Default"/>
    <w:link w:val="DefaultZnak"/>
    <w:rsid w:val="004416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4464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4464C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117102"/>
    <w:rPr>
      <w:sz w:val="16"/>
      <w:szCs w:val="16"/>
    </w:rPr>
  </w:style>
  <w:style w:type="paragraph" w:styleId="Tekstkomentarza">
    <w:name w:val="annotation text"/>
    <w:aliases w:val="Comment Text Char"/>
    <w:basedOn w:val="Normalny"/>
    <w:link w:val="TekstkomentarzaZnak"/>
    <w:uiPriority w:val="99"/>
    <w:unhideWhenUsed/>
    <w:rsid w:val="001171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Comment Text Char Znak"/>
    <w:basedOn w:val="Domylnaczcionkaakapitu"/>
    <w:link w:val="Tekstkomentarza"/>
    <w:uiPriority w:val="99"/>
    <w:rsid w:val="001171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1171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117102"/>
    <w:rPr>
      <w:b/>
      <w:bCs/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962676"/>
    <w:pPr>
      <w:spacing w:after="0" w:line="360" w:lineRule="atLeast"/>
      <w:ind w:left="284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2676"/>
    <w:rPr>
      <w:rFonts w:ascii="Times New Roman" w:eastAsia="Times New Roman" w:hAnsi="Times New Roman" w:cs="Times New Roman"/>
      <w:sz w:val="26"/>
      <w:szCs w:val="20"/>
      <w:lang w:eastAsia="pl-PL"/>
    </w:rPr>
  </w:style>
  <w:style w:type="table" w:styleId="Tabela-Siatka">
    <w:name w:val="Table Grid"/>
    <w:aliases w:val="STBU"/>
    <w:basedOn w:val="Standardowy"/>
    <w:uiPriority w:val="59"/>
    <w:rsid w:val="00F20A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6B51A6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1A66F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A66FD"/>
  </w:style>
  <w:style w:type="paragraph" w:styleId="Tekstpodstawowywcity2">
    <w:name w:val="Body Text Indent 2"/>
    <w:basedOn w:val="Normalny"/>
    <w:link w:val="Tekstpodstawowywcity2Znak"/>
    <w:unhideWhenUsed/>
    <w:rsid w:val="001A66F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A66FD"/>
  </w:style>
  <w:style w:type="paragraph" w:styleId="Tekstpodstawowy">
    <w:name w:val="Body Text"/>
    <w:aliases w:val="Tekst podstawow.(F2),(F2)"/>
    <w:basedOn w:val="Normalny"/>
    <w:link w:val="TekstpodstawowyZnak"/>
    <w:unhideWhenUsed/>
    <w:rsid w:val="001A66FD"/>
    <w:pPr>
      <w:spacing w:after="120"/>
    </w:p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1A66FD"/>
  </w:style>
  <w:style w:type="character" w:customStyle="1" w:styleId="TekstprzypisudolnegoZnak">
    <w:name w:val="Tekst przypisu dolnego Znak"/>
    <w:basedOn w:val="Domylnaczcionkaakapitu"/>
    <w:link w:val="Tekstprzypisudolnego"/>
    <w:rsid w:val="001A66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1A6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A66FD"/>
    <w:pPr>
      <w:tabs>
        <w:tab w:val="left" w:pos="10632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A66FD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blokowy">
    <w:name w:val="Block Text"/>
    <w:basedOn w:val="Normalny"/>
    <w:rsid w:val="001A66FD"/>
    <w:pPr>
      <w:spacing w:after="0" w:line="240" w:lineRule="auto"/>
      <w:ind w:left="641" w:right="-1" w:hanging="357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A66FD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A66FD"/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character" w:styleId="Numerstrony">
    <w:name w:val="page number"/>
    <w:basedOn w:val="Domylnaczcionkaakapitu"/>
    <w:rsid w:val="001A66FD"/>
  </w:style>
  <w:style w:type="paragraph" w:customStyle="1" w:styleId="Normalny15pt">
    <w:name w:val="Normalny + 15 pt"/>
    <w:basedOn w:val="Normalny"/>
    <w:rsid w:val="001A66FD"/>
    <w:pPr>
      <w:tabs>
        <w:tab w:val="num" w:pos="786"/>
      </w:tabs>
      <w:spacing w:after="0" w:line="360" w:lineRule="auto"/>
      <w:ind w:left="786"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12pt">
    <w:name w:val="Normalny + 12 pt"/>
    <w:basedOn w:val="Normalny15pt"/>
    <w:rsid w:val="001A66FD"/>
  </w:style>
  <w:style w:type="character" w:customStyle="1" w:styleId="MapadokumentuZnak">
    <w:name w:val="Mapa dokumentu Znak"/>
    <w:basedOn w:val="Domylnaczcionkaakapitu"/>
    <w:link w:val="Mapadokumentu"/>
    <w:semiHidden/>
    <w:rsid w:val="001A66FD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Mapadokumentu">
    <w:name w:val="Document Map"/>
    <w:basedOn w:val="Normalny"/>
    <w:link w:val="MapadokumentuZnak"/>
    <w:semiHidden/>
    <w:rsid w:val="001A66F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1A66FD"/>
    <w:pPr>
      <w:suppressAutoHyphens/>
      <w:spacing w:after="0" w:line="240" w:lineRule="auto"/>
      <w:ind w:left="284" w:firstLine="1"/>
      <w:jc w:val="both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1A66FD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paragraph" w:customStyle="1" w:styleId="Tekstpodstawowywcity21">
    <w:name w:val="Tekst podstawowy wcięty 21"/>
    <w:basedOn w:val="Normalny"/>
    <w:rsid w:val="001A66FD"/>
    <w:pPr>
      <w:suppressAutoHyphens/>
      <w:spacing w:after="0" w:line="360" w:lineRule="auto"/>
      <w:ind w:left="357" w:hanging="357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1A66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1A6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">
    <w:name w:val="tekst"/>
    <w:basedOn w:val="Normalny"/>
    <w:next w:val="Normalny"/>
    <w:rsid w:val="001A66FD"/>
    <w:pPr>
      <w:autoSpaceDE w:val="0"/>
      <w:autoSpaceDN w:val="0"/>
      <w:adjustRightInd w:val="0"/>
      <w:spacing w:after="8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ety2">
    <w:name w:val="Tekst podstawowy wciety 2"/>
    <w:basedOn w:val="Normalny"/>
    <w:next w:val="Normalny"/>
    <w:rsid w:val="001A66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1A66FD"/>
    <w:pPr>
      <w:suppressAutoHyphens/>
      <w:spacing w:after="0" w:line="360" w:lineRule="auto"/>
      <w:ind w:left="357" w:hanging="357"/>
      <w:jc w:val="both"/>
    </w:pPr>
    <w:rPr>
      <w:rFonts w:ascii="Times New Roman" w:eastAsia="Times New Roman" w:hAnsi="Times New Roman" w:cs="Courier New"/>
      <w:sz w:val="26"/>
      <w:szCs w:val="20"/>
      <w:lang w:eastAsia="ar-SA"/>
    </w:rPr>
  </w:style>
  <w:style w:type="paragraph" w:customStyle="1" w:styleId="Zawartotabeli">
    <w:name w:val="Zawartość tabeli"/>
    <w:basedOn w:val="Normalny"/>
    <w:rsid w:val="001A66FD"/>
    <w:pPr>
      <w:suppressLineNumbers/>
      <w:suppressAutoHyphens/>
      <w:spacing w:after="0" w:line="240" w:lineRule="auto"/>
    </w:pPr>
    <w:rPr>
      <w:rFonts w:ascii="Times New Roman" w:eastAsia="Times New Roman" w:hAnsi="Times New Roman" w:cs="Courier New"/>
      <w:sz w:val="20"/>
      <w:szCs w:val="20"/>
      <w:lang w:eastAsia="ar-SA"/>
    </w:rPr>
  </w:style>
  <w:style w:type="paragraph" w:customStyle="1" w:styleId="Standard">
    <w:name w:val="Standard"/>
    <w:rsid w:val="001A66FD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Styl1">
    <w:name w:val="Styl1"/>
    <w:basedOn w:val="Normalny"/>
    <w:rsid w:val="001A66FD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odyText21">
    <w:name w:val="Body Text 21"/>
    <w:basedOn w:val="Normalny"/>
    <w:rsid w:val="001A66F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cicienormalne1">
    <w:name w:val="Wcięcie normalne1"/>
    <w:basedOn w:val="Normalny"/>
    <w:rsid w:val="001A66FD"/>
    <w:pPr>
      <w:widowControl w:val="0"/>
      <w:suppressAutoHyphens/>
      <w:spacing w:after="0" w:line="240" w:lineRule="auto"/>
      <w:ind w:left="708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Nagwek21">
    <w:name w:val="Nagłówek 21"/>
    <w:next w:val="Normalny"/>
    <w:rsid w:val="001A66F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WW8Num5z0">
    <w:name w:val="WW8Num5z0"/>
    <w:rsid w:val="001A66FD"/>
    <w:rPr>
      <w:rFonts w:ascii="Symbol" w:hAnsi="Symbol"/>
    </w:rPr>
  </w:style>
  <w:style w:type="paragraph" w:customStyle="1" w:styleId="Tekstpodstawowy21">
    <w:name w:val="Tekst podstawowy 21"/>
    <w:basedOn w:val="Normalny"/>
    <w:rsid w:val="001A66FD"/>
    <w:pPr>
      <w:widowControl w:val="0"/>
      <w:tabs>
        <w:tab w:val="left" w:pos="709"/>
      </w:tabs>
      <w:overflowPunct w:val="0"/>
      <w:autoSpaceDE w:val="0"/>
      <w:autoSpaceDN w:val="0"/>
      <w:adjustRightInd w:val="0"/>
      <w:spacing w:after="0" w:line="240" w:lineRule="auto"/>
      <w:ind w:left="709" w:hanging="709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A6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1A66FD"/>
    <w:rPr>
      <w:b/>
      <w:bCs/>
    </w:rPr>
  </w:style>
  <w:style w:type="character" w:customStyle="1" w:styleId="object">
    <w:name w:val="object"/>
    <w:rsid w:val="001A66FD"/>
  </w:style>
  <w:style w:type="character" w:styleId="Uwydatnienie">
    <w:name w:val="Emphasis"/>
    <w:uiPriority w:val="20"/>
    <w:qFormat/>
    <w:rsid w:val="001A66FD"/>
    <w:rPr>
      <w:i/>
      <w:iCs/>
    </w:rPr>
  </w:style>
  <w:style w:type="paragraph" w:styleId="Zwykytekst">
    <w:name w:val="Plain Text"/>
    <w:basedOn w:val="Normalny"/>
    <w:link w:val="ZwykytekstZnak"/>
    <w:rsid w:val="001A66F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1A66FD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next w:val="Normalny"/>
    <w:rsid w:val="001A66FD"/>
    <w:pPr>
      <w:spacing w:after="0" w:line="240" w:lineRule="auto"/>
    </w:pPr>
    <w:rPr>
      <w:rFonts w:ascii="Arial" w:eastAsia="Times New Roman" w:hAnsi="Arial" w:cs="Arial"/>
      <w:lang w:eastAsia="pl-PL"/>
    </w:rPr>
  </w:style>
  <w:style w:type="character" w:customStyle="1" w:styleId="h1">
    <w:name w:val="h1"/>
    <w:rsid w:val="001A66FD"/>
  </w:style>
  <w:style w:type="paragraph" w:styleId="Listapunktowana2">
    <w:name w:val="List Bullet 2"/>
    <w:basedOn w:val="Normalny"/>
    <w:rsid w:val="001A66FD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3528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link w:val="ListParagraphChar"/>
    <w:qFormat/>
    <w:rsid w:val="002F1A81"/>
    <w:pPr>
      <w:spacing w:before="200" w:after="200" w:line="276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link w:val="Akapitzlist1"/>
    <w:uiPriority w:val="99"/>
    <w:locked/>
    <w:rsid w:val="002F1A81"/>
    <w:rPr>
      <w:rFonts w:ascii="Times New Roman" w:eastAsia="Times New Roman" w:hAnsi="Times New Roman" w:cs="Times New Roman"/>
      <w:sz w:val="24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2D0119"/>
    <w:rPr>
      <w:color w:val="954F72" w:themeColor="followedHyperlink"/>
      <w:u w:val="single"/>
    </w:rPr>
  </w:style>
  <w:style w:type="paragraph" w:customStyle="1" w:styleId="Akapitzlist7">
    <w:name w:val="Akapit z listą7"/>
    <w:basedOn w:val="Normalny"/>
    <w:rsid w:val="000B5DEE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485A8A"/>
    <w:rPr>
      <w:color w:val="808080"/>
    </w:rPr>
  </w:style>
  <w:style w:type="numbering" w:customStyle="1" w:styleId="Bezlisty1">
    <w:name w:val="Bez listy1"/>
    <w:next w:val="Bezlisty"/>
    <w:semiHidden/>
    <w:rsid w:val="00485A8A"/>
  </w:style>
  <w:style w:type="paragraph" w:customStyle="1" w:styleId="tyt">
    <w:name w:val="tyt"/>
    <w:basedOn w:val="Normalny"/>
    <w:rsid w:val="00485A8A"/>
    <w:pPr>
      <w:keepNext/>
      <w:autoSpaceDE w:val="0"/>
      <w:autoSpaceDN w:val="0"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485A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85A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485A8A"/>
    <w:rPr>
      <w:vertAlign w:val="superscript"/>
    </w:rPr>
  </w:style>
  <w:style w:type="character" w:customStyle="1" w:styleId="Nagwek40">
    <w:name w:val="Nagłówek #4_"/>
    <w:link w:val="Nagwek41"/>
    <w:locked/>
    <w:rsid w:val="00485A8A"/>
    <w:rPr>
      <w:b/>
      <w:bCs/>
      <w:sz w:val="21"/>
      <w:szCs w:val="21"/>
      <w:shd w:val="clear" w:color="auto" w:fill="FFFFFF"/>
    </w:rPr>
  </w:style>
  <w:style w:type="character" w:customStyle="1" w:styleId="Teksttreci2">
    <w:name w:val="Tekst treści (2)_"/>
    <w:link w:val="Teksttreci20"/>
    <w:locked/>
    <w:rsid w:val="00485A8A"/>
    <w:rPr>
      <w:sz w:val="21"/>
      <w:szCs w:val="21"/>
      <w:shd w:val="clear" w:color="auto" w:fill="FFFFFF"/>
    </w:rPr>
  </w:style>
  <w:style w:type="paragraph" w:customStyle="1" w:styleId="Nagwek41">
    <w:name w:val="Nagłówek #4"/>
    <w:basedOn w:val="Normalny"/>
    <w:link w:val="Nagwek40"/>
    <w:rsid w:val="00485A8A"/>
    <w:pPr>
      <w:widowControl w:val="0"/>
      <w:shd w:val="clear" w:color="auto" w:fill="FFFFFF"/>
      <w:spacing w:before="360" w:after="180" w:line="240" w:lineRule="atLeast"/>
      <w:ind w:hanging="320"/>
      <w:jc w:val="both"/>
      <w:outlineLvl w:val="3"/>
    </w:pPr>
    <w:rPr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485A8A"/>
    <w:pPr>
      <w:widowControl w:val="0"/>
      <w:shd w:val="clear" w:color="auto" w:fill="FFFFFF"/>
      <w:spacing w:before="180" w:after="0" w:line="248" w:lineRule="exact"/>
      <w:ind w:hanging="1040"/>
      <w:jc w:val="both"/>
    </w:pPr>
    <w:rPr>
      <w:sz w:val="21"/>
      <w:szCs w:val="21"/>
    </w:rPr>
  </w:style>
  <w:style w:type="paragraph" w:customStyle="1" w:styleId="Listanumeryczna">
    <w:name w:val="Lista numeryczna"/>
    <w:basedOn w:val="Akapitzlist"/>
    <w:qFormat/>
    <w:rsid w:val="00485A8A"/>
    <w:pPr>
      <w:spacing w:line="276" w:lineRule="auto"/>
      <w:ind w:left="0"/>
      <w:contextualSpacing/>
    </w:pPr>
    <w:rPr>
      <w:rFonts w:ascii="Palatino Linotype" w:eastAsia="Palatino Linotype" w:hAnsi="Palatino Linotype"/>
      <w:color w:val="000000"/>
      <w:sz w:val="22"/>
      <w:szCs w:val="19"/>
    </w:rPr>
  </w:style>
  <w:style w:type="character" w:styleId="Wyrnieniedelikatne">
    <w:name w:val="Subtle Emphasis"/>
    <w:uiPriority w:val="19"/>
    <w:qFormat/>
    <w:rsid w:val="00485A8A"/>
    <w:rPr>
      <w:rFonts w:ascii="Ubuntu" w:hAnsi="Ubuntu" w:hint="default"/>
      <w:i w:val="0"/>
      <w:iCs/>
      <w:color w:val="00205B"/>
      <w:sz w:val="26"/>
    </w:rPr>
  </w:style>
  <w:style w:type="paragraph" w:styleId="Legenda">
    <w:name w:val="caption"/>
    <w:basedOn w:val="Normalny"/>
    <w:next w:val="Normalny"/>
    <w:unhideWhenUsed/>
    <w:qFormat/>
    <w:rsid w:val="00485A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podstawowyZnak1">
    <w:name w:val="Tekst podstawowy Znak1"/>
    <w:aliases w:val="Tekst podstawow.(F2) Znak1,(F2) Znak1"/>
    <w:uiPriority w:val="99"/>
    <w:semiHidden/>
    <w:rsid w:val="00485A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485A8A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opka1">
    <w:name w:val="Stopka1"/>
    <w:rsid w:val="00485A8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ableText">
    <w:name w:val="Table Text"/>
    <w:rsid w:val="00485A8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Lista5">
    <w:name w:val="List 5"/>
    <w:basedOn w:val="Normalny"/>
    <w:semiHidden/>
    <w:unhideWhenUsed/>
    <w:rsid w:val="00485A8A"/>
    <w:pPr>
      <w:spacing w:before="120" w:after="120" w:line="240" w:lineRule="auto"/>
      <w:ind w:left="1415" w:hanging="283"/>
      <w:jc w:val="both"/>
    </w:pPr>
    <w:rPr>
      <w:rFonts w:ascii="Times New Roman" w:eastAsia="Batang" w:hAnsi="Times New Roman" w:cs="Times New Roman"/>
    </w:rPr>
  </w:style>
  <w:style w:type="paragraph" w:customStyle="1" w:styleId="Stopka2">
    <w:name w:val="Stopka2"/>
    <w:rsid w:val="00485A8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">
    <w:name w:val="Œ"/>
    <w:basedOn w:val="Normalny"/>
    <w:rsid w:val="00485A8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345" w:lineRule="atLeast"/>
      <w:jc w:val="both"/>
    </w:pPr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paragraph" w:customStyle="1" w:styleId="ZnakZnak1ZnakZnakZnakZnak">
    <w:name w:val="Znak Znak1 Znak Znak Znak Znak"/>
    <w:basedOn w:val="Normalny"/>
    <w:rsid w:val="00485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4z0">
    <w:name w:val="WW8Num4z0"/>
    <w:rsid w:val="00485A8A"/>
    <w:rPr>
      <w:rFonts w:ascii="Symbol" w:hAnsi="Symbol" w:cs="Symbol"/>
    </w:rPr>
  </w:style>
  <w:style w:type="character" w:customStyle="1" w:styleId="Domylnaczcionkaakapitu3">
    <w:name w:val="Domyślna czcionka akapitu3"/>
    <w:rsid w:val="00485A8A"/>
  </w:style>
  <w:style w:type="character" w:customStyle="1" w:styleId="WW8Num4z3">
    <w:name w:val="WW8Num4z3"/>
    <w:rsid w:val="00485A8A"/>
    <w:rPr>
      <w:rFonts w:ascii="Symbol" w:hAnsi="Symbol" w:cs="Symbol"/>
    </w:rPr>
  </w:style>
  <w:style w:type="character" w:customStyle="1" w:styleId="WW8Num4z4">
    <w:name w:val="WW8Num4z4"/>
    <w:rsid w:val="00485A8A"/>
    <w:rPr>
      <w:rFonts w:ascii="Arial" w:hAnsi="Arial" w:cs="Arial"/>
      <w:color w:val="000000"/>
    </w:rPr>
  </w:style>
  <w:style w:type="character" w:customStyle="1" w:styleId="WW8Num7z3">
    <w:name w:val="WW8Num7z3"/>
    <w:rsid w:val="00485A8A"/>
    <w:rPr>
      <w:b w:val="0"/>
    </w:rPr>
  </w:style>
  <w:style w:type="character" w:customStyle="1" w:styleId="WW8Num13z0">
    <w:name w:val="WW8Num13z0"/>
    <w:rsid w:val="00485A8A"/>
    <w:rPr>
      <w:b w:val="0"/>
    </w:rPr>
  </w:style>
  <w:style w:type="character" w:customStyle="1" w:styleId="WW8Num14z0">
    <w:name w:val="WW8Num14z0"/>
    <w:rsid w:val="00485A8A"/>
    <w:rPr>
      <w:rFonts w:ascii="Symbol" w:hAnsi="Symbol" w:cs="Symbol"/>
    </w:rPr>
  </w:style>
  <w:style w:type="character" w:customStyle="1" w:styleId="WW8Num22z3">
    <w:name w:val="WW8Num22z3"/>
    <w:rsid w:val="00485A8A"/>
    <w:rPr>
      <w:color w:val="000000"/>
      <w:sz w:val="19"/>
    </w:rPr>
  </w:style>
  <w:style w:type="character" w:customStyle="1" w:styleId="WW8Num22z4">
    <w:name w:val="WW8Num22z4"/>
    <w:rsid w:val="00485A8A"/>
    <w:rPr>
      <w:rFonts w:ascii="Arial" w:hAnsi="Arial" w:cs="Arial"/>
      <w:color w:val="000000"/>
    </w:rPr>
  </w:style>
  <w:style w:type="character" w:customStyle="1" w:styleId="WW8Num27z0">
    <w:name w:val="WW8Num27z0"/>
    <w:rsid w:val="00485A8A"/>
    <w:rPr>
      <w:rFonts w:ascii="Symbol" w:hAnsi="Symbol" w:cs="Symbol"/>
    </w:rPr>
  </w:style>
  <w:style w:type="character" w:customStyle="1" w:styleId="WW8Num27z1">
    <w:name w:val="WW8Num27z1"/>
    <w:rsid w:val="00485A8A"/>
    <w:rPr>
      <w:rFonts w:ascii="Courier New" w:hAnsi="Courier New" w:cs="Courier New"/>
    </w:rPr>
  </w:style>
  <w:style w:type="character" w:customStyle="1" w:styleId="WW8Num27z2">
    <w:name w:val="WW8Num27z2"/>
    <w:rsid w:val="00485A8A"/>
    <w:rPr>
      <w:rFonts w:ascii="Wingdings" w:hAnsi="Wingdings" w:cs="Wingdings"/>
    </w:rPr>
  </w:style>
  <w:style w:type="character" w:customStyle="1" w:styleId="Domylnaczcionkaakapitu2">
    <w:name w:val="Domyślna czcionka akapitu2"/>
    <w:rsid w:val="00485A8A"/>
  </w:style>
  <w:style w:type="character" w:customStyle="1" w:styleId="WW8Num40z3">
    <w:name w:val="WW8Num40z3"/>
    <w:rsid w:val="00485A8A"/>
    <w:rPr>
      <w:rFonts w:ascii="Symbol" w:hAnsi="Symbol" w:cs="Symbol"/>
    </w:rPr>
  </w:style>
  <w:style w:type="character" w:customStyle="1" w:styleId="WW8Num40z4">
    <w:name w:val="WW8Num40z4"/>
    <w:rsid w:val="00485A8A"/>
    <w:rPr>
      <w:rFonts w:ascii="Arial" w:hAnsi="Arial" w:cs="Arial"/>
      <w:color w:val="000000"/>
    </w:rPr>
  </w:style>
  <w:style w:type="character" w:customStyle="1" w:styleId="WW8Num69z0">
    <w:name w:val="WW8Num69z0"/>
    <w:rsid w:val="00485A8A"/>
    <w:rPr>
      <w:rFonts w:ascii="Symbol" w:hAnsi="Symbol" w:cs="Symbol"/>
    </w:rPr>
  </w:style>
  <w:style w:type="character" w:customStyle="1" w:styleId="WW8Num69z1">
    <w:name w:val="WW8Num69z1"/>
    <w:rsid w:val="00485A8A"/>
    <w:rPr>
      <w:rFonts w:ascii="Courier New" w:hAnsi="Courier New" w:cs="Courier New"/>
    </w:rPr>
  </w:style>
  <w:style w:type="character" w:customStyle="1" w:styleId="WW8Num69z2">
    <w:name w:val="WW8Num69z2"/>
    <w:rsid w:val="00485A8A"/>
    <w:rPr>
      <w:rFonts w:ascii="Wingdings" w:hAnsi="Wingdings" w:cs="Wingdings"/>
    </w:rPr>
  </w:style>
  <w:style w:type="character" w:customStyle="1" w:styleId="Domylnaczcionkaakapitu1">
    <w:name w:val="Domyślna czcionka akapitu1"/>
    <w:rsid w:val="00485A8A"/>
  </w:style>
  <w:style w:type="character" w:customStyle="1" w:styleId="Znakiprzypiswdolnych">
    <w:name w:val="Znaki przypisów dolnych"/>
    <w:rsid w:val="00485A8A"/>
    <w:rPr>
      <w:vertAlign w:val="superscript"/>
    </w:rPr>
  </w:style>
  <w:style w:type="character" w:customStyle="1" w:styleId="WW8Num41z0">
    <w:name w:val="WW8Num41z0"/>
    <w:rsid w:val="00485A8A"/>
    <w:rPr>
      <w:rFonts w:ascii="Symbol" w:hAnsi="Symbol" w:cs="Symbol"/>
    </w:rPr>
  </w:style>
  <w:style w:type="character" w:customStyle="1" w:styleId="WW8Num41z1">
    <w:name w:val="WW8Num41z1"/>
    <w:rsid w:val="00485A8A"/>
    <w:rPr>
      <w:rFonts w:ascii="Courier New" w:hAnsi="Courier New" w:cs="Courier New"/>
    </w:rPr>
  </w:style>
  <w:style w:type="character" w:customStyle="1" w:styleId="WW8Num41z2">
    <w:name w:val="WW8Num41z2"/>
    <w:rsid w:val="00485A8A"/>
    <w:rPr>
      <w:rFonts w:ascii="Wingdings" w:hAnsi="Wingdings" w:cs="Wingdings"/>
    </w:rPr>
  </w:style>
  <w:style w:type="character" w:customStyle="1" w:styleId="WW8Num31z3">
    <w:name w:val="WW8Num31z3"/>
    <w:rsid w:val="00485A8A"/>
    <w:rPr>
      <w:color w:val="000000"/>
      <w:sz w:val="19"/>
    </w:rPr>
  </w:style>
  <w:style w:type="character" w:customStyle="1" w:styleId="WW8Num31z4">
    <w:name w:val="WW8Num31z4"/>
    <w:rsid w:val="00485A8A"/>
    <w:rPr>
      <w:rFonts w:ascii="Arial" w:hAnsi="Arial" w:cs="Arial"/>
      <w:color w:val="000000"/>
    </w:rPr>
  </w:style>
  <w:style w:type="character" w:customStyle="1" w:styleId="Odwoanieprzypisudolnego1">
    <w:name w:val="Odwołanie przypisu dolnego1"/>
    <w:rsid w:val="00485A8A"/>
    <w:rPr>
      <w:vertAlign w:val="superscript"/>
    </w:rPr>
  </w:style>
  <w:style w:type="character" w:customStyle="1" w:styleId="Znakiprzypiswkocowych">
    <w:name w:val="Znaki przypisów końcowych"/>
    <w:rsid w:val="00485A8A"/>
    <w:rPr>
      <w:vertAlign w:val="superscript"/>
    </w:rPr>
  </w:style>
  <w:style w:type="character" w:customStyle="1" w:styleId="WW-Znakiprzypiswkocowych">
    <w:name w:val="WW-Znaki przypisów końcowych"/>
    <w:rsid w:val="00485A8A"/>
  </w:style>
  <w:style w:type="character" w:customStyle="1" w:styleId="Odwoaniedokomentarza1">
    <w:name w:val="Odwołanie do komentarza1"/>
    <w:rsid w:val="00485A8A"/>
    <w:rPr>
      <w:sz w:val="16"/>
      <w:szCs w:val="16"/>
    </w:rPr>
  </w:style>
  <w:style w:type="character" w:customStyle="1" w:styleId="FontStyle11">
    <w:name w:val="Font Style11"/>
    <w:rsid w:val="00485A8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">
    <w:name w:val="Font Style12"/>
    <w:rsid w:val="00485A8A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3">
    <w:name w:val="Font Style13"/>
    <w:rsid w:val="00485A8A"/>
    <w:rPr>
      <w:rFonts w:ascii="Times New Roman" w:hAnsi="Times New Roman" w:cs="Times New Roman"/>
      <w:sz w:val="20"/>
      <w:szCs w:val="20"/>
    </w:rPr>
  </w:style>
  <w:style w:type="character" w:customStyle="1" w:styleId="ZnakZnak1">
    <w:name w:val="Znak Znak1"/>
    <w:rsid w:val="00485A8A"/>
    <w:rPr>
      <w:rFonts w:ascii="Bookman Old Style" w:hAnsi="Bookman Old Style" w:cs="Bookman Old Style"/>
      <w:sz w:val="28"/>
      <w:lang w:val="pl-PL" w:eastAsia="ar-SA" w:bidi="ar-SA"/>
    </w:rPr>
  </w:style>
  <w:style w:type="character" w:customStyle="1" w:styleId="ZnakZnak4">
    <w:name w:val="Znak Znak4"/>
    <w:rsid w:val="00485A8A"/>
    <w:rPr>
      <w:rFonts w:eastAsia="SimSun" w:cs="Mangal"/>
      <w:kern w:val="1"/>
      <w:sz w:val="24"/>
      <w:szCs w:val="24"/>
      <w:lang w:val="pl-PL" w:eastAsia="hi-IN" w:bidi="hi-IN"/>
    </w:rPr>
  </w:style>
  <w:style w:type="character" w:customStyle="1" w:styleId="ZnakZnak3">
    <w:name w:val="Znak Znak3"/>
    <w:rsid w:val="00485A8A"/>
    <w:rPr>
      <w:rFonts w:eastAsia="SimSun" w:cs="Mangal"/>
      <w:kern w:val="1"/>
      <w:lang w:val="pl-PL" w:eastAsia="hi-IN" w:bidi="hi-IN"/>
    </w:rPr>
  </w:style>
  <w:style w:type="character" w:customStyle="1" w:styleId="Odwoaniedokomentarza2">
    <w:name w:val="Odwołanie do komentarza2"/>
    <w:rsid w:val="00485A8A"/>
    <w:rPr>
      <w:sz w:val="16"/>
      <w:szCs w:val="16"/>
    </w:rPr>
  </w:style>
  <w:style w:type="paragraph" w:customStyle="1" w:styleId="Nagwek30">
    <w:name w:val="Nagłówek3"/>
    <w:basedOn w:val="Normalny"/>
    <w:next w:val="Tekstpodstawowy"/>
    <w:rsid w:val="00485A8A"/>
    <w:pPr>
      <w:keepNext/>
      <w:spacing w:before="240" w:after="120" w:line="240" w:lineRule="auto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styleId="Lista">
    <w:name w:val="List"/>
    <w:basedOn w:val="Tekstpodstawowy"/>
    <w:rsid w:val="00485A8A"/>
    <w:pPr>
      <w:spacing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Podpis3">
    <w:name w:val="Podpis3"/>
    <w:basedOn w:val="Normalny"/>
    <w:rsid w:val="00485A8A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485A8A"/>
    <w:pPr>
      <w:suppressLineNumber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Nagwek20">
    <w:name w:val="Nagłówek2"/>
    <w:basedOn w:val="Normalny"/>
    <w:next w:val="Podtytu"/>
    <w:rsid w:val="00485A8A"/>
    <w:pPr>
      <w:spacing w:after="0" w:line="240" w:lineRule="auto"/>
      <w:jc w:val="center"/>
    </w:pPr>
    <w:rPr>
      <w:rFonts w:ascii="Bookman Old Style" w:eastAsia="Times New Roman" w:hAnsi="Bookman Old Style" w:cs="Times New Roman"/>
      <w:kern w:val="1"/>
      <w:sz w:val="28"/>
      <w:szCs w:val="20"/>
      <w:lang w:eastAsia="ar-SA"/>
    </w:rPr>
  </w:style>
  <w:style w:type="paragraph" w:customStyle="1" w:styleId="Podpis2">
    <w:name w:val="Podpis2"/>
    <w:basedOn w:val="Normalny"/>
    <w:rsid w:val="00485A8A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Nagwek10">
    <w:name w:val="Nagłówek1"/>
    <w:basedOn w:val="Normalny"/>
    <w:next w:val="Tekstpodstawowy"/>
    <w:rsid w:val="00485A8A"/>
    <w:pPr>
      <w:keepNext/>
      <w:spacing w:before="240" w:after="120" w:line="240" w:lineRule="auto"/>
    </w:pPr>
    <w:rPr>
      <w:rFonts w:ascii="Arial" w:eastAsia="SimSun" w:hAnsi="Arial" w:cs="Mangal"/>
      <w:kern w:val="1"/>
      <w:sz w:val="28"/>
      <w:szCs w:val="28"/>
      <w:lang w:eastAsia="hi-IN" w:bidi="hi-IN"/>
    </w:rPr>
  </w:style>
  <w:style w:type="paragraph" w:customStyle="1" w:styleId="Podpis1">
    <w:name w:val="Podpis1"/>
    <w:basedOn w:val="Normalny"/>
    <w:rsid w:val="00485A8A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tekstparagrafu">
    <w:name w:val="tekst paragrafu"/>
    <w:basedOn w:val="Tekstpodstawowy"/>
    <w:rsid w:val="00485A8A"/>
    <w:pPr>
      <w:widowControl w:val="0"/>
      <w:autoSpaceDE w:val="0"/>
      <w:spacing w:before="120" w:line="288" w:lineRule="auto"/>
      <w:jc w:val="both"/>
    </w:pPr>
    <w:rPr>
      <w:rFonts w:ascii="Times New Roman" w:eastAsia="SimSun" w:hAnsi="Times New Roman" w:cs="Times New Roman"/>
      <w:kern w:val="1"/>
      <w:sz w:val="24"/>
      <w:szCs w:val="20"/>
      <w:lang w:eastAsia="ar-SA"/>
    </w:rPr>
  </w:style>
  <w:style w:type="paragraph" w:customStyle="1" w:styleId="TekstprzypisudolnegoTekstprzypisu">
    <w:name w:val="Tekst przypisu dolnego.Tekst przypisu"/>
    <w:basedOn w:val="Normalny"/>
    <w:rsid w:val="00485A8A"/>
    <w:pPr>
      <w:widowControl w:val="0"/>
      <w:spacing w:after="0" w:line="240" w:lineRule="auto"/>
    </w:pPr>
    <w:rPr>
      <w:rFonts w:ascii="Times New Roman" w:eastAsia="SimSun" w:hAnsi="Times New Roman" w:cs="Mangal"/>
      <w:kern w:val="1"/>
      <w:sz w:val="20"/>
      <w:szCs w:val="20"/>
      <w:lang w:eastAsia="hi-IN" w:bidi="hi-IN"/>
    </w:rPr>
  </w:style>
  <w:style w:type="paragraph" w:customStyle="1" w:styleId="Tekstkomentarza1">
    <w:name w:val="Tekst komentarza1"/>
    <w:basedOn w:val="Normalny"/>
    <w:rsid w:val="00485A8A"/>
    <w:pPr>
      <w:spacing w:after="0" w:line="240" w:lineRule="auto"/>
    </w:pPr>
    <w:rPr>
      <w:rFonts w:ascii="Times New Roman" w:eastAsia="SimSun" w:hAnsi="Times New Roman" w:cs="Mangal"/>
      <w:kern w:val="1"/>
      <w:sz w:val="20"/>
      <w:szCs w:val="20"/>
      <w:lang w:eastAsia="hi-IN" w:bidi="hi-IN"/>
    </w:rPr>
  </w:style>
  <w:style w:type="paragraph" w:customStyle="1" w:styleId="Style1">
    <w:name w:val="Style1"/>
    <w:basedOn w:val="Normalny"/>
    <w:rsid w:val="00485A8A"/>
    <w:pPr>
      <w:autoSpaceDE w:val="0"/>
      <w:spacing w:after="0" w:line="216" w:lineRule="exact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4">
    <w:name w:val="Style4"/>
    <w:basedOn w:val="Normalny"/>
    <w:rsid w:val="00485A8A"/>
    <w:pPr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7">
    <w:name w:val="Style7"/>
    <w:basedOn w:val="Normalny"/>
    <w:rsid w:val="00485A8A"/>
    <w:pPr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9">
    <w:name w:val="Style9"/>
    <w:basedOn w:val="Normalny"/>
    <w:rsid w:val="00485A8A"/>
    <w:pPr>
      <w:autoSpaceDE w:val="0"/>
      <w:spacing w:after="0" w:line="238" w:lineRule="exact"/>
      <w:ind w:hanging="288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485A8A"/>
    <w:pPr>
      <w:spacing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485A8A"/>
    <w:pPr>
      <w:suppressAutoHyphens w:val="0"/>
      <w:jc w:val="center"/>
    </w:pPr>
    <w:rPr>
      <w:rFonts w:eastAsia="SimSun" w:cs="Mangal"/>
      <w:b/>
      <w:bCs/>
      <w:kern w:val="1"/>
      <w:sz w:val="24"/>
      <w:szCs w:val="24"/>
      <w:lang w:eastAsia="hi-IN" w:bidi="hi-IN"/>
    </w:rPr>
  </w:style>
  <w:style w:type="paragraph" w:customStyle="1" w:styleId="Tekstkomentarza2">
    <w:name w:val="Tekst komentarza2"/>
    <w:basedOn w:val="Normalny"/>
    <w:rsid w:val="00485A8A"/>
    <w:pPr>
      <w:spacing w:after="0" w:line="240" w:lineRule="auto"/>
    </w:pPr>
    <w:rPr>
      <w:rFonts w:ascii="Times New Roman" w:eastAsia="SimSun" w:hAnsi="Times New Roman" w:cs="Mangal"/>
      <w:kern w:val="1"/>
      <w:sz w:val="20"/>
      <w:szCs w:val="20"/>
      <w:lang w:eastAsia="hi-IN" w:bidi="hi-IN"/>
    </w:rPr>
  </w:style>
  <w:style w:type="paragraph" w:customStyle="1" w:styleId="xmsonormal">
    <w:name w:val="x_msonormal"/>
    <w:basedOn w:val="Normalny"/>
    <w:rsid w:val="00485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0">
    <w:name w:val="p0"/>
    <w:basedOn w:val="Normalny"/>
    <w:rsid w:val="00485A8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1">
    <w:name w:val="p1"/>
    <w:basedOn w:val="Normalny"/>
    <w:rsid w:val="00485A8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2">
    <w:name w:val="p2"/>
    <w:basedOn w:val="Normalny"/>
    <w:rsid w:val="00485A8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b">
    <w:name w:val="a_lb"/>
    <w:rsid w:val="00485A8A"/>
  </w:style>
  <w:style w:type="character" w:customStyle="1" w:styleId="apple-converted-space">
    <w:name w:val="apple-converted-space"/>
    <w:basedOn w:val="Domylnaczcionkaakapitu"/>
    <w:rsid w:val="00485A8A"/>
  </w:style>
  <w:style w:type="paragraph" w:customStyle="1" w:styleId="Zwykytekst1">
    <w:name w:val="Zwykły tekst1"/>
    <w:basedOn w:val="Normalny"/>
    <w:rsid w:val="00485A8A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485A8A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485A8A"/>
    <w:pPr>
      <w:suppressAutoHyphens/>
      <w:spacing w:line="252" w:lineRule="auto"/>
      <w:ind w:left="720"/>
      <w:contextualSpacing/>
    </w:pPr>
    <w:rPr>
      <w:rFonts w:ascii="Calibri" w:eastAsia="Calibri" w:hAnsi="Calibri" w:cs="Calibri"/>
      <w:color w:val="00000A"/>
      <w:kern w:val="1"/>
      <w:lang w:eastAsia="zh-CN"/>
    </w:rPr>
  </w:style>
  <w:style w:type="numbering" w:customStyle="1" w:styleId="Styl2">
    <w:name w:val="Styl2"/>
    <w:uiPriority w:val="99"/>
    <w:rsid w:val="00485A8A"/>
    <w:pPr>
      <w:numPr>
        <w:numId w:val="6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85A8A"/>
    <w:rPr>
      <w:color w:val="605E5C"/>
      <w:shd w:val="clear" w:color="auto" w:fill="E1DFDD"/>
    </w:rPr>
  </w:style>
  <w:style w:type="paragraph" w:customStyle="1" w:styleId="msonormal0">
    <w:name w:val="msonormal"/>
    <w:basedOn w:val="Normalny"/>
    <w:rsid w:val="00485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3">
    <w:name w:val="xl63"/>
    <w:basedOn w:val="Normalny"/>
    <w:rsid w:val="00485A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485A8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485A8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485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485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485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485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485A8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485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485A8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485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485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485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485A8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485A8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485A8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485A8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1">
    <w:name w:val="Normalny1"/>
    <w:basedOn w:val="Normalny"/>
    <w:qFormat/>
    <w:rsid w:val="00485A8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8">
    <w:name w:val="Akapit z listą8"/>
    <w:basedOn w:val="Normalny"/>
    <w:rsid w:val="00485A8A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A28BD"/>
    <w:rPr>
      <w:color w:val="605E5C"/>
      <w:shd w:val="clear" w:color="auto" w:fill="E1DFDD"/>
    </w:rPr>
  </w:style>
  <w:style w:type="numbering" w:customStyle="1" w:styleId="Styl23">
    <w:name w:val="Styl23"/>
    <w:uiPriority w:val="99"/>
    <w:rsid w:val="001704DC"/>
    <w:pPr>
      <w:numPr>
        <w:numId w:val="17"/>
      </w:numPr>
    </w:pPr>
  </w:style>
  <w:style w:type="numbering" w:customStyle="1" w:styleId="WWNum271">
    <w:name w:val="WWNum271"/>
    <w:rsid w:val="007B74CC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02F22A58290F4A9BDF15485B23C7FF" ma:contentTypeVersion="8" ma:contentTypeDescription="Utwórz nowy dokument." ma:contentTypeScope="" ma:versionID="e75c8af8b91a06f239be5fedaf1a6041">
  <xsd:schema xmlns:xsd="http://www.w3.org/2001/XMLSchema" xmlns:xs="http://www.w3.org/2001/XMLSchema" xmlns:p="http://schemas.microsoft.com/office/2006/metadata/properties" xmlns:ns3="a64cd690-3f1b-4716-b487-50e67ae5dcbf" targetNamespace="http://schemas.microsoft.com/office/2006/metadata/properties" ma:root="true" ma:fieldsID="2908f58bea0288b4355cbcb9f8d0f719" ns3:_="">
    <xsd:import namespace="a64cd690-3f1b-4716-b487-50e67ae5dcb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4cd690-3f1b-4716-b487-50e67ae5dc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7FD391-BF9E-4A0E-B463-AA73293A1B07}">
  <ds:schemaRefs>
    <ds:schemaRef ds:uri="a64cd690-3f1b-4716-b487-50e67ae5dcbf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DF15E67-9C51-49A9-A4A5-190C6E2E48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4cd690-3f1b-4716-b487-50e67ae5dc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5BD11F-1841-40CF-87B9-747BBC8EC3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156C2A-19A7-4594-8287-F6CA18CC5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471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Slawek</dc:creator>
  <cp:keywords/>
  <dc:description/>
  <cp:lastModifiedBy>Piotrowski Sławomir</cp:lastModifiedBy>
  <cp:revision>106</cp:revision>
  <cp:lastPrinted>2021-02-09T11:05:00Z</cp:lastPrinted>
  <dcterms:created xsi:type="dcterms:W3CDTF">2021-02-22T11:37:00Z</dcterms:created>
  <dcterms:modified xsi:type="dcterms:W3CDTF">2024-02-23T13:23:00Z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0x0101003202F22A58290F4A9BDF15485B23C7FF</vt:lpwstr>
  </property>
</Properties>
</file>