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817A71" w14:textId="77777777" w:rsidR="008671B6" w:rsidRPr="00F86BD2" w:rsidRDefault="008671B6" w:rsidP="00F86BD2">
      <w:pPr>
        <w:tabs>
          <w:tab w:val="left" w:pos="851"/>
        </w:tabs>
        <w:suppressAutoHyphens/>
        <w:spacing w:after="0" w:line="312" w:lineRule="auto"/>
        <w:rPr>
          <w:rFonts w:eastAsia="Calibri" w:cstheme="minorHAnsi"/>
          <w:b/>
          <w:u w:val="single"/>
        </w:rPr>
      </w:pPr>
    </w:p>
    <w:p w14:paraId="2D42FB0C" w14:textId="00370251" w:rsidR="008671B6" w:rsidRPr="00F86BD2" w:rsidRDefault="005C09A1" w:rsidP="00F86BD2">
      <w:pPr>
        <w:tabs>
          <w:tab w:val="left" w:pos="851"/>
        </w:tabs>
        <w:suppressAutoHyphens/>
        <w:spacing w:after="0" w:line="312" w:lineRule="auto"/>
        <w:rPr>
          <w:rFonts w:eastAsia="Calibri" w:cstheme="minorHAnsi"/>
          <w:b/>
          <w:u w:val="single"/>
        </w:rPr>
      </w:pPr>
      <w:r w:rsidRPr="00F86BD2">
        <w:rPr>
          <w:rFonts w:eastAsia="Calibri" w:cstheme="minorHAnsi"/>
          <w:b/>
        </w:rPr>
        <w:t>ZP.271.</w:t>
      </w:r>
      <w:r w:rsidR="00BB14E4" w:rsidRPr="00F86BD2">
        <w:rPr>
          <w:rFonts w:eastAsia="Calibri" w:cstheme="minorHAnsi"/>
          <w:b/>
        </w:rPr>
        <w:t>5</w:t>
      </w:r>
      <w:r w:rsidRPr="00F86BD2">
        <w:rPr>
          <w:rFonts w:eastAsia="Calibri" w:cstheme="minorHAnsi"/>
          <w:b/>
        </w:rPr>
        <w:t>.2024</w:t>
      </w:r>
      <w:r w:rsidR="00BC0070" w:rsidRPr="00F86BD2">
        <w:rPr>
          <w:rFonts w:eastAsia="Calibri" w:cstheme="minorHAnsi"/>
          <w:b/>
        </w:rPr>
        <w:t xml:space="preserve">                           </w:t>
      </w:r>
      <w:r w:rsidR="00E3051E" w:rsidRPr="00F86BD2">
        <w:rPr>
          <w:rFonts w:eastAsia="Calibri" w:cstheme="minorHAnsi"/>
          <w:b/>
        </w:rPr>
        <w:t xml:space="preserve">          </w:t>
      </w:r>
      <w:r w:rsidR="00BC0070" w:rsidRPr="00F86BD2">
        <w:rPr>
          <w:rFonts w:eastAsia="Calibri" w:cstheme="minorHAnsi"/>
          <w:b/>
        </w:rPr>
        <w:t xml:space="preserve">                                            </w:t>
      </w:r>
      <w:r w:rsidR="00E3051E" w:rsidRPr="00F86BD2">
        <w:rPr>
          <w:rFonts w:eastAsia="Calibri" w:cstheme="minorHAnsi"/>
          <w:b/>
        </w:rPr>
        <w:t xml:space="preserve">                  Załącznik nr 1 do S</w:t>
      </w:r>
      <w:r w:rsidR="00BC0070" w:rsidRPr="00F86BD2">
        <w:rPr>
          <w:rFonts w:eastAsia="Calibri" w:cstheme="minorHAnsi"/>
          <w:b/>
        </w:rPr>
        <w:t>WZ</w:t>
      </w:r>
    </w:p>
    <w:p w14:paraId="7DA5C576" w14:textId="77777777" w:rsidR="008671B6" w:rsidRPr="00F86BD2" w:rsidRDefault="008671B6" w:rsidP="00F86BD2">
      <w:pPr>
        <w:suppressAutoHyphens/>
        <w:spacing w:after="0" w:line="312" w:lineRule="auto"/>
        <w:rPr>
          <w:rFonts w:eastAsia="Calibri" w:cstheme="minorHAnsi"/>
        </w:rPr>
      </w:pPr>
    </w:p>
    <w:p w14:paraId="5B95325B" w14:textId="77777777" w:rsidR="008671B6" w:rsidRPr="00F86BD2" w:rsidRDefault="00BC0070" w:rsidP="00F86BD2">
      <w:pPr>
        <w:keepNext/>
        <w:tabs>
          <w:tab w:val="left" w:pos="576"/>
          <w:tab w:val="left" w:pos="0"/>
        </w:tabs>
        <w:suppressAutoHyphens/>
        <w:spacing w:after="0" w:line="312" w:lineRule="auto"/>
        <w:jc w:val="center"/>
        <w:rPr>
          <w:rFonts w:eastAsia="Calibri" w:cstheme="minorHAnsi"/>
          <w:b/>
        </w:rPr>
      </w:pPr>
      <w:r w:rsidRPr="00F86BD2">
        <w:rPr>
          <w:rFonts w:eastAsia="Calibri" w:cstheme="minorHAnsi"/>
          <w:b/>
        </w:rPr>
        <w:t>FORMULARZ OFERTOWY</w:t>
      </w:r>
    </w:p>
    <w:p w14:paraId="05B9BBE2" w14:textId="77777777" w:rsidR="008671B6" w:rsidRDefault="008671B6" w:rsidP="00F86BD2">
      <w:pPr>
        <w:spacing w:after="0" w:line="312" w:lineRule="auto"/>
        <w:jc w:val="both"/>
        <w:rPr>
          <w:rFonts w:eastAsia="Calibri" w:cstheme="minorHAnsi"/>
          <w:shd w:val="clear" w:color="auto" w:fill="FFFFFF"/>
        </w:rPr>
      </w:pPr>
    </w:p>
    <w:p w14:paraId="4B88B37B" w14:textId="77777777" w:rsidR="00CA63C5" w:rsidRPr="00F86BD2" w:rsidRDefault="00CA63C5" w:rsidP="00F86BD2">
      <w:pPr>
        <w:spacing w:after="0" w:line="312" w:lineRule="auto"/>
        <w:jc w:val="both"/>
        <w:rPr>
          <w:rFonts w:eastAsia="Calibri" w:cstheme="minorHAnsi"/>
          <w:shd w:val="clear" w:color="auto" w:fill="FFFFFF"/>
        </w:rPr>
      </w:pPr>
    </w:p>
    <w:p w14:paraId="41697304" w14:textId="77777777" w:rsidR="008671B6" w:rsidRPr="00F86BD2" w:rsidRDefault="00BC0070" w:rsidP="00F86BD2">
      <w:pPr>
        <w:pStyle w:val="Akapitzlist"/>
        <w:numPr>
          <w:ilvl w:val="0"/>
          <w:numId w:val="13"/>
        </w:numPr>
        <w:tabs>
          <w:tab w:val="left" w:pos="360"/>
        </w:tabs>
        <w:suppressAutoHyphens/>
        <w:spacing w:after="0" w:line="312" w:lineRule="auto"/>
        <w:jc w:val="both"/>
        <w:rPr>
          <w:rFonts w:eastAsia="Calibri" w:cstheme="minorHAnsi"/>
          <w:b/>
          <w:u w:val="single"/>
        </w:rPr>
      </w:pPr>
      <w:r w:rsidRPr="00F86BD2">
        <w:rPr>
          <w:rFonts w:eastAsia="Calibri" w:cstheme="minorHAnsi"/>
          <w:b/>
          <w:u w:val="single"/>
        </w:rPr>
        <w:t>Dane dotyczące Wykonawcy:</w:t>
      </w:r>
    </w:p>
    <w:p w14:paraId="056E36D9" w14:textId="77777777" w:rsidR="008671B6" w:rsidRPr="00F86BD2" w:rsidRDefault="008671B6" w:rsidP="00F86BD2">
      <w:pPr>
        <w:spacing w:after="0" w:line="312" w:lineRule="auto"/>
        <w:ind w:firstLine="360"/>
        <w:jc w:val="both"/>
        <w:rPr>
          <w:rFonts w:eastAsia="Calibri" w:cstheme="minorHAnsi"/>
        </w:rPr>
      </w:pPr>
    </w:p>
    <w:p w14:paraId="703AE6DD" w14:textId="77777777" w:rsidR="008671B6" w:rsidRPr="00F86BD2" w:rsidRDefault="00BC0070" w:rsidP="00F86BD2">
      <w:pPr>
        <w:spacing w:after="0" w:line="312" w:lineRule="auto"/>
        <w:ind w:firstLine="360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Nazwa.........................................................................................................................</w:t>
      </w:r>
    </w:p>
    <w:p w14:paraId="1EB7A9CB" w14:textId="77777777" w:rsidR="008671B6" w:rsidRPr="00F86BD2" w:rsidRDefault="00BC0070" w:rsidP="00F86BD2">
      <w:pPr>
        <w:spacing w:after="0" w:line="312" w:lineRule="auto"/>
        <w:ind w:firstLine="360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Adres…........................................................................................................................</w:t>
      </w:r>
    </w:p>
    <w:p w14:paraId="06F98DD1" w14:textId="77777777" w:rsidR="008671B6" w:rsidRPr="00F86BD2" w:rsidRDefault="00BC0070" w:rsidP="00F86BD2">
      <w:pPr>
        <w:spacing w:after="0" w:line="312" w:lineRule="auto"/>
        <w:ind w:firstLine="360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Nr telefonu/faksu........................................................................................................</w:t>
      </w:r>
    </w:p>
    <w:p w14:paraId="2EC23FD4" w14:textId="77777777" w:rsidR="008671B6" w:rsidRPr="00F86BD2" w:rsidRDefault="00BC0070" w:rsidP="00F86BD2">
      <w:pPr>
        <w:spacing w:after="0" w:line="312" w:lineRule="auto"/>
        <w:ind w:firstLine="360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e-mail………………………………………………………………………………………………………………………</w:t>
      </w:r>
    </w:p>
    <w:p w14:paraId="357C72AB" w14:textId="6FDB758D" w:rsidR="008671B6" w:rsidRDefault="00BC0070" w:rsidP="00F86BD2">
      <w:pPr>
        <w:spacing w:after="0" w:line="312" w:lineRule="auto"/>
        <w:ind w:firstLine="360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NIP............................................................REGON.......................................................</w:t>
      </w:r>
    </w:p>
    <w:p w14:paraId="565A6241" w14:textId="77777777" w:rsidR="00CA63C5" w:rsidRPr="00F86BD2" w:rsidRDefault="00CA63C5" w:rsidP="00F86BD2">
      <w:pPr>
        <w:spacing w:after="0" w:line="312" w:lineRule="auto"/>
        <w:ind w:firstLine="360"/>
        <w:jc w:val="both"/>
        <w:rPr>
          <w:rFonts w:eastAsia="Calibri" w:cstheme="minorHAnsi"/>
        </w:rPr>
      </w:pPr>
    </w:p>
    <w:p w14:paraId="0247DF78" w14:textId="77777777" w:rsidR="008671B6" w:rsidRPr="00F86BD2" w:rsidRDefault="00BC0070" w:rsidP="00F86BD2">
      <w:pPr>
        <w:pStyle w:val="Akapitzlist"/>
        <w:numPr>
          <w:ilvl w:val="0"/>
          <w:numId w:val="13"/>
        </w:numPr>
        <w:tabs>
          <w:tab w:val="left" w:pos="360"/>
        </w:tabs>
        <w:suppressAutoHyphens/>
        <w:spacing w:after="0" w:line="312" w:lineRule="auto"/>
        <w:jc w:val="both"/>
        <w:rPr>
          <w:rFonts w:eastAsia="Calibri" w:cstheme="minorHAnsi"/>
          <w:b/>
          <w:u w:val="single"/>
        </w:rPr>
      </w:pPr>
      <w:r w:rsidRPr="00F86BD2">
        <w:rPr>
          <w:rFonts w:eastAsia="Calibri" w:cstheme="minorHAnsi"/>
          <w:b/>
          <w:u w:val="single"/>
        </w:rPr>
        <w:t>Dane dotyczące Zamawiającego:</w:t>
      </w:r>
    </w:p>
    <w:p w14:paraId="1A54ADCD" w14:textId="77777777" w:rsidR="00E3051E" w:rsidRPr="00F86BD2" w:rsidRDefault="00E3051E" w:rsidP="00F86BD2">
      <w:pPr>
        <w:spacing w:after="0" w:line="312" w:lineRule="auto"/>
        <w:ind w:firstLine="360"/>
        <w:jc w:val="both"/>
        <w:rPr>
          <w:rFonts w:eastAsia="Calibri" w:cstheme="minorHAnsi"/>
        </w:rPr>
      </w:pPr>
    </w:p>
    <w:p w14:paraId="3D9C5596" w14:textId="77777777" w:rsidR="008671B6" w:rsidRPr="00F86BD2" w:rsidRDefault="00BC0070" w:rsidP="00F86BD2">
      <w:pPr>
        <w:spacing w:after="0" w:line="312" w:lineRule="auto"/>
        <w:ind w:firstLine="360"/>
        <w:jc w:val="both"/>
        <w:rPr>
          <w:rFonts w:eastAsia="Calibri" w:cstheme="minorHAnsi"/>
          <w:b/>
        </w:rPr>
      </w:pPr>
      <w:r w:rsidRPr="00F86BD2">
        <w:rPr>
          <w:rFonts w:eastAsia="Calibri" w:cstheme="minorHAnsi"/>
        </w:rPr>
        <w:t xml:space="preserve">Nazwa – Przedsiębiorstwo Usług Komunalnych Sp. z o.o. </w:t>
      </w:r>
    </w:p>
    <w:p w14:paraId="318C2A3E" w14:textId="77777777" w:rsidR="008671B6" w:rsidRPr="00F86BD2" w:rsidRDefault="00BC0070" w:rsidP="00F86BD2">
      <w:pPr>
        <w:spacing w:after="0" w:line="312" w:lineRule="auto"/>
        <w:ind w:firstLine="360"/>
        <w:jc w:val="both"/>
        <w:rPr>
          <w:rFonts w:eastAsia="Calibri" w:cstheme="minorHAnsi"/>
          <w:b/>
        </w:rPr>
      </w:pPr>
      <w:r w:rsidRPr="00F86BD2">
        <w:rPr>
          <w:rFonts w:eastAsia="Calibri" w:cstheme="minorHAnsi"/>
        </w:rPr>
        <w:t>Adres –  Bytkowo ul. Topolowa 6, 62-090 Rokietnica</w:t>
      </w:r>
    </w:p>
    <w:p w14:paraId="693D62B0" w14:textId="77777777" w:rsidR="00E3051E" w:rsidRPr="00F86BD2" w:rsidRDefault="00E3051E" w:rsidP="00F86BD2">
      <w:pPr>
        <w:tabs>
          <w:tab w:val="left" w:pos="360"/>
        </w:tabs>
        <w:suppressAutoHyphens/>
        <w:spacing w:after="0" w:line="312" w:lineRule="auto"/>
        <w:rPr>
          <w:rFonts w:eastAsia="Calibri" w:cstheme="minorHAnsi"/>
        </w:rPr>
      </w:pPr>
    </w:p>
    <w:p w14:paraId="72FFF5CB" w14:textId="77777777" w:rsidR="008671B6" w:rsidRPr="00F86BD2" w:rsidRDefault="00BC0070" w:rsidP="00F86BD2">
      <w:pPr>
        <w:pStyle w:val="Akapitzlist"/>
        <w:numPr>
          <w:ilvl w:val="0"/>
          <w:numId w:val="13"/>
        </w:numPr>
        <w:tabs>
          <w:tab w:val="left" w:pos="360"/>
        </w:tabs>
        <w:suppressAutoHyphens/>
        <w:spacing w:after="0" w:line="312" w:lineRule="auto"/>
        <w:rPr>
          <w:rFonts w:eastAsia="Calibri" w:cstheme="minorHAnsi"/>
        </w:rPr>
      </w:pPr>
      <w:r w:rsidRPr="00F86BD2">
        <w:rPr>
          <w:rFonts w:eastAsia="Calibri" w:cstheme="minorHAnsi"/>
        </w:rPr>
        <w:t xml:space="preserve">Nawiązując do zaproszenia do wzięcia udziału w przetargu  na: </w:t>
      </w:r>
    </w:p>
    <w:p w14:paraId="60855040" w14:textId="77777777" w:rsidR="005C09A1" w:rsidRPr="00F86BD2" w:rsidRDefault="005C09A1" w:rsidP="00F86BD2">
      <w:pPr>
        <w:pStyle w:val="Akapitzlist"/>
        <w:tabs>
          <w:tab w:val="left" w:pos="360"/>
        </w:tabs>
        <w:suppressAutoHyphens/>
        <w:spacing w:after="0" w:line="312" w:lineRule="auto"/>
        <w:ind w:left="1080"/>
        <w:rPr>
          <w:rFonts w:eastAsia="Calibri" w:cstheme="minorHAnsi"/>
        </w:rPr>
      </w:pPr>
    </w:p>
    <w:p w14:paraId="7564897A" w14:textId="7334CC26" w:rsidR="00DB22E6" w:rsidRDefault="00DB22E6" w:rsidP="00F86BD2">
      <w:pPr>
        <w:suppressAutoHyphens/>
        <w:spacing w:after="0" w:line="312" w:lineRule="auto"/>
        <w:jc w:val="center"/>
        <w:rPr>
          <w:rFonts w:cstheme="minorHAnsi"/>
          <w:b/>
        </w:rPr>
      </w:pPr>
      <w:r w:rsidRPr="00F86BD2">
        <w:rPr>
          <w:rFonts w:cstheme="minorHAnsi"/>
          <w:b/>
        </w:rPr>
        <w:t>„</w:t>
      </w:r>
      <w:r w:rsidR="00CA63C5" w:rsidRPr="00CA63C5">
        <w:rPr>
          <w:rFonts w:cstheme="minorHAnsi"/>
          <w:b/>
        </w:rPr>
        <w:t>Zagospodarowanie odpadów wielkogabarytowych pochodzących z terenu gminy Rokietnica</w:t>
      </w:r>
      <w:r w:rsidRPr="00F86BD2">
        <w:rPr>
          <w:rFonts w:cstheme="minorHAnsi"/>
          <w:b/>
        </w:rPr>
        <w:t>”</w:t>
      </w:r>
    </w:p>
    <w:p w14:paraId="64783905" w14:textId="77777777" w:rsidR="00CA63C5" w:rsidRPr="00F86BD2" w:rsidRDefault="00CA63C5" w:rsidP="00F86BD2">
      <w:pPr>
        <w:suppressAutoHyphens/>
        <w:spacing w:after="0" w:line="312" w:lineRule="auto"/>
        <w:jc w:val="center"/>
        <w:rPr>
          <w:rFonts w:cstheme="minorHAnsi"/>
          <w:b/>
        </w:rPr>
      </w:pPr>
    </w:p>
    <w:p w14:paraId="2CFB128B" w14:textId="77777777" w:rsidR="008671B6" w:rsidRPr="00F86BD2" w:rsidRDefault="00E3051E" w:rsidP="00F86BD2">
      <w:pPr>
        <w:suppressAutoHyphens/>
        <w:spacing w:after="0" w:line="312" w:lineRule="auto"/>
        <w:jc w:val="center"/>
        <w:rPr>
          <w:rFonts w:eastAsia="Calibri" w:cstheme="minorHAnsi"/>
        </w:rPr>
      </w:pPr>
      <w:r w:rsidRPr="00F86BD2">
        <w:rPr>
          <w:rFonts w:eastAsia="Calibri" w:cstheme="minorHAnsi"/>
        </w:rPr>
        <w:t xml:space="preserve"> </w:t>
      </w:r>
      <w:r w:rsidR="00BC0070" w:rsidRPr="00F86BD2">
        <w:rPr>
          <w:rFonts w:eastAsia="Calibri" w:cstheme="minorHAnsi"/>
        </w:rPr>
        <w:t>(w przypadku składania oferty przez podmioty występujące wspólnie podać nazwy (firmy) i dokładne adresy wszystkich podmiotów składających wspólną ofertę)</w:t>
      </w:r>
    </w:p>
    <w:p w14:paraId="370336D6" w14:textId="77777777" w:rsidR="008671B6" w:rsidRPr="00F86BD2" w:rsidRDefault="008671B6" w:rsidP="00F86BD2">
      <w:pPr>
        <w:suppressAutoHyphens/>
        <w:spacing w:after="0" w:line="312" w:lineRule="auto"/>
        <w:jc w:val="both"/>
        <w:rPr>
          <w:rFonts w:eastAsia="Calibri" w:cstheme="minorHAnsi"/>
          <w:vertAlign w:val="superscript"/>
        </w:rPr>
      </w:pPr>
    </w:p>
    <w:p w14:paraId="115B8F81" w14:textId="380AC60C" w:rsidR="008671B6" w:rsidRPr="00F86BD2" w:rsidRDefault="00BC0070" w:rsidP="00F86BD2">
      <w:pPr>
        <w:pStyle w:val="Akapitzlist"/>
        <w:numPr>
          <w:ilvl w:val="0"/>
          <w:numId w:val="13"/>
        </w:numPr>
        <w:tabs>
          <w:tab w:val="left" w:pos="924"/>
          <w:tab w:val="left" w:pos="1208"/>
        </w:tabs>
        <w:suppressAutoHyphens/>
        <w:spacing w:after="0" w:line="312" w:lineRule="auto"/>
        <w:jc w:val="both"/>
        <w:rPr>
          <w:rFonts w:eastAsia="Calibri" w:cstheme="minorHAnsi"/>
          <w:b/>
          <w:u w:val="single"/>
        </w:rPr>
      </w:pPr>
      <w:r w:rsidRPr="00F86BD2">
        <w:rPr>
          <w:rFonts w:eastAsia="Calibri" w:cstheme="minorHAnsi"/>
        </w:rPr>
        <w:t>Składamy ofertę na wykonanie przedmiotu zamówienia</w:t>
      </w:r>
      <w:r w:rsidR="001F1158" w:rsidRPr="00F86BD2">
        <w:rPr>
          <w:rFonts w:eastAsia="Calibri" w:cstheme="minorHAnsi"/>
        </w:rPr>
        <w:t xml:space="preserve"> (</w:t>
      </w:r>
      <w:r w:rsidR="00CA63C5">
        <w:rPr>
          <w:rFonts w:eastAsia="Calibri" w:cstheme="minorHAnsi"/>
        </w:rPr>
        <w:t xml:space="preserve">zagospodarowanie odpadów wielkogabarytowych </w:t>
      </w:r>
      <w:r w:rsidR="006D3D76" w:rsidRPr="00F86BD2">
        <w:rPr>
          <w:rFonts w:eastAsia="Calibri" w:cstheme="minorHAnsi"/>
        </w:rPr>
        <w:t xml:space="preserve">w ilości ok. </w:t>
      </w:r>
      <w:r w:rsidR="001F1158" w:rsidRPr="00F86BD2">
        <w:rPr>
          <w:rFonts w:eastAsia="Calibri" w:cstheme="minorHAnsi"/>
          <w:b/>
        </w:rPr>
        <w:t>6</w:t>
      </w:r>
      <w:r w:rsidR="00BB14E4" w:rsidRPr="00F86BD2">
        <w:rPr>
          <w:rFonts w:eastAsia="Calibri" w:cstheme="minorHAnsi"/>
          <w:b/>
        </w:rPr>
        <w:t>0</w:t>
      </w:r>
      <w:r w:rsidR="001F1158" w:rsidRPr="00F86BD2">
        <w:rPr>
          <w:rFonts w:eastAsia="Calibri" w:cstheme="minorHAnsi"/>
          <w:b/>
        </w:rPr>
        <w:t>0</w:t>
      </w:r>
      <w:r w:rsidR="001F1158" w:rsidRPr="00F86BD2">
        <w:rPr>
          <w:rFonts w:eastAsia="Calibri" w:cstheme="minorHAnsi"/>
        </w:rPr>
        <w:t xml:space="preserve"> Mg</w:t>
      </w:r>
      <w:r w:rsidR="006D3D76" w:rsidRPr="00F86BD2">
        <w:rPr>
          <w:rFonts w:eastAsia="Calibri" w:cstheme="minorHAnsi"/>
        </w:rPr>
        <w:t xml:space="preserve"> </w:t>
      </w:r>
      <w:r w:rsidR="001F1158" w:rsidRPr="00F86BD2">
        <w:rPr>
          <w:rFonts w:eastAsia="Calibri" w:cstheme="minorHAnsi"/>
        </w:rPr>
        <w:t>)</w:t>
      </w:r>
      <w:r w:rsidRPr="00F86BD2">
        <w:rPr>
          <w:rFonts w:eastAsia="Calibri" w:cstheme="minorHAnsi"/>
        </w:rPr>
        <w:t xml:space="preserve">, </w:t>
      </w:r>
      <w:r w:rsidRPr="00F86BD2">
        <w:rPr>
          <w:rFonts w:eastAsia="Calibri" w:cstheme="minorHAnsi"/>
          <w:b/>
          <w:u w:val="single"/>
        </w:rPr>
        <w:t>za cenę:</w:t>
      </w:r>
    </w:p>
    <w:p w14:paraId="009D0097" w14:textId="77777777" w:rsidR="008671B6" w:rsidRPr="00F86BD2" w:rsidRDefault="00BC0070" w:rsidP="00F86BD2">
      <w:pPr>
        <w:suppressAutoHyphens/>
        <w:spacing w:after="0" w:line="312" w:lineRule="auto"/>
        <w:ind w:left="360"/>
        <w:jc w:val="both"/>
        <w:rPr>
          <w:rFonts w:eastAsia="Calibri" w:cstheme="minorHAnsi"/>
        </w:rPr>
      </w:pPr>
      <w:r w:rsidRPr="00F86BD2">
        <w:rPr>
          <w:rFonts w:eastAsia="Calibri" w:cstheme="minorHAnsi"/>
          <w:b/>
        </w:rPr>
        <w:t xml:space="preserve">NETTO: ........................................... zł,  </w:t>
      </w:r>
    </w:p>
    <w:p w14:paraId="222C413A" w14:textId="77777777" w:rsidR="008671B6" w:rsidRPr="00F86BD2" w:rsidRDefault="00BC0070" w:rsidP="00F86BD2">
      <w:pPr>
        <w:suppressAutoHyphens/>
        <w:spacing w:after="0" w:line="312" w:lineRule="auto"/>
        <w:ind w:left="360"/>
        <w:jc w:val="both"/>
        <w:rPr>
          <w:rFonts w:eastAsia="Calibri" w:cstheme="minorHAnsi"/>
        </w:rPr>
      </w:pPr>
      <w:r w:rsidRPr="00F86BD2">
        <w:rPr>
          <w:rFonts w:eastAsia="Calibri" w:cstheme="minorHAnsi"/>
          <w:b/>
        </w:rPr>
        <w:t xml:space="preserve">PODATEK VAT 8%: .......................... zł, </w:t>
      </w:r>
    </w:p>
    <w:p w14:paraId="16CF1388" w14:textId="77777777" w:rsidR="008671B6" w:rsidRPr="00F86BD2" w:rsidRDefault="00BC0070" w:rsidP="00F86BD2">
      <w:pPr>
        <w:suppressAutoHyphens/>
        <w:spacing w:after="0" w:line="312" w:lineRule="auto"/>
        <w:ind w:left="360"/>
        <w:jc w:val="both"/>
        <w:rPr>
          <w:rFonts w:eastAsia="Calibri" w:cstheme="minorHAnsi"/>
        </w:rPr>
      </w:pPr>
      <w:r w:rsidRPr="00F86BD2">
        <w:rPr>
          <w:rFonts w:eastAsia="Calibri" w:cstheme="minorHAnsi"/>
          <w:b/>
        </w:rPr>
        <w:t xml:space="preserve">BRUTTO: ......................................... zł,  </w:t>
      </w:r>
    </w:p>
    <w:p w14:paraId="212D15FF" w14:textId="77777777" w:rsidR="008671B6" w:rsidRPr="00F86BD2" w:rsidRDefault="00BC0070" w:rsidP="00F86BD2">
      <w:pPr>
        <w:suppressAutoHyphens/>
        <w:spacing w:after="0" w:line="312" w:lineRule="auto"/>
        <w:ind w:left="360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(słownie: ………………………………………</w:t>
      </w:r>
      <w:r w:rsidR="00E3051E" w:rsidRPr="00F86BD2">
        <w:rPr>
          <w:rFonts w:eastAsia="Calibri" w:cstheme="minorHAnsi"/>
        </w:rPr>
        <w:t>………………………………………………………………………………)</w:t>
      </w:r>
    </w:p>
    <w:p w14:paraId="59B1A1B4" w14:textId="23F6F06A" w:rsidR="008671B6" w:rsidRPr="00F86BD2" w:rsidDel="00F86BD2" w:rsidRDefault="008671B6" w:rsidP="00F86BD2">
      <w:pPr>
        <w:suppressAutoHyphens/>
        <w:spacing w:after="0" w:line="312" w:lineRule="auto"/>
        <w:ind w:left="360"/>
        <w:jc w:val="both"/>
        <w:rPr>
          <w:del w:id="0" w:author="Enmedia" w:date="2024-05-23T11:18:00Z"/>
          <w:rFonts w:eastAsia="Calibri" w:cstheme="minorHAnsi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"/>
        <w:gridCol w:w="1787"/>
        <w:gridCol w:w="1521"/>
        <w:gridCol w:w="1689"/>
        <w:gridCol w:w="1112"/>
        <w:gridCol w:w="2426"/>
      </w:tblGrid>
      <w:tr w:rsidR="00D320D1" w:rsidRPr="00F86BD2" w14:paraId="7806FDA1" w14:textId="77777777" w:rsidTr="00D320D1">
        <w:trPr>
          <w:trHeight w:val="2715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E955238" w14:textId="77777777" w:rsidR="001F1158" w:rsidRPr="00F86BD2" w:rsidRDefault="001F1158" w:rsidP="00F86BD2">
            <w:pPr>
              <w:spacing w:after="0" w:line="312" w:lineRule="auto"/>
              <w:jc w:val="center"/>
              <w:rPr>
                <w:rFonts w:eastAsia="Calibri" w:cstheme="minorHAnsi"/>
              </w:rPr>
            </w:pPr>
            <w:r w:rsidRPr="00F86BD2">
              <w:rPr>
                <w:rFonts w:eastAsia="Calibri" w:cstheme="minorHAnsi"/>
                <w:b/>
              </w:rPr>
              <w:lastRenderedPageBreak/>
              <w:t>Lp.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17FE5A5" w14:textId="77777777" w:rsidR="001F1158" w:rsidRPr="00F86BD2" w:rsidRDefault="001F1158" w:rsidP="00F86BD2">
            <w:pPr>
              <w:spacing w:after="0" w:line="312" w:lineRule="auto"/>
              <w:jc w:val="center"/>
              <w:rPr>
                <w:rFonts w:eastAsia="Calibri" w:cstheme="minorHAnsi"/>
              </w:rPr>
            </w:pPr>
            <w:r w:rsidRPr="00F86BD2">
              <w:rPr>
                <w:rFonts w:eastAsia="Calibri" w:cstheme="minorHAnsi"/>
                <w:b/>
              </w:rPr>
              <w:t>Nazwa odpadu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299A05D" w14:textId="77777777" w:rsidR="001F1158" w:rsidRPr="00F86BD2" w:rsidRDefault="001F1158" w:rsidP="00F86BD2">
            <w:pPr>
              <w:spacing w:after="0" w:line="312" w:lineRule="auto"/>
              <w:jc w:val="center"/>
              <w:rPr>
                <w:rFonts w:eastAsia="Calibri" w:cstheme="minorHAnsi"/>
              </w:rPr>
            </w:pPr>
            <w:r w:rsidRPr="00F86BD2">
              <w:rPr>
                <w:rFonts w:eastAsia="Calibri" w:cstheme="minorHAnsi"/>
                <w:b/>
              </w:rPr>
              <w:t>Kod odpadu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AA9FD2F" w14:textId="77777777" w:rsidR="001F1158" w:rsidRPr="00F86BD2" w:rsidRDefault="001F1158" w:rsidP="00F86BD2">
            <w:pPr>
              <w:spacing w:after="0" w:line="312" w:lineRule="auto"/>
              <w:jc w:val="center"/>
              <w:rPr>
                <w:rFonts w:eastAsia="Calibri" w:cstheme="minorHAnsi"/>
              </w:rPr>
            </w:pPr>
            <w:r w:rsidRPr="00F86BD2">
              <w:rPr>
                <w:rFonts w:eastAsia="Calibri" w:cstheme="minorHAnsi"/>
                <w:b/>
              </w:rPr>
              <w:t>Przewidywana ilość odpadów (Mg) na czas umowy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662AF0B" w14:textId="77777777" w:rsidR="001F1158" w:rsidRPr="00F86BD2" w:rsidRDefault="001F1158" w:rsidP="00F86BD2">
            <w:pPr>
              <w:spacing w:after="0" w:line="312" w:lineRule="auto"/>
              <w:jc w:val="center"/>
              <w:rPr>
                <w:rFonts w:eastAsia="Calibri" w:cstheme="minorHAnsi"/>
              </w:rPr>
            </w:pPr>
            <w:r w:rsidRPr="00F86BD2">
              <w:rPr>
                <w:rFonts w:eastAsia="Calibri" w:cstheme="minorHAnsi"/>
                <w:b/>
              </w:rPr>
              <w:t>Cena brutto za 1 Mg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</w:tcPr>
          <w:p w14:paraId="02E210F7" w14:textId="77777777" w:rsidR="001F1158" w:rsidRPr="00F86BD2" w:rsidRDefault="001F1158" w:rsidP="00F86BD2">
            <w:pPr>
              <w:spacing w:after="0" w:line="312" w:lineRule="auto"/>
              <w:jc w:val="center"/>
              <w:rPr>
                <w:rFonts w:eastAsia="Calibri" w:cstheme="minorHAnsi"/>
                <w:b/>
              </w:rPr>
            </w:pPr>
          </w:p>
          <w:p w14:paraId="1CD3BD5E" w14:textId="615B92A2" w:rsidR="00D320D1" w:rsidRPr="00F86BD2" w:rsidRDefault="001F1158" w:rsidP="00F86BD2">
            <w:pPr>
              <w:spacing w:after="0" w:line="312" w:lineRule="auto"/>
              <w:jc w:val="center"/>
              <w:rPr>
                <w:rFonts w:eastAsia="Calibri" w:cstheme="minorHAnsi"/>
                <w:b/>
              </w:rPr>
            </w:pPr>
            <w:r w:rsidRPr="00F86BD2">
              <w:rPr>
                <w:rFonts w:eastAsia="Calibri" w:cstheme="minorHAnsi"/>
                <w:b/>
              </w:rPr>
              <w:t>Cena brutto za 640 Mg</w:t>
            </w:r>
            <w:r w:rsidR="001D5D04" w:rsidRPr="00F86BD2">
              <w:rPr>
                <w:rFonts w:eastAsia="Calibri" w:cstheme="minorHAnsi"/>
                <w:b/>
              </w:rPr>
              <w:t xml:space="preserve"> (6</w:t>
            </w:r>
            <w:r w:rsidR="00BB14E4" w:rsidRPr="00F86BD2">
              <w:rPr>
                <w:rFonts w:eastAsia="Calibri" w:cstheme="minorHAnsi"/>
                <w:b/>
              </w:rPr>
              <w:t>0</w:t>
            </w:r>
            <w:r w:rsidR="001D5D04" w:rsidRPr="00F86BD2">
              <w:rPr>
                <w:rFonts w:eastAsia="Calibri" w:cstheme="minorHAnsi"/>
                <w:b/>
              </w:rPr>
              <w:t xml:space="preserve">0 Mg o kodzie </w:t>
            </w:r>
          </w:p>
          <w:p w14:paraId="4F0E6F6B" w14:textId="0A96F1ED" w:rsidR="001D5D04" w:rsidRPr="00F86BD2" w:rsidRDefault="00BB14E4" w:rsidP="00F86BD2">
            <w:pPr>
              <w:spacing w:after="0" w:line="312" w:lineRule="auto"/>
              <w:jc w:val="center"/>
              <w:rPr>
                <w:rFonts w:eastAsia="Calibri" w:cstheme="minorHAnsi"/>
                <w:b/>
              </w:rPr>
            </w:pPr>
            <w:r w:rsidRPr="00F86BD2">
              <w:rPr>
                <w:rFonts w:eastAsia="Calibri" w:cstheme="minorHAnsi"/>
                <w:b/>
              </w:rPr>
              <w:t>20</w:t>
            </w:r>
            <w:r w:rsidR="001D5D04" w:rsidRPr="00F86BD2">
              <w:rPr>
                <w:rFonts w:eastAsia="Calibri" w:cstheme="minorHAnsi"/>
                <w:b/>
              </w:rPr>
              <w:t xml:space="preserve"> </w:t>
            </w:r>
            <w:r w:rsidRPr="00F86BD2">
              <w:rPr>
                <w:rFonts w:eastAsia="Calibri" w:cstheme="minorHAnsi"/>
                <w:b/>
              </w:rPr>
              <w:t xml:space="preserve">03 </w:t>
            </w:r>
            <w:r w:rsidR="001D5D04" w:rsidRPr="00F86BD2">
              <w:rPr>
                <w:rFonts w:eastAsia="Calibri" w:cstheme="minorHAnsi"/>
                <w:b/>
              </w:rPr>
              <w:t>0</w:t>
            </w:r>
            <w:r w:rsidRPr="00F86BD2">
              <w:rPr>
                <w:rFonts w:eastAsia="Calibri" w:cstheme="minorHAnsi"/>
                <w:b/>
              </w:rPr>
              <w:t>7</w:t>
            </w:r>
          </w:p>
          <w:p w14:paraId="35B190A6" w14:textId="3E5DE5C6" w:rsidR="001F1158" w:rsidRPr="00F86BD2" w:rsidRDefault="001F1158" w:rsidP="00F86BD2">
            <w:pPr>
              <w:spacing w:after="0" w:line="312" w:lineRule="auto"/>
              <w:jc w:val="center"/>
              <w:rPr>
                <w:rFonts w:eastAsia="Calibri" w:cstheme="minorHAnsi"/>
                <w:b/>
              </w:rPr>
            </w:pPr>
          </w:p>
        </w:tc>
      </w:tr>
      <w:tr w:rsidR="00D320D1" w:rsidRPr="00F86BD2" w14:paraId="7240554E" w14:textId="77777777" w:rsidTr="00F86BD2">
        <w:trPr>
          <w:trHeight w:val="699"/>
        </w:trPr>
        <w:tc>
          <w:tcPr>
            <w:tcW w:w="46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F3D0BB7" w14:textId="77777777" w:rsidR="001F1158" w:rsidRPr="00F86BD2" w:rsidRDefault="001F1158" w:rsidP="00F86BD2">
            <w:pPr>
              <w:spacing w:after="0" w:line="312" w:lineRule="auto"/>
              <w:jc w:val="center"/>
              <w:rPr>
                <w:rFonts w:eastAsia="Calibri" w:cstheme="minorHAnsi"/>
              </w:rPr>
            </w:pPr>
            <w:r w:rsidRPr="00F86BD2">
              <w:rPr>
                <w:rFonts w:eastAsia="Calibri" w:cstheme="minorHAnsi"/>
              </w:rPr>
              <w:t>1.</w:t>
            </w:r>
          </w:p>
        </w:tc>
        <w:tc>
          <w:tcPr>
            <w:tcW w:w="15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3F739A2" w14:textId="22C67266" w:rsidR="001F1158" w:rsidRPr="00F86BD2" w:rsidRDefault="00BB14E4" w:rsidP="00F86BD2">
            <w:pPr>
              <w:spacing w:after="0" w:line="312" w:lineRule="auto"/>
              <w:jc w:val="center"/>
              <w:rPr>
                <w:rFonts w:eastAsia="Calibri" w:cstheme="minorHAnsi"/>
              </w:rPr>
            </w:pPr>
            <w:r w:rsidRPr="00F86BD2">
              <w:rPr>
                <w:rFonts w:eastAsia="Calibri" w:cstheme="minorHAnsi"/>
              </w:rPr>
              <w:t>Odpady komunalne wielkogabarytowe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A986AA2" w14:textId="77777777" w:rsidR="001D5D04" w:rsidRPr="00F86BD2" w:rsidRDefault="001D5D04" w:rsidP="00F86BD2">
            <w:pPr>
              <w:spacing w:after="0" w:line="312" w:lineRule="auto"/>
              <w:jc w:val="center"/>
              <w:rPr>
                <w:rFonts w:eastAsia="Calibri" w:cstheme="minorHAnsi"/>
              </w:rPr>
            </w:pPr>
          </w:p>
          <w:p w14:paraId="5E6AC0A2" w14:textId="66849D22" w:rsidR="001F1158" w:rsidRPr="00F86BD2" w:rsidRDefault="00BB14E4" w:rsidP="00F86BD2">
            <w:pPr>
              <w:spacing w:after="0" w:line="312" w:lineRule="auto"/>
              <w:jc w:val="center"/>
              <w:rPr>
                <w:rFonts w:eastAsia="Calibri" w:cstheme="minorHAnsi"/>
              </w:rPr>
            </w:pPr>
            <w:r w:rsidRPr="00F86BD2">
              <w:rPr>
                <w:rFonts w:eastAsia="Calibri" w:cstheme="minorHAnsi"/>
              </w:rPr>
              <w:t>20 03 07</w:t>
            </w:r>
          </w:p>
          <w:p w14:paraId="406CFD50" w14:textId="143F7A02" w:rsidR="001F1158" w:rsidRPr="00F86BD2" w:rsidRDefault="001F1158" w:rsidP="00F86BD2">
            <w:pPr>
              <w:spacing w:after="0" w:line="312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03EC692" w14:textId="291398D9" w:rsidR="001F1158" w:rsidRPr="00F86BD2" w:rsidRDefault="001F1158" w:rsidP="00F86BD2">
            <w:pPr>
              <w:spacing w:after="0" w:line="312" w:lineRule="auto"/>
              <w:jc w:val="center"/>
              <w:rPr>
                <w:rFonts w:eastAsia="Calibri" w:cstheme="minorHAnsi"/>
              </w:rPr>
            </w:pPr>
            <w:r w:rsidRPr="00F86BD2">
              <w:rPr>
                <w:rFonts w:eastAsia="Calibri" w:cstheme="minorHAnsi"/>
              </w:rPr>
              <w:t>6</w:t>
            </w:r>
            <w:r w:rsidR="00BB14E4" w:rsidRPr="00F86BD2">
              <w:rPr>
                <w:rFonts w:eastAsia="Calibri" w:cstheme="minorHAnsi"/>
              </w:rPr>
              <w:t>0</w:t>
            </w:r>
            <w:r w:rsidRPr="00F86BD2">
              <w:rPr>
                <w:rFonts w:eastAsia="Calibri" w:cstheme="minorHAnsi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354A714" w14:textId="77777777" w:rsidR="001F1158" w:rsidRPr="00F86BD2" w:rsidRDefault="001F1158" w:rsidP="00F86BD2">
            <w:pPr>
              <w:spacing w:after="0" w:line="312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9A9484" w14:textId="77777777" w:rsidR="001F1158" w:rsidRPr="00F86BD2" w:rsidRDefault="001F1158" w:rsidP="00F86BD2">
            <w:pPr>
              <w:spacing w:after="0" w:line="312" w:lineRule="auto"/>
              <w:jc w:val="center"/>
              <w:rPr>
                <w:rFonts w:eastAsia="Calibri" w:cstheme="minorHAnsi"/>
              </w:rPr>
            </w:pPr>
          </w:p>
        </w:tc>
      </w:tr>
    </w:tbl>
    <w:p w14:paraId="29158ADF" w14:textId="77777777" w:rsidR="008671B6" w:rsidRPr="00F86BD2" w:rsidRDefault="008671B6" w:rsidP="00F86BD2">
      <w:pPr>
        <w:suppressAutoHyphens/>
        <w:spacing w:after="0" w:line="312" w:lineRule="auto"/>
        <w:jc w:val="both"/>
        <w:rPr>
          <w:rFonts w:eastAsia="Calibri" w:cstheme="minorHAnsi"/>
          <w:b/>
        </w:rPr>
      </w:pPr>
    </w:p>
    <w:p w14:paraId="3A7D5877" w14:textId="77777777" w:rsidR="008671B6" w:rsidRPr="00F86BD2" w:rsidRDefault="00BC0070" w:rsidP="00F86BD2">
      <w:pPr>
        <w:pStyle w:val="Akapitzlist"/>
        <w:numPr>
          <w:ilvl w:val="0"/>
          <w:numId w:val="13"/>
        </w:numPr>
        <w:tabs>
          <w:tab w:val="left" w:pos="1211"/>
          <w:tab w:val="left" w:pos="1353"/>
        </w:tabs>
        <w:suppressAutoHyphens/>
        <w:spacing w:after="0" w:line="312" w:lineRule="auto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Oświadczamy, że w cenie naszej oferty zostały uwzględnione wszystkie koszty wykonania zamówienia.</w:t>
      </w:r>
    </w:p>
    <w:p w14:paraId="75B7A3B2" w14:textId="77777777" w:rsidR="00E3051E" w:rsidRPr="00F86BD2" w:rsidRDefault="00E3051E" w:rsidP="00F86BD2">
      <w:pPr>
        <w:pStyle w:val="Akapitzlist"/>
        <w:tabs>
          <w:tab w:val="left" w:pos="1211"/>
          <w:tab w:val="left" w:pos="1353"/>
        </w:tabs>
        <w:suppressAutoHyphens/>
        <w:spacing w:after="0" w:line="312" w:lineRule="auto"/>
        <w:ind w:left="1080"/>
        <w:jc w:val="both"/>
        <w:rPr>
          <w:rFonts w:eastAsia="Calibri" w:cstheme="minorHAnsi"/>
        </w:rPr>
      </w:pPr>
    </w:p>
    <w:p w14:paraId="210FD508" w14:textId="77777777" w:rsidR="006D3D76" w:rsidRPr="00F86BD2" w:rsidRDefault="00BC0070" w:rsidP="00F86BD2">
      <w:pPr>
        <w:numPr>
          <w:ilvl w:val="0"/>
          <w:numId w:val="13"/>
        </w:numPr>
        <w:tabs>
          <w:tab w:val="left" w:pos="360"/>
        </w:tabs>
        <w:suppressAutoHyphens/>
        <w:spacing w:after="0" w:line="312" w:lineRule="auto"/>
        <w:rPr>
          <w:rFonts w:eastAsia="Calibri" w:cstheme="minorHAnsi"/>
        </w:rPr>
      </w:pPr>
      <w:r w:rsidRPr="00F86BD2">
        <w:rPr>
          <w:rFonts w:eastAsia="Calibri" w:cstheme="minorHAnsi"/>
        </w:rPr>
        <w:t xml:space="preserve">Adres Instalacji: </w:t>
      </w:r>
    </w:p>
    <w:p w14:paraId="776C6700" w14:textId="77777777" w:rsidR="006D3D76" w:rsidRPr="00F86BD2" w:rsidRDefault="006D3D76" w:rsidP="00F86BD2">
      <w:pPr>
        <w:pStyle w:val="Akapitzlist"/>
        <w:spacing w:after="0" w:line="312" w:lineRule="auto"/>
        <w:rPr>
          <w:rFonts w:eastAsia="Calibri" w:cstheme="minorHAnsi"/>
        </w:rPr>
      </w:pPr>
    </w:p>
    <w:p w14:paraId="4BD64CE1" w14:textId="77502AA7" w:rsidR="00CA63C5" w:rsidRPr="00F86BD2" w:rsidRDefault="00BC0070" w:rsidP="00CA63C5">
      <w:pPr>
        <w:tabs>
          <w:tab w:val="left" w:pos="360"/>
        </w:tabs>
        <w:suppressAutoHyphens/>
        <w:spacing w:after="0" w:line="312" w:lineRule="auto"/>
        <w:ind w:left="1080"/>
        <w:rPr>
          <w:rFonts w:eastAsia="Calibri" w:cstheme="minorHAnsi"/>
        </w:rPr>
      </w:pPr>
      <w:r w:rsidRPr="00F86BD2">
        <w:rPr>
          <w:rFonts w:eastAsia="Calibri" w:cstheme="minorHAnsi"/>
        </w:rPr>
        <w:t>………………………………………….…………………………………………………………………...</w:t>
      </w:r>
    </w:p>
    <w:p w14:paraId="7EBC80AD" w14:textId="77777777" w:rsidR="008671B6" w:rsidRDefault="00BC0070" w:rsidP="00F86BD2">
      <w:pPr>
        <w:tabs>
          <w:tab w:val="left" w:pos="1211"/>
          <w:tab w:val="left" w:pos="1353"/>
        </w:tabs>
        <w:suppressAutoHyphens/>
        <w:spacing w:after="0" w:line="312" w:lineRule="auto"/>
        <w:jc w:val="center"/>
        <w:rPr>
          <w:rFonts w:eastAsia="Calibri" w:cstheme="minorHAnsi"/>
        </w:rPr>
      </w:pPr>
      <w:r w:rsidRPr="00F86BD2">
        <w:rPr>
          <w:rFonts w:eastAsia="Calibri" w:cstheme="minorHAnsi"/>
        </w:rPr>
        <w:t>(Wykonawca wskazuje adres)</w:t>
      </w:r>
    </w:p>
    <w:p w14:paraId="1365AB07" w14:textId="77777777" w:rsidR="00CA63C5" w:rsidRDefault="00CA63C5" w:rsidP="00CA63C5">
      <w:pPr>
        <w:tabs>
          <w:tab w:val="left" w:pos="1211"/>
          <w:tab w:val="left" w:pos="1353"/>
        </w:tabs>
        <w:suppressAutoHyphens/>
        <w:spacing w:after="0" w:line="312" w:lineRule="auto"/>
        <w:rPr>
          <w:rFonts w:eastAsia="Calibri" w:cstheme="minorHAnsi"/>
        </w:rPr>
      </w:pPr>
    </w:p>
    <w:p w14:paraId="3E5EF5DF" w14:textId="6F9BAB4B" w:rsidR="00CA63C5" w:rsidRDefault="00CA63C5" w:rsidP="00CA63C5">
      <w:pPr>
        <w:tabs>
          <w:tab w:val="left" w:pos="1211"/>
          <w:tab w:val="left" w:pos="1353"/>
        </w:tabs>
        <w:suppressAutoHyphens/>
        <w:spacing w:after="0" w:line="312" w:lineRule="auto"/>
        <w:rPr>
          <w:rFonts w:eastAsia="Calibri" w:cstheme="minorHAnsi"/>
        </w:rPr>
      </w:pPr>
      <w:r>
        <w:rPr>
          <w:rFonts w:eastAsia="Calibri" w:cstheme="minorHAnsi"/>
        </w:rPr>
        <w:t>Koszt eksploatacji wyliczony według poniższego wzoru:………………………………………………</w:t>
      </w:r>
    </w:p>
    <w:p w14:paraId="2364C287" w14:textId="77777777" w:rsidR="00CA63C5" w:rsidRDefault="00CA63C5" w:rsidP="00CA63C5">
      <w:pPr>
        <w:tabs>
          <w:tab w:val="left" w:pos="1211"/>
          <w:tab w:val="left" w:pos="1353"/>
        </w:tabs>
        <w:suppressAutoHyphens/>
        <w:spacing w:after="0" w:line="312" w:lineRule="auto"/>
        <w:rPr>
          <w:rFonts w:eastAsia="Calibri" w:cstheme="minorHAnsi"/>
        </w:rPr>
      </w:pPr>
    </w:p>
    <w:p w14:paraId="71A139C7" w14:textId="77777777" w:rsidR="00CA63C5" w:rsidRDefault="00CA63C5" w:rsidP="00CA63C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Wzór na wyliczenie kosztu eksploatacji związany z dojazdem do miejsca instalacji/stacji przeładunkowej: </w:t>
      </w:r>
    </w:p>
    <w:p w14:paraId="513275E3" w14:textId="2E9AE326" w:rsidR="00CA63C5" w:rsidRDefault="00CA63C5" w:rsidP="00CA63C5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Ko= Kj x (600 Mg/W) x L</w:t>
      </w:r>
    </w:p>
    <w:p w14:paraId="0709045F" w14:textId="77777777" w:rsidR="00CA63C5" w:rsidRDefault="00CA63C5" w:rsidP="00CA63C5">
      <w:pPr>
        <w:pStyle w:val="Default"/>
        <w:jc w:val="center"/>
        <w:rPr>
          <w:sz w:val="23"/>
          <w:szCs w:val="23"/>
        </w:rPr>
      </w:pPr>
    </w:p>
    <w:p w14:paraId="17E16334" w14:textId="77777777" w:rsidR="00CA63C5" w:rsidRDefault="00CA63C5" w:rsidP="00CA63C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gdzie: </w:t>
      </w:r>
    </w:p>
    <w:p w14:paraId="7FF962A3" w14:textId="77777777" w:rsidR="00CA63C5" w:rsidRDefault="00CA63C5" w:rsidP="00CA63C5">
      <w:pPr>
        <w:pStyle w:val="Default"/>
        <w:rPr>
          <w:sz w:val="23"/>
          <w:szCs w:val="23"/>
        </w:rPr>
      </w:pPr>
    </w:p>
    <w:p w14:paraId="3CA77E49" w14:textId="77777777" w:rsidR="00CA63C5" w:rsidRDefault="00CA63C5" w:rsidP="00CA63C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Kj – koszt jednostkowy transportu Zamawiającego tj. 6,14 zł netto/km, </w:t>
      </w:r>
    </w:p>
    <w:p w14:paraId="00A4796F" w14:textId="77777777" w:rsidR="00CA63C5" w:rsidRDefault="00CA63C5" w:rsidP="00CA63C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 – średnia waga odpadów wielkogabarytowych przewożona pojazdem Zamawiającego tj. 8 Mg/kurs </w:t>
      </w:r>
    </w:p>
    <w:p w14:paraId="49EEAC5E" w14:textId="420756D4" w:rsidR="00CA63C5" w:rsidRDefault="00CA63C5" w:rsidP="00CA63C5">
      <w:pPr>
        <w:tabs>
          <w:tab w:val="left" w:pos="1211"/>
          <w:tab w:val="left" w:pos="1353"/>
        </w:tabs>
        <w:suppressAutoHyphens/>
        <w:spacing w:after="0" w:line="312" w:lineRule="auto"/>
        <w:rPr>
          <w:rFonts w:eastAsia="Calibri" w:cstheme="minorHAnsi"/>
        </w:rPr>
      </w:pPr>
      <w:r>
        <w:rPr>
          <w:sz w:val="23"/>
          <w:szCs w:val="23"/>
        </w:rPr>
        <w:t>L – odległość do wskazanej instalacji/stacji przeładunkowej [km]</w:t>
      </w:r>
    </w:p>
    <w:p w14:paraId="20A16615" w14:textId="77777777" w:rsidR="00E3051E" w:rsidRPr="00F86BD2" w:rsidRDefault="00E3051E" w:rsidP="00F86BD2">
      <w:pPr>
        <w:tabs>
          <w:tab w:val="left" w:pos="1211"/>
          <w:tab w:val="left" w:pos="1353"/>
        </w:tabs>
        <w:suppressAutoHyphens/>
        <w:spacing w:after="0" w:line="312" w:lineRule="auto"/>
        <w:jc w:val="both"/>
        <w:rPr>
          <w:rFonts w:eastAsia="Calibri" w:cstheme="minorHAnsi"/>
        </w:rPr>
      </w:pPr>
    </w:p>
    <w:p w14:paraId="6AD60992" w14:textId="77777777" w:rsidR="008671B6" w:rsidRPr="00F86BD2" w:rsidRDefault="00BC0070" w:rsidP="00F86BD2">
      <w:pPr>
        <w:pStyle w:val="Akapitzlist"/>
        <w:numPr>
          <w:ilvl w:val="0"/>
          <w:numId w:val="13"/>
        </w:numPr>
        <w:tabs>
          <w:tab w:val="left" w:pos="1211"/>
          <w:tab w:val="left" w:pos="1353"/>
        </w:tabs>
        <w:suppressAutoHyphens/>
        <w:spacing w:after="0" w:line="312" w:lineRule="auto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Informujemy, iż zgodnie z art.  91 ust. 3a ustawy PZP wybór oferty nie będzie prowadzić do powstania u zamawiającego obowiązku podatkowego (tzw. odwrócony podatek VAT)*.</w:t>
      </w:r>
    </w:p>
    <w:p w14:paraId="303A0CFE" w14:textId="77777777" w:rsidR="005C09A1" w:rsidRPr="00F86BD2" w:rsidRDefault="005C09A1" w:rsidP="00F86BD2">
      <w:pPr>
        <w:pStyle w:val="Akapitzlist"/>
        <w:tabs>
          <w:tab w:val="left" w:pos="1211"/>
          <w:tab w:val="left" w:pos="1353"/>
        </w:tabs>
        <w:suppressAutoHyphens/>
        <w:spacing w:after="0" w:line="312" w:lineRule="auto"/>
        <w:ind w:left="1080"/>
        <w:jc w:val="both"/>
        <w:rPr>
          <w:rFonts w:eastAsia="Calibri" w:cstheme="minorHAnsi"/>
        </w:rPr>
      </w:pPr>
    </w:p>
    <w:p w14:paraId="3E1135EE" w14:textId="77777777" w:rsidR="005C09A1" w:rsidRPr="00F86BD2" w:rsidRDefault="00BC0070" w:rsidP="00F86BD2">
      <w:pPr>
        <w:tabs>
          <w:tab w:val="left" w:pos="1211"/>
          <w:tab w:val="left" w:pos="1353"/>
        </w:tabs>
        <w:suppressAutoHyphens/>
        <w:spacing w:after="0" w:line="312" w:lineRule="auto"/>
        <w:jc w:val="both"/>
        <w:rPr>
          <w:rFonts w:eastAsia="Calibri" w:cstheme="minorHAnsi"/>
          <w:i/>
        </w:rPr>
      </w:pPr>
      <w:r w:rsidRPr="00F86BD2">
        <w:rPr>
          <w:rFonts w:eastAsia="Calibri" w:cstheme="minorHAnsi"/>
          <w:b/>
          <w:i/>
        </w:rPr>
        <w:t>*</w:t>
      </w:r>
      <w:r w:rsidRPr="00F86BD2">
        <w:rPr>
          <w:rFonts w:eastAsia="Calibri" w:cstheme="minorHAnsi"/>
          <w:i/>
        </w:rPr>
        <w:t>w przypadku jeśli obowiązek podatkowy powstaje u zamawiającego wykonawca wskazuje nazwę (rodzaj) towaru lub usługi, których dostawa lub świadczenie będzie prowadzić do jego powstania, oraz wskazuje ich wartość bez kwoty podatku.</w:t>
      </w:r>
    </w:p>
    <w:p w14:paraId="354EB424" w14:textId="77777777" w:rsidR="005C09A1" w:rsidRPr="00F86BD2" w:rsidRDefault="005C09A1" w:rsidP="00F86BD2">
      <w:pPr>
        <w:tabs>
          <w:tab w:val="left" w:pos="1211"/>
          <w:tab w:val="left" w:pos="1353"/>
        </w:tabs>
        <w:suppressAutoHyphens/>
        <w:spacing w:after="0" w:line="312" w:lineRule="auto"/>
        <w:jc w:val="both"/>
        <w:rPr>
          <w:rFonts w:eastAsia="Calibri" w:cstheme="minorHAnsi"/>
          <w:i/>
        </w:rPr>
      </w:pPr>
    </w:p>
    <w:p w14:paraId="2761AA43" w14:textId="77777777" w:rsidR="008671B6" w:rsidRPr="00F86BD2" w:rsidRDefault="00E3051E" w:rsidP="00F86BD2">
      <w:pPr>
        <w:tabs>
          <w:tab w:val="left" w:pos="1211"/>
          <w:tab w:val="left" w:pos="1353"/>
        </w:tabs>
        <w:suppressAutoHyphens/>
        <w:spacing w:after="0" w:line="312" w:lineRule="auto"/>
        <w:jc w:val="both"/>
        <w:rPr>
          <w:rFonts w:eastAsia="Calibri" w:cstheme="minorHAnsi"/>
        </w:rPr>
      </w:pPr>
      <w:r w:rsidRPr="00F86BD2">
        <w:rPr>
          <w:rFonts w:eastAsia="Calibri" w:cstheme="minorHAnsi"/>
          <w:b/>
        </w:rPr>
        <w:t xml:space="preserve">      IX.</w:t>
      </w:r>
      <w:r w:rsidR="00BC0070" w:rsidRPr="00F86BD2">
        <w:rPr>
          <w:rFonts w:eastAsia="Calibri" w:cstheme="minorHAnsi"/>
          <w:b/>
          <w:i/>
        </w:rPr>
        <w:t xml:space="preserve"> </w:t>
      </w:r>
      <w:r w:rsidR="00BC0070" w:rsidRPr="00F86BD2">
        <w:rPr>
          <w:rFonts w:eastAsia="Calibri" w:cstheme="minorHAnsi"/>
        </w:rPr>
        <w:t xml:space="preserve">Oświadczamy, że przedmiot zamówienia wykonamy w terminie określonym </w:t>
      </w:r>
      <w:r w:rsidR="005C09A1" w:rsidRPr="00F86BD2">
        <w:rPr>
          <w:rFonts w:eastAsia="Calibri" w:cstheme="minorHAnsi"/>
        </w:rPr>
        <w:t>w Specyfikacji</w:t>
      </w:r>
      <w:r w:rsidR="00BC0070" w:rsidRPr="00F86BD2">
        <w:rPr>
          <w:rFonts w:eastAsia="Calibri" w:cstheme="minorHAnsi"/>
        </w:rPr>
        <w:t xml:space="preserve"> Warunków Zamówienia.</w:t>
      </w:r>
    </w:p>
    <w:p w14:paraId="68CD965E" w14:textId="77777777" w:rsidR="008671B6" w:rsidRPr="00F86BD2" w:rsidRDefault="00BC0070" w:rsidP="00F86BD2">
      <w:pPr>
        <w:pStyle w:val="Akapitzlist"/>
        <w:numPr>
          <w:ilvl w:val="0"/>
          <w:numId w:val="15"/>
        </w:numPr>
        <w:tabs>
          <w:tab w:val="left" w:pos="426"/>
        </w:tabs>
        <w:suppressAutoHyphens/>
        <w:spacing w:after="0" w:line="312" w:lineRule="auto"/>
        <w:jc w:val="both"/>
        <w:rPr>
          <w:rFonts w:eastAsia="Calibri" w:cstheme="minorHAnsi"/>
          <w:b/>
        </w:rPr>
      </w:pPr>
      <w:r w:rsidRPr="00F86BD2">
        <w:rPr>
          <w:rFonts w:eastAsia="Calibri" w:cstheme="minorHAnsi"/>
        </w:rPr>
        <w:lastRenderedPageBreak/>
        <w:t>Usługę</w:t>
      </w:r>
      <w:r w:rsidRPr="00F86BD2">
        <w:rPr>
          <w:rFonts w:eastAsia="Calibri" w:cstheme="minorHAnsi"/>
          <w:i/>
        </w:rPr>
        <w:t xml:space="preserve"> </w:t>
      </w:r>
      <w:r w:rsidRPr="00F86BD2">
        <w:rPr>
          <w:rFonts w:eastAsia="Calibri" w:cstheme="minorHAnsi"/>
        </w:rPr>
        <w:t>objętą zamówieniem zamierzamy wykonać</w:t>
      </w:r>
      <w:r w:rsidRPr="00F86BD2">
        <w:rPr>
          <w:rFonts w:eastAsia="Calibri" w:cstheme="minorHAnsi"/>
          <w:b/>
        </w:rPr>
        <w:t xml:space="preserve"> samodzielnie* – przy udziale podwykonawców* </w:t>
      </w:r>
      <w:r w:rsidRPr="00F86BD2">
        <w:rPr>
          <w:rFonts w:eastAsia="Calibri" w:cstheme="minorHAnsi"/>
        </w:rPr>
        <w:t>(*niepotrzebne skreślić)</w:t>
      </w:r>
    </w:p>
    <w:p w14:paraId="320E7FAC" w14:textId="77777777" w:rsidR="008671B6" w:rsidRPr="00F86BD2" w:rsidRDefault="00BC0070" w:rsidP="00F86BD2">
      <w:pPr>
        <w:suppressAutoHyphens/>
        <w:spacing w:after="0" w:line="312" w:lineRule="auto"/>
        <w:ind w:left="360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Poniżej wykonawca określa części zamówienia</w:t>
      </w:r>
      <w:r w:rsidR="00F65456" w:rsidRPr="00F86BD2">
        <w:rPr>
          <w:rFonts w:eastAsia="Calibri" w:cstheme="minorHAnsi"/>
        </w:rPr>
        <w:t>,</w:t>
      </w:r>
      <w:r w:rsidRPr="00F86BD2">
        <w:rPr>
          <w:rFonts w:eastAsia="Calibri" w:cstheme="minorHAnsi"/>
        </w:rPr>
        <w:t xml:space="preserve"> które zamierza powierzyć podwykonawcom wraz z podaniem informacji o tych podmiotach (dane podmiotów, adresy pocztowe, adresy e-mailowe, telefon, osoby uprawnione do reprezentacji)</w:t>
      </w:r>
    </w:p>
    <w:p w14:paraId="7144B60F" w14:textId="77777777" w:rsidR="008671B6" w:rsidRPr="00F86BD2" w:rsidRDefault="00BC0070" w:rsidP="00F86BD2">
      <w:pPr>
        <w:spacing w:after="0" w:line="312" w:lineRule="auto"/>
        <w:ind w:left="360" w:right="108"/>
        <w:rPr>
          <w:rFonts w:eastAsia="Calibri" w:cstheme="minorHAnsi"/>
        </w:rPr>
      </w:pPr>
      <w:r w:rsidRPr="00F86BD2">
        <w:rPr>
          <w:rFonts w:eastAsia="Calibri" w:cstheme="minorHAnsi"/>
        </w:rPr>
        <w:t>………………………………………………………………………………………………………………………………………</w:t>
      </w:r>
    </w:p>
    <w:p w14:paraId="74094FB6" w14:textId="77777777" w:rsidR="008671B6" w:rsidRPr="00F86BD2" w:rsidRDefault="00BC0070" w:rsidP="00F86BD2">
      <w:pPr>
        <w:spacing w:after="0" w:line="312" w:lineRule="auto"/>
        <w:ind w:left="360" w:right="108"/>
        <w:rPr>
          <w:rFonts w:eastAsia="Calibri" w:cstheme="minorHAnsi"/>
        </w:rPr>
      </w:pPr>
      <w:r w:rsidRPr="00F86BD2">
        <w:rPr>
          <w:rFonts w:eastAsia="Calibri" w:cstheme="minorHAnsi"/>
        </w:rPr>
        <w:t>………………………………………………………………………………………………………………………………………</w:t>
      </w:r>
    </w:p>
    <w:p w14:paraId="2443F979" w14:textId="77777777" w:rsidR="008671B6" w:rsidRPr="00F86BD2" w:rsidRDefault="00BC0070" w:rsidP="00F86BD2">
      <w:pPr>
        <w:pStyle w:val="Akapitzlist"/>
        <w:numPr>
          <w:ilvl w:val="0"/>
          <w:numId w:val="15"/>
        </w:numPr>
        <w:tabs>
          <w:tab w:val="left" w:pos="426"/>
        </w:tabs>
        <w:suppressAutoHyphens/>
        <w:spacing w:after="0" w:line="312" w:lineRule="auto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W przypadku realizacji zamówienia przy udziale podwykonawców informujemy, że odpowiadamy za ich pracę jak za swoją własną.</w:t>
      </w:r>
    </w:p>
    <w:p w14:paraId="5EC65047" w14:textId="18709DEA" w:rsidR="008671B6" w:rsidRPr="00F86BD2" w:rsidRDefault="00BC0070" w:rsidP="00F86BD2">
      <w:pPr>
        <w:numPr>
          <w:ilvl w:val="0"/>
          <w:numId w:val="15"/>
        </w:numPr>
        <w:tabs>
          <w:tab w:val="left" w:pos="924"/>
          <w:tab w:val="left" w:pos="1208"/>
        </w:tabs>
        <w:suppressAutoHyphens/>
        <w:spacing w:after="0" w:line="312" w:lineRule="auto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 xml:space="preserve">Oświadczamy, że uważamy się za związanych niniejszą ofertą na </w:t>
      </w:r>
      <w:bookmarkStart w:id="1" w:name="_GoBack"/>
      <w:bookmarkEnd w:id="1"/>
      <w:r w:rsidRPr="00F86BD2">
        <w:rPr>
          <w:rFonts w:eastAsia="Calibri" w:cstheme="minorHAnsi"/>
        </w:rPr>
        <w:t xml:space="preserve">czas wskazany w Specyfikacji Warunków Zamówienia, czyli </w:t>
      </w:r>
      <w:r w:rsidR="00090AB0" w:rsidRPr="00F86BD2">
        <w:rPr>
          <w:rFonts w:eastAsia="Calibri" w:cstheme="minorHAnsi"/>
        </w:rPr>
        <w:t xml:space="preserve">do dnia </w:t>
      </w:r>
      <w:r w:rsidR="00CA63C5" w:rsidRPr="00CA63C5">
        <w:rPr>
          <w:rFonts w:eastAsia="Calibri" w:cstheme="minorHAnsi"/>
          <w:b/>
        </w:rPr>
        <w:t>10</w:t>
      </w:r>
      <w:r w:rsidR="006F0BC9" w:rsidRPr="00CA63C5">
        <w:rPr>
          <w:rFonts w:eastAsia="Calibri" w:cstheme="minorHAnsi"/>
          <w:b/>
        </w:rPr>
        <w:t>.0</w:t>
      </w:r>
      <w:r w:rsidR="00CA63C5" w:rsidRPr="00CA63C5">
        <w:rPr>
          <w:rFonts w:eastAsia="Calibri" w:cstheme="minorHAnsi"/>
          <w:b/>
        </w:rPr>
        <w:t>7</w:t>
      </w:r>
      <w:r w:rsidR="006F0BC9" w:rsidRPr="00CA63C5">
        <w:rPr>
          <w:rFonts w:eastAsia="Calibri" w:cstheme="minorHAnsi"/>
          <w:b/>
        </w:rPr>
        <w:t>.2024</w:t>
      </w:r>
      <w:r w:rsidR="006F0BC9" w:rsidRPr="00CA63C5">
        <w:rPr>
          <w:rFonts w:eastAsia="Calibri" w:cstheme="minorHAnsi"/>
        </w:rPr>
        <w:t xml:space="preserve"> </w:t>
      </w:r>
      <w:r w:rsidR="006F0BC9" w:rsidRPr="00F86BD2">
        <w:rPr>
          <w:rFonts w:eastAsia="Calibri" w:cstheme="minorHAnsi"/>
        </w:rPr>
        <w:t>r.</w:t>
      </w:r>
    </w:p>
    <w:p w14:paraId="79028BE8" w14:textId="77777777" w:rsidR="008671B6" w:rsidRPr="00F86BD2" w:rsidRDefault="00BC0070" w:rsidP="00F86BD2">
      <w:pPr>
        <w:numPr>
          <w:ilvl w:val="0"/>
          <w:numId w:val="15"/>
        </w:numPr>
        <w:tabs>
          <w:tab w:val="left" w:pos="927"/>
          <w:tab w:val="left" w:pos="1211"/>
        </w:tabs>
        <w:suppressAutoHyphens/>
        <w:spacing w:after="0" w:line="312" w:lineRule="auto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Oświadczamy, iż  niniejsza oferta oraz wszelkie załączniki do niej są jawne i nie</w:t>
      </w:r>
      <w:r w:rsidRPr="00F86BD2">
        <w:rPr>
          <w:rFonts w:eastAsia="Calibri" w:cstheme="minorHAnsi"/>
          <w:i/>
        </w:rPr>
        <w:t xml:space="preserve"> </w:t>
      </w:r>
      <w:r w:rsidRPr="00F86BD2">
        <w:rPr>
          <w:rFonts w:eastAsia="Calibri" w:cstheme="minorHAnsi"/>
        </w:rPr>
        <w:t>zawierają informacji stanowiących tajemnicę przedsiębiorstwa w rozumieniu przepisów o zwalczaniu nieuczciwej konkurencji.</w:t>
      </w:r>
    </w:p>
    <w:p w14:paraId="71BE347F" w14:textId="77777777" w:rsidR="008671B6" w:rsidRPr="00F86BD2" w:rsidRDefault="00BC0070" w:rsidP="00F86BD2">
      <w:pPr>
        <w:numPr>
          <w:ilvl w:val="0"/>
          <w:numId w:val="15"/>
        </w:numPr>
        <w:tabs>
          <w:tab w:val="left" w:pos="924"/>
          <w:tab w:val="left" w:pos="1208"/>
        </w:tabs>
        <w:suppressAutoHyphens/>
        <w:spacing w:after="0" w:line="312" w:lineRule="auto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Oświadczamy, że zapoznaliśmy się ze Specyfikacją Warunków Zamówienia, nie wnosimy do niej zastrzeżeń, uznajemy się za związanych określonymi w niej postanowieniami.</w:t>
      </w:r>
    </w:p>
    <w:p w14:paraId="28F0D7A9" w14:textId="77777777" w:rsidR="008671B6" w:rsidRPr="00F86BD2" w:rsidRDefault="00BC0070" w:rsidP="00F86BD2">
      <w:pPr>
        <w:numPr>
          <w:ilvl w:val="0"/>
          <w:numId w:val="15"/>
        </w:numPr>
        <w:tabs>
          <w:tab w:val="left" w:pos="924"/>
          <w:tab w:val="left" w:pos="1208"/>
        </w:tabs>
        <w:suppressAutoHyphens/>
        <w:spacing w:after="0" w:line="312" w:lineRule="auto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Oświadczamy, że zawarty w Specyfikacji Warunków Zamówienia wzór umowy został przez nas zaakceptowany i zobowiązujemy się, w przypadku przyznania nam zamówienia, do zawarcia umowy na wyżej wymienionych warunkach, w miejscu i terminie wyznaczonym przez zamawiającego.</w:t>
      </w:r>
    </w:p>
    <w:p w14:paraId="3A8E3B0C" w14:textId="77777777" w:rsidR="008671B6" w:rsidRPr="00F86BD2" w:rsidRDefault="00BC0070" w:rsidP="00F86BD2">
      <w:pPr>
        <w:numPr>
          <w:ilvl w:val="0"/>
          <w:numId w:val="15"/>
        </w:numPr>
        <w:tabs>
          <w:tab w:val="left" w:pos="924"/>
          <w:tab w:val="left" w:pos="1208"/>
        </w:tabs>
        <w:suppressAutoHyphens/>
        <w:spacing w:after="0" w:line="312" w:lineRule="auto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 xml:space="preserve">Akceptujemy warunki płatności określone przez Zamawiającego w Specyfikacji </w:t>
      </w:r>
      <w:r w:rsidR="00E3051E" w:rsidRPr="00F86BD2">
        <w:rPr>
          <w:rFonts w:eastAsia="Calibri" w:cstheme="minorHAnsi"/>
        </w:rPr>
        <w:t>W</w:t>
      </w:r>
      <w:r w:rsidRPr="00F86BD2">
        <w:rPr>
          <w:rFonts w:eastAsia="Calibri" w:cstheme="minorHAnsi"/>
        </w:rPr>
        <w:t xml:space="preserve">arunków Zamówienia. </w:t>
      </w:r>
    </w:p>
    <w:p w14:paraId="5C03DEAA" w14:textId="77777777" w:rsidR="00090AB0" w:rsidRPr="00F86BD2" w:rsidRDefault="00090AB0" w:rsidP="00F86BD2">
      <w:pPr>
        <w:numPr>
          <w:ilvl w:val="0"/>
          <w:numId w:val="15"/>
        </w:numPr>
        <w:tabs>
          <w:tab w:val="left" w:pos="927"/>
          <w:tab w:val="left" w:pos="1211"/>
        </w:tabs>
        <w:suppressAutoHyphens/>
        <w:spacing w:after="0" w:line="312" w:lineRule="auto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Wadium w kwocie:_____ PLN zostało wniesione w dniu _______ w formie______ Wadium wniesione w pieniądzu prosimy zwrócić na rachunek bankowy______</w:t>
      </w:r>
    </w:p>
    <w:p w14:paraId="689E22B8" w14:textId="77777777" w:rsidR="00090AB0" w:rsidRPr="00F86BD2" w:rsidRDefault="00090AB0" w:rsidP="00F86BD2">
      <w:pPr>
        <w:numPr>
          <w:ilvl w:val="0"/>
          <w:numId w:val="15"/>
        </w:numPr>
        <w:tabs>
          <w:tab w:val="left" w:pos="927"/>
          <w:tab w:val="left" w:pos="1211"/>
        </w:tabs>
        <w:suppressAutoHyphens/>
        <w:spacing w:after="0" w:line="312" w:lineRule="auto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W przypadku wniesienia wadium w innej formie niż pieniężna,  oświadczenie o zwolnieniu wadium należy przesłać na adres gwaranta lub poręczyciela (proszę podać dane adresowe):_____</w:t>
      </w:r>
    </w:p>
    <w:p w14:paraId="7D7C0E3A" w14:textId="48122AEC" w:rsidR="008671B6" w:rsidRPr="00F86BD2" w:rsidRDefault="00BC0070" w:rsidP="00F86BD2">
      <w:pPr>
        <w:numPr>
          <w:ilvl w:val="0"/>
          <w:numId w:val="15"/>
        </w:numPr>
        <w:tabs>
          <w:tab w:val="left" w:pos="927"/>
          <w:tab w:val="left" w:pos="1211"/>
        </w:tabs>
        <w:suppressAutoHyphens/>
        <w:spacing w:after="0" w:line="312" w:lineRule="auto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Wszelką korespondencję w sprawie niniejszego postępowania należy kierować na poniższy adres:</w:t>
      </w:r>
    </w:p>
    <w:p w14:paraId="1B3AC33B" w14:textId="1ED087DB" w:rsidR="00E3051E" w:rsidRPr="00F86BD2" w:rsidRDefault="00BC0070" w:rsidP="00F86BD2">
      <w:pPr>
        <w:tabs>
          <w:tab w:val="right" w:pos="9072"/>
        </w:tabs>
        <w:spacing w:after="0" w:line="312" w:lineRule="auto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...............................................................................................................................</w:t>
      </w:r>
      <w:r w:rsidR="001D5D04" w:rsidRPr="00F86BD2">
        <w:rPr>
          <w:rFonts w:eastAsia="Calibri" w:cstheme="minorHAnsi"/>
        </w:rPr>
        <w:t>...............</w:t>
      </w:r>
      <w:r w:rsidRPr="00F86BD2">
        <w:rPr>
          <w:rFonts w:eastAsia="Calibri" w:cstheme="minorHAnsi"/>
        </w:rPr>
        <w:t>.......</w:t>
      </w:r>
    </w:p>
    <w:p w14:paraId="38606129" w14:textId="77777777" w:rsidR="00E3051E" w:rsidRPr="00F86BD2" w:rsidRDefault="00E3051E" w:rsidP="00F86BD2">
      <w:pPr>
        <w:tabs>
          <w:tab w:val="right" w:pos="9072"/>
        </w:tabs>
        <w:spacing w:after="0" w:line="312" w:lineRule="auto"/>
        <w:jc w:val="both"/>
        <w:rPr>
          <w:rFonts w:eastAsia="Calibri" w:cstheme="minorHAnsi"/>
        </w:rPr>
      </w:pPr>
    </w:p>
    <w:p w14:paraId="647C3A9C" w14:textId="77777777" w:rsidR="008671B6" w:rsidRPr="00F86BD2" w:rsidRDefault="00BC0070" w:rsidP="00F86BD2">
      <w:pPr>
        <w:pStyle w:val="Akapitzlist"/>
        <w:numPr>
          <w:ilvl w:val="0"/>
          <w:numId w:val="15"/>
        </w:numPr>
        <w:tabs>
          <w:tab w:val="right" w:pos="9072"/>
        </w:tabs>
        <w:spacing w:after="0" w:line="312" w:lineRule="auto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Oświadczamy, że Wykonawca którego reprezentujemy jest:</w:t>
      </w:r>
    </w:p>
    <w:p w14:paraId="0CE14EE9" w14:textId="77777777" w:rsidR="00E3051E" w:rsidRPr="00F86BD2" w:rsidRDefault="00E3051E" w:rsidP="00F86BD2">
      <w:pPr>
        <w:tabs>
          <w:tab w:val="right" w:pos="9072"/>
        </w:tabs>
        <w:spacing w:after="0" w:line="312" w:lineRule="auto"/>
        <w:jc w:val="both"/>
        <w:rPr>
          <w:rFonts w:eastAsia="Tahoma" w:cstheme="minorHAnsi"/>
        </w:rPr>
      </w:pPr>
    </w:p>
    <w:p w14:paraId="3A9D0B20" w14:textId="77777777" w:rsidR="00E3051E" w:rsidRPr="00F86BD2" w:rsidRDefault="00BC0070" w:rsidP="00F86BD2">
      <w:pPr>
        <w:pStyle w:val="Akapitzlist"/>
        <w:numPr>
          <w:ilvl w:val="0"/>
          <w:numId w:val="16"/>
        </w:numPr>
        <w:tabs>
          <w:tab w:val="right" w:pos="9072"/>
        </w:tabs>
        <w:spacing w:after="0" w:line="312" w:lineRule="auto"/>
        <w:jc w:val="both"/>
        <w:rPr>
          <w:rFonts w:eastAsia="Tahoma" w:cstheme="minorHAnsi"/>
        </w:rPr>
      </w:pPr>
      <w:r w:rsidRPr="00F86BD2">
        <w:rPr>
          <w:rFonts w:eastAsia="Calibri" w:cstheme="minorHAnsi"/>
        </w:rPr>
        <w:t>Mikroprzedsiębiorstwem (przedsiębiorstwo, które zatrudnia mniej niż 10 osób i którego roczny obrót lub roczna suma bilansowa nie przekracza 2 milionów EUR)</w:t>
      </w:r>
    </w:p>
    <w:p w14:paraId="35C0933B" w14:textId="77777777" w:rsidR="00E3051E" w:rsidRPr="00F86BD2" w:rsidRDefault="00BC0070" w:rsidP="00F86BD2">
      <w:pPr>
        <w:pStyle w:val="Akapitzlist"/>
        <w:numPr>
          <w:ilvl w:val="0"/>
          <w:numId w:val="16"/>
        </w:numPr>
        <w:tabs>
          <w:tab w:val="right" w:pos="9072"/>
        </w:tabs>
        <w:spacing w:after="0" w:line="312" w:lineRule="auto"/>
        <w:jc w:val="both"/>
        <w:rPr>
          <w:rFonts w:eastAsia="Tahoma" w:cstheme="minorHAnsi"/>
        </w:rPr>
      </w:pPr>
      <w:r w:rsidRPr="00F86BD2">
        <w:rPr>
          <w:rFonts w:eastAsia="Tahoma" w:cstheme="minorHAnsi"/>
        </w:rPr>
        <w:t>małym przedsiębiorcą (małe przedsiębiorstwo definiuje się jako przedsiębiorstwo, które zatrudnia mniej niż 50 pracowników i którego roczny obrót lub roczna suma bilansowa nie przekracza 10 milionów EUR)</w:t>
      </w:r>
    </w:p>
    <w:p w14:paraId="37DD18A6" w14:textId="77777777" w:rsidR="00E3051E" w:rsidRPr="00F86BD2" w:rsidRDefault="00BC0070" w:rsidP="00F86BD2">
      <w:pPr>
        <w:pStyle w:val="Akapitzlist"/>
        <w:numPr>
          <w:ilvl w:val="0"/>
          <w:numId w:val="16"/>
        </w:numPr>
        <w:tabs>
          <w:tab w:val="right" w:pos="9072"/>
        </w:tabs>
        <w:spacing w:after="0" w:line="312" w:lineRule="auto"/>
        <w:jc w:val="both"/>
        <w:rPr>
          <w:rFonts w:eastAsia="Tahoma" w:cstheme="minorHAnsi"/>
        </w:rPr>
      </w:pPr>
      <w:r w:rsidRPr="00F86BD2">
        <w:rPr>
          <w:rFonts w:eastAsia="Tahoma" w:cstheme="minorHAnsi"/>
        </w:rPr>
        <w:lastRenderedPageBreak/>
        <w:t xml:space="preserve">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38076675" w14:textId="77777777" w:rsidR="008671B6" w:rsidRPr="00F86BD2" w:rsidRDefault="00BC0070" w:rsidP="00F86BD2">
      <w:pPr>
        <w:pStyle w:val="Akapitzlist"/>
        <w:numPr>
          <w:ilvl w:val="0"/>
          <w:numId w:val="16"/>
        </w:numPr>
        <w:tabs>
          <w:tab w:val="right" w:pos="9072"/>
        </w:tabs>
        <w:spacing w:after="0" w:line="312" w:lineRule="auto"/>
        <w:jc w:val="both"/>
        <w:rPr>
          <w:rFonts w:eastAsia="Tahoma" w:cstheme="minorHAnsi"/>
        </w:rPr>
      </w:pPr>
      <w:r w:rsidRPr="00F86BD2">
        <w:rPr>
          <w:rFonts w:eastAsia="Tahoma" w:cstheme="minorHAnsi"/>
        </w:rPr>
        <w:t>dużym przedsiębiorstwem</w:t>
      </w:r>
    </w:p>
    <w:p w14:paraId="0EF25B4B" w14:textId="77777777" w:rsidR="00E3051E" w:rsidRPr="00F86BD2" w:rsidRDefault="00E3051E" w:rsidP="00F86BD2">
      <w:pPr>
        <w:spacing w:after="0" w:line="312" w:lineRule="auto"/>
        <w:jc w:val="both"/>
        <w:rPr>
          <w:rFonts w:eastAsia="Calibri" w:cstheme="minorHAnsi"/>
          <w:i/>
        </w:rPr>
      </w:pPr>
    </w:p>
    <w:p w14:paraId="02A4F5FC" w14:textId="77777777" w:rsidR="008671B6" w:rsidRPr="00F86BD2" w:rsidRDefault="00BC0070" w:rsidP="00F86BD2">
      <w:pPr>
        <w:spacing w:after="0" w:line="312" w:lineRule="auto"/>
        <w:jc w:val="both"/>
        <w:rPr>
          <w:rFonts w:eastAsia="Calibri" w:cstheme="minorHAnsi"/>
          <w:i/>
        </w:rPr>
      </w:pPr>
      <w:r w:rsidRPr="00F86BD2">
        <w:rPr>
          <w:rFonts w:eastAsia="Calibri" w:cstheme="minorHAnsi"/>
          <w:i/>
        </w:rPr>
        <w:t>Wyjaśnienie:</w:t>
      </w:r>
    </w:p>
    <w:p w14:paraId="0D7D7EB2" w14:textId="77777777" w:rsidR="008671B6" w:rsidRPr="00F86BD2" w:rsidRDefault="00BC0070" w:rsidP="00F86BD2">
      <w:pPr>
        <w:spacing w:after="0" w:line="312" w:lineRule="auto"/>
        <w:jc w:val="both"/>
        <w:rPr>
          <w:rFonts w:eastAsia="Calibri" w:cstheme="minorHAnsi"/>
          <w:i/>
        </w:rPr>
      </w:pPr>
      <w:r w:rsidRPr="00F86BD2">
        <w:rPr>
          <w:rFonts w:eastAsia="Calibri" w:cstheme="minorHAnsi"/>
          <w:i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22722459" w14:textId="77777777" w:rsidR="008671B6" w:rsidRPr="00F86BD2" w:rsidRDefault="00BC0070" w:rsidP="00F86BD2">
      <w:pPr>
        <w:spacing w:after="0" w:line="312" w:lineRule="auto"/>
        <w:jc w:val="both"/>
        <w:rPr>
          <w:rFonts w:eastAsia="Calibri" w:cstheme="minorHAnsi"/>
          <w:i/>
          <w:u w:val="single"/>
        </w:rPr>
      </w:pPr>
      <w:r w:rsidRPr="00F86BD2">
        <w:rPr>
          <w:rFonts w:eastAsia="Calibri" w:cstheme="minorHAnsi"/>
          <w:i/>
        </w:rPr>
        <w:t>Źródło:</w:t>
      </w:r>
      <w:r w:rsidRPr="00F86BD2">
        <w:rPr>
          <w:rFonts w:eastAsia="Calibri" w:cstheme="minorHAnsi"/>
          <w:i/>
          <w:u w:val="single"/>
        </w:rPr>
        <w:t>https://www.uzp.gov.pl/_data/assets/pdf_file/0015/32415/Jednolity-Europejski-Dokument-Zamowienia-instrukcja.pdf</w:t>
      </w:r>
    </w:p>
    <w:p w14:paraId="0FE91EDC" w14:textId="77777777" w:rsidR="008671B6" w:rsidRPr="00F86BD2" w:rsidRDefault="008671B6" w:rsidP="00F86BD2">
      <w:pPr>
        <w:spacing w:after="0" w:line="312" w:lineRule="auto"/>
        <w:jc w:val="both"/>
        <w:rPr>
          <w:rFonts w:eastAsia="Calibri" w:cstheme="minorHAnsi"/>
          <w:i/>
          <w:u w:val="single"/>
        </w:rPr>
      </w:pPr>
    </w:p>
    <w:p w14:paraId="7D519E0F" w14:textId="77777777" w:rsidR="008671B6" w:rsidRPr="00F86BD2" w:rsidRDefault="00E3051E" w:rsidP="00F86BD2">
      <w:pPr>
        <w:spacing w:after="0" w:line="312" w:lineRule="auto"/>
        <w:rPr>
          <w:rFonts w:eastAsia="Calibri" w:cstheme="minorHAnsi"/>
        </w:rPr>
      </w:pPr>
      <w:r w:rsidRPr="00F86BD2">
        <w:rPr>
          <w:rFonts w:eastAsia="Calibri" w:cstheme="minorHAnsi"/>
          <w:b/>
        </w:rPr>
        <w:t xml:space="preserve">XVIII. </w:t>
      </w:r>
      <w:r w:rsidR="00BC0070" w:rsidRPr="00F86BD2">
        <w:rPr>
          <w:rFonts w:eastAsia="Calibri" w:cstheme="minorHAnsi"/>
        </w:rPr>
        <w:t>Oświadczenie w zakresie wypełnienia obowiązków informacyjnych przewidzianych    w art. 13 lub art. 14 RODO:</w:t>
      </w:r>
    </w:p>
    <w:p w14:paraId="40F89AD3" w14:textId="77777777" w:rsidR="001D5D04" w:rsidRPr="00F86BD2" w:rsidRDefault="001D5D04" w:rsidP="00F86BD2">
      <w:pPr>
        <w:spacing w:after="0" w:line="312" w:lineRule="auto"/>
        <w:rPr>
          <w:rFonts w:eastAsia="Calibri" w:cstheme="minorHAnsi"/>
        </w:rPr>
      </w:pPr>
    </w:p>
    <w:p w14:paraId="3F2991DF" w14:textId="77777777" w:rsidR="008671B6" w:rsidRPr="00F86BD2" w:rsidRDefault="00BC0070" w:rsidP="00F86BD2">
      <w:pPr>
        <w:spacing w:after="0" w:line="312" w:lineRule="auto"/>
        <w:jc w:val="both"/>
        <w:rPr>
          <w:rFonts w:eastAsia="Calibri" w:cstheme="minorHAnsi"/>
          <w:color w:val="000000"/>
        </w:rPr>
      </w:pPr>
      <w:r w:rsidRPr="00F86BD2">
        <w:rPr>
          <w:rFonts w:eastAsia="Calibri" w:cstheme="minorHAnsi"/>
          <w:color w:val="000000"/>
        </w:rPr>
        <w:t>Oświadczam, że wypełniłem obowiązki informacyjne przewidziane w art. 13 lub art. 14 RODO</w:t>
      </w:r>
      <w:r w:rsidRPr="00F86BD2">
        <w:rPr>
          <w:rFonts w:eastAsia="Calibri" w:cstheme="minorHAnsi"/>
          <w:color w:val="000000"/>
          <w:vertAlign w:val="superscript"/>
        </w:rPr>
        <w:t>1)</w:t>
      </w:r>
      <w:r w:rsidRPr="00F86BD2">
        <w:rPr>
          <w:rFonts w:eastAsia="Calibri" w:cstheme="minorHAnsi"/>
          <w:color w:val="000000"/>
        </w:rPr>
        <w:t xml:space="preserve"> wobec osób fizycznych, </w:t>
      </w:r>
      <w:r w:rsidRPr="00F86BD2">
        <w:rPr>
          <w:rFonts w:eastAsia="Calibri" w:cstheme="minorHAnsi"/>
        </w:rPr>
        <w:t>od których dane osobowe bezpośrednio lub pośrednio pozyskałem</w:t>
      </w:r>
      <w:r w:rsidRPr="00F86BD2">
        <w:rPr>
          <w:rFonts w:eastAsia="Calibri" w:cstheme="minorHAnsi"/>
          <w:color w:val="000000"/>
        </w:rPr>
        <w:t xml:space="preserve"> w celu ubiegania się o udzielenie zamówienia publicznego w niniejszym postępowaniu</w:t>
      </w:r>
      <w:r w:rsidRPr="00F86BD2">
        <w:rPr>
          <w:rFonts w:eastAsia="Calibri" w:cstheme="minorHAnsi"/>
        </w:rPr>
        <w:t>.*</w:t>
      </w:r>
    </w:p>
    <w:p w14:paraId="38CDEB8F" w14:textId="77777777" w:rsidR="008671B6" w:rsidRPr="00F86BD2" w:rsidRDefault="00BC0070" w:rsidP="00F86BD2">
      <w:pPr>
        <w:spacing w:after="0" w:line="312" w:lineRule="auto"/>
        <w:jc w:val="both"/>
        <w:rPr>
          <w:rFonts w:eastAsia="Calibri" w:cstheme="minorHAnsi"/>
          <w:i/>
        </w:rPr>
      </w:pPr>
      <w:r w:rsidRPr="00F86BD2">
        <w:rPr>
          <w:rFonts w:eastAsia="Calibri" w:cstheme="minorHAnsi"/>
          <w:i/>
          <w:vertAlign w:val="superscript"/>
        </w:rPr>
        <w:t xml:space="preserve">1) </w:t>
      </w:r>
      <w:r w:rsidRPr="00F86BD2">
        <w:rPr>
          <w:rFonts w:eastAsia="Calibri" w:cstheme="minorHAnsi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ED294BB" w14:textId="77777777" w:rsidR="008671B6" w:rsidRPr="00F86BD2" w:rsidRDefault="00BC0070" w:rsidP="00F86BD2">
      <w:pPr>
        <w:spacing w:after="0" w:line="312" w:lineRule="auto"/>
        <w:jc w:val="both"/>
        <w:rPr>
          <w:rFonts w:eastAsia="Calibri" w:cstheme="minorHAnsi"/>
          <w:i/>
        </w:rPr>
      </w:pPr>
      <w:r w:rsidRPr="00F86BD2">
        <w:rPr>
          <w:rFonts w:eastAsia="Calibri" w:cstheme="minorHAnsi"/>
          <w:i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A0A438" w14:textId="77777777" w:rsidR="00E3051E" w:rsidRPr="00F86BD2" w:rsidRDefault="00E3051E" w:rsidP="00F86BD2">
      <w:pPr>
        <w:spacing w:after="0" w:line="312" w:lineRule="auto"/>
        <w:jc w:val="both"/>
        <w:rPr>
          <w:rFonts w:eastAsia="Calibri" w:cstheme="minorHAnsi"/>
          <w:i/>
        </w:rPr>
      </w:pPr>
    </w:p>
    <w:p w14:paraId="50C8F3D3" w14:textId="77777777" w:rsidR="008671B6" w:rsidRPr="00F86BD2" w:rsidRDefault="00BC0070" w:rsidP="00F86BD2">
      <w:pPr>
        <w:pStyle w:val="Akapitzlist"/>
        <w:numPr>
          <w:ilvl w:val="0"/>
          <w:numId w:val="15"/>
        </w:numPr>
        <w:tabs>
          <w:tab w:val="left" w:pos="927"/>
          <w:tab w:val="left" w:pos="1211"/>
        </w:tabs>
        <w:suppressAutoHyphens/>
        <w:spacing w:after="0" w:line="312" w:lineRule="auto"/>
        <w:rPr>
          <w:rFonts w:eastAsia="Calibri" w:cstheme="minorHAnsi"/>
        </w:rPr>
      </w:pPr>
      <w:r w:rsidRPr="00F86BD2">
        <w:rPr>
          <w:rFonts w:eastAsia="Calibri" w:cstheme="minorHAnsi"/>
        </w:rPr>
        <w:t>Załącznikami do niniejszej oferty są:</w:t>
      </w:r>
    </w:p>
    <w:p w14:paraId="483ECCAE" w14:textId="77777777" w:rsidR="008671B6" w:rsidRPr="00F86BD2" w:rsidRDefault="00BC0070" w:rsidP="00F86BD2">
      <w:pPr>
        <w:numPr>
          <w:ilvl w:val="0"/>
          <w:numId w:val="12"/>
        </w:numPr>
        <w:tabs>
          <w:tab w:val="left" w:pos="1211"/>
          <w:tab w:val="left" w:pos="1495"/>
        </w:tabs>
        <w:suppressAutoHyphens/>
        <w:spacing w:after="0" w:line="312" w:lineRule="auto"/>
        <w:ind w:left="644" w:hanging="360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...........................................................................................................................................</w:t>
      </w:r>
    </w:p>
    <w:p w14:paraId="2C3EFFAF" w14:textId="77777777" w:rsidR="008671B6" w:rsidRPr="00F86BD2" w:rsidRDefault="00BC0070" w:rsidP="00F86BD2">
      <w:pPr>
        <w:numPr>
          <w:ilvl w:val="0"/>
          <w:numId w:val="12"/>
        </w:numPr>
        <w:tabs>
          <w:tab w:val="left" w:pos="1211"/>
          <w:tab w:val="left" w:pos="1495"/>
        </w:tabs>
        <w:suppressAutoHyphens/>
        <w:spacing w:after="0" w:line="312" w:lineRule="auto"/>
        <w:ind w:left="644" w:hanging="360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...........................................................................................................................................</w:t>
      </w:r>
    </w:p>
    <w:p w14:paraId="07E3B990" w14:textId="77777777" w:rsidR="008671B6" w:rsidRPr="00F86BD2" w:rsidRDefault="00BC0070" w:rsidP="00F86BD2">
      <w:pPr>
        <w:numPr>
          <w:ilvl w:val="0"/>
          <w:numId w:val="12"/>
        </w:numPr>
        <w:tabs>
          <w:tab w:val="left" w:pos="1211"/>
          <w:tab w:val="left" w:pos="1495"/>
        </w:tabs>
        <w:suppressAutoHyphens/>
        <w:spacing w:after="0" w:line="312" w:lineRule="auto"/>
        <w:ind w:left="644" w:hanging="360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...........................................................................................................................................</w:t>
      </w:r>
    </w:p>
    <w:p w14:paraId="46528CBF" w14:textId="77777777" w:rsidR="008671B6" w:rsidRPr="00F86BD2" w:rsidRDefault="00BC0070" w:rsidP="00F86BD2">
      <w:pPr>
        <w:numPr>
          <w:ilvl w:val="0"/>
          <w:numId w:val="12"/>
        </w:numPr>
        <w:tabs>
          <w:tab w:val="left" w:pos="1211"/>
          <w:tab w:val="left" w:pos="1495"/>
        </w:tabs>
        <w:suppressAutoHyphens/>
        <w:spacing w:after="0" w:line="312" w:lineRule="auto"/>
        <w:ind w:left="644" w:hanging="360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...........................................................................................................................................</w:t>
      </w:r>
    </w:p>
    <w:p w14:paraId="67EE6782" w14:textId="77777777" w:rsidR="008671B6" w:rsidRPr="00F86BD2" w:rsidRDefault="00BC0070" w:rsidP="00F86BD2">
      <w:pPr>
        <w:numPr>
          <w:ilvl w:val="0"/>
          <w:numId w:val="12"/>
        </w:numPr>
        <w:tabs>
          <w:tab w:val="left" w:pos="1211"/>
          <w:tab w:val="left" w:pos="1495"/>
        </w:tabs>
        <w:suppressAutoHyphens/>
        <w:spacing w:after="0" w:line="312" w:lineRule="auto"/>
        <w:ind w:left="644" w:hanging="360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...........................................................................................................................................</w:t>
      </w:r>
    </w:p>
    <w:p w14:paraId="4005C430" w14:textId="77777777" w:rsidR="008671B6" w:rsidRPr="00F86BD2" w:rsidRDefault="00BC0070" w:rsidP="00F86BD2">
      <w:pPr>
        <w:numPr>
          <w:ilvl w:val="0"/>
          <w:numId w:val="12"/>
        </w:numPr>
        <w:tabs>
          <w:tab w:val="left" w:pos="1211"/>
          <w:tab w:val="left" w:pos="1495"/>
        </w:tabs>
        <w:suppressAutoHyphens/>
        <w:spacing w:after="0" w:line="312" w:lineRule="auto"/>
        <w:ind w:left="644" w:hanging="360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...........................................................................................................................................</w:t>
      </w:r>
    </w:p>
    <w:p w14:paraId="384436BC" w14:textId="77777777" w:rsidR="008671B6" w:rsidRPr="00F86BD2" w:rsidRDefault="00BC0070" w:rsidP="00F86BD2">
      <w:pPr>
        <w:numPr>
          <w:ilvl w:val="0"/>
          <w:numId w:val="12"/>
        </w:numPr>
        <w:tabs>
          <w:tab w:val="left" w:pos="1211"/>
          <w:tab w:val="left" w:pos="1495"/>
        </w:tabs>
        <w:suppressAutoHyphens/>
        <w:spacing w:after="0" w:line="312" w:lineRule="auto"/>
        <w:ind w:left="644" w:hanging="360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...........................................................................................................................................</w:t>
      </w:r>
    </w:p>
    <w:p w14:paraId="2BF4A736" w14:textId="77777777" w:rsidR="008671B6" w:rsidRPr="00F86BD2" w:rsidRDefault="00BC0070" w:rsidP="00F86BD2">
      <w:pPr>
        <w:numPr>
          <w:ilvl w:val="0"/>
          <w:numId w:val="12"/>
        </w:numPr>
        <w:tabs>
          <w:tab w:val="left" w:pos="1211"/>
          <w:tab w:val="left" w:pos="1495"/>
        </w:tabs>
        <w:suppressAutoHyphens/>
        <w:spacing w:after="0" w:line="312" w:lineRule="auto"/>
        <w:ind w:left="644" w:hanging="360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...........................................................................................................................................</w:t>
      </w:r>
    </w:p>
    <w:p w14:paraId="63BF7F15" w14:textId="77777777" w:rsidR="008671B6" w:rsidRPr="00F86BD2" w:rsidRDefault="00BC0070" w:rsidP="00F86BD2">
      <w:pPr>
        <w:numPr>
          <w:ilvl w:val="0"/>
          <w:numId w:val="12"/>
        </w:numPr>
        <w:tabs>
          <w:tab w:val="left" w:pos="1211"/>
          <w:tab w:val="left" w:pos="1495"/>
        </w:tabs>
        <w:suppressAutoHyphens/>
        <w:spacing w:after="0" w:line="312" w:lineRule="auto"/>
        <w:ind w:left="644" w:hanging="360"/>
        <w:jc w:val="both"/>
        <w:rPr>
          <w:rFonts w:eastAsia="Calibri" w:cstheme="minorHAnsi"/>
        </w:rPr>
      </w:pPr>
      <w:r w:rsidRPr="00F86BD2">
        <w:rPr>
          <w:rFonts w:eastAsia="Calibri" w:cstheme="minorHAnsi"/>
        </w:rPr>
        <w:t>...........................................................................................................................................</w:t>
      </w:r>
    </w:p>
    <w:p w14:paraId="447B38DF" w14:textId="77777777" w:rsidR="008671B6" w:rsidRPr="00F86BD2" w:rsidRDefault="008671B6" w:rsidP="00F86BD2">
      <w:pPr>
        <w:tabs>
          <w:tab w:val="left" w:pos="1211"/>
          <w:tab w:val="left" w:pos="1495"/>
        </w:tabs>
        <w:suppressAutoHyphens/>
        <w:spacing w:after="0" w:line="312" w:lineRule="auto"/>
        <w:ind w:left="644"/>
        <w:jc w:val="both"/>
        <w:rPr>
          <w:rFonts w:eastAsia="Calibri" w:cstheme="minorHAnsi"/>
        </w:rPr>
      </w:pPr>
    </w:p>
    <w:p w14:paraId="49E730F9" w14:textId="5A92FDE9" w:rsidR="001D5D04" w:rsidRPr="00F86BD2" w:rsidRDefault="00BC0070" w:rsidP="00F86BD2">
      <w:pPr>
        <w:suppressAutoHyphens/>
        <w:spacing w:after="0" w:line="312" w:lineRule="auto"/>
        <w:rPr>
          <w:rFonts w:eastAsia="Calibri" w:cstheme="minorHAnsi"/>
        </w:rPr>
      </w:pPr>
      <w:r w:rsidRPr="00F86BD2">
        <w:rPr>
          <w:rFonts w:eastAsia="Calibri" w:cstheme="minorHAnsi"/>
        </w:rPr>
        <w:lastRenderedPageBreak/>
        <w:t>*niepotrzebne skreślić</w:t>
      </w:r>
      <w:r w:rsidRPr="00F86BD2">
        <w:rPr>
          <w:rFonts w:eastAsia="Calibri" w:cstheme="minorHAnsi"/>
        </w:rPr>
        <w:tab/>
      </w:r>
      <w:r w:rsidRPr="00F86BD2">
        <w:rPr>
          <w:rFonts w:eastAsia="Calibri" w:cstheme="minorHAnsi"/>
        </w:rPr>
        <w:tab/>
      </w:r>
      <w:r w:rsidRPr="00F86BD2">
        <w:rPr>
          <w:rFonts w:eastAsia="Calibri" w:cstheme="minorHAnsi"/>
        </w:rPr>
        <w:tab/>
      </w:r>
    </w:p>
    <w:p w14:paraId="5423AC49" w14:textId="77777777" w:rsidR="00D320D1" w:rsidRPr="00F86BD2" w:rsidRDefault="00D320D1" w:rsidP="00F86BD2">
      <w:pPr>
        <w:suppressAutoHyphens/>
        <w:spacing w:after="0" w:line="312" w:lineRule="auto"/>
        <w:rPr>
          <w:rFonts w:eastAsia="Calibri" w:cstheme="minorHAnsi"/>
        </w:rPr>
      </w:pPr>
    </w:p>
    <w:p w14:paraId="5EBAE266" w14:textId="77777777" w:rsidR="008671B6" w:rsidRPr="00F86BD2" w:rsidRDefault="00BC0070" w:rsidP="00F86BD2">
      <w:pPr>
        <w:suppressAutoHyphens/>
        <w:spacing w:after="0" w:line="312" w:lineRule="auto"/>
        <w:rPr>
          <w:rFonts w:eastAsia="Calibri" w:cstheme="minorHAnsi"/>
        </w:rPr>
      </w:pPr>
      <w:r w:rsidRPr="00F86BD2">
        <w:rPr>
          <w:rFonts w:eastAsia="Calibri" w:cstheme="minorHAnsi"/>
        </w:rPr>
        <w:t>(miejscowość) ………………………………,  dnia ……………………………</w:t>
      </w:r>
    </w:p>
    <w:p w14:paraId="428C5492" w14:textId="77777777" w:rsidR="008671B6" w:rsidRPr="00F86BD2" w:rsidRDefault="008671B6" w:rsidP="00F86BD2">
      <w:pPr>
        <w:suppressAutoHyphens/>
        <w:spacing w:after="0" w:line="312" w:lineRule="auto"/>
        <w:rPr>
          <w:rFonts w:eastAsia="Calibri" w:cstheme="minorHAnsi"/>
        </w:rPr>
      </w:pPr>
    </w:p>
    <w:p w14:paraId="1C954600" w14:textId="77777777" w:rsidR="008671B6" w:rsidRPr="00F86BD2" w:rsidRDefault="008671B6" w:rsidP="00F86BD2">
      <w:pPr>
        <w:suppressAutoHyphens/>
        <w:spacing w:after="0" w:line="312" w:lineRule="auto"/>
        <w:rPr>
          <w:rFonts w:eastAsia="Calibri" w:cstheme="minorHAnsi"/>
        </w:rPr>
      </w:pPr>
    </w:p>
    <w:p w14:paraId="25AB2320" w14:textId="77777777" w:rsidR="008671B6" w:rsidRPr="00F86BD2" w:rsidRDefault="00BC0070" w:rsidP="00F86BD2">
      <w:pPr>
        <w:suppressAutoHyphens/>
        <w:spacing w:after="0" w:line="312" w:lineRule="auto"/>
        <w:ind w:left="4254"/>
        <w:jc w:val="center"/>
        <w:rPr>
          <w:rFonts w:eastAsia="Calibri" w:cstheme="minorHAnsi"/>
        </w:rPr>
      </w:pPr>
      <w:r w:rsidRPr="00F86BD2">
        <w:rPr>
          <w:rFonts w:eastAsia="Calibri" w:cstheme="minorHAnsi"/>
        </w:rPr>
        <w:t>…………………………………………..…………………</w:t>
      </w:r>
    </w:p>
    <w:p w14:paraId="316F5426" w14:textId="77777777" w:rsidR="008671B6" w:rsidRPr="00F86BD2" w:rsidRDefault="00BC0070" w:rsidP="00F86BD2">
      <w:pPr>
        <w:suppressAutoHyphens/>
        <w:spacing w:after="0" w:line="312" w:lineRule="auto"/>
        <w:ind w:left="4254"/>
        <w:jc w:val="center"/>
        <w:rPr>
          <w:rFonts w:eastAsia="Calibri" w:cstheme="minorHAnsi"/>
        </w:rPr>
      </w:pPr>
      <w:r w:rsidRPr="00F86BD2">
        <w:rPr>
          <w:rFonts w:eastAsia="Calibri" w:cstheme="minorHAnsi"/>
        </w:rPr>
        <w:t>Imię, nazwisko i podpis osoby lub osób figurujących</w:t>
      </w:r>
    </w:p>
    <w:p w14:paraId="16FC0143" w14:textId="77777777" w:rsidR="008671B6" w:rsidRPr="00F86BD2" w:rsidRDefault="00BC0070" w:rsidP="00F86BD2">
      <w:pPr>
        <w:suppressAutoHyphens/>
        <w:spacing w:after="0" w:line="312" w:lineRule="auto"/>
        <w:ind w:left="4254"/>
        <w:jc w:val="center"/>
        <w:rPr>
          <w:rFonts w:eastAsia="Calibri" w:cstheme="minorHAnsi"/>
        </w:rPr>
      </w:pPr>
      <w:r w:rsidRPr="00F86BD2">
        <w:rPr>
          <w:rFonts w:eastAsia="Calibri" w:cstheme="minorHAnsi"/>
        </w:rPr>
        <w:t>w rejestrach uprawnionych do zaciągania zobowiązań</w:t>
      </w:r>
    </w:p>
    <w:p w14:paraId="5CC91771" w14:textId="77777777" w:rsidR="008671B6" w:rsidRPr="00F86BD2" w:rsidRDefault="00BC0070" w:rsidP="00F86BD2">
      <w:pPr>
        <w:suppressAutoHyphens/>
        <w:spacing w:after="0" w:line="312" w:lineRule="auto"/>
        <w:ind w:left="4254"/>
        <w:jc w:val="center"/>
        <w:rPr>
          <w:rFonts w:eastAsia="Calibri" w:cstheme="minorHAnsi"/>
        </w:rPr>
      </w:pPr>
      <w:r w:rsidRPr="00F86BD2">
        <w:rPr>
          <w:rFonts w:eastAsia="Calibri" w:cstheme="minorHAnsi"/>
        </w:rPr>
        <w:t>w imieniu oferenta lub we właściwym umocowaniu</w:t>
      </w:r>
    </w:p>
    <w:p w14:paraId="29953B6B" w14:textId="77777777" w:rsidR="008671B6" w:rsidRPr="00F86BD2" w:rsidRDefault="00BC0070" w:rsidP="00F86BD2">
      <w:pPr>
        <w:suppressAutoHyphens/>
        <w:spacing w:after="0" w:line="312" w:lineRule="auto"/>
        <w:ind w:left="4962"/>
        <w:rPr>
          <w:rFonts w:eastAsia="Calibri" w:cstheme="minorHAnsi"/>
        </w:rPr>
      </w:pPr>
      <w:r w:rsidRPr="00F86BD2">
        <w:rPr>
          <w:rFonts w:eastAsia="Calibri" w:cstheme="minorHAnsi"/>
          <w:i/>
        </w:rPr>
        <w:t xml:space="preserve">                                                       (podpis)</w:t>
      </w:r>
    </w:p>
    <w:sectPr w:rsidR="008671B6" w:rsidRPr="00F86B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ABCA6D0" w16cex:dateUtc="2024-05-23T09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A7143CA" w16cid:durableId="1ABCA6D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5794E"/>
    <w:multiLevelType w:val="multilevel"/>
    <w:tmpl w:val="0FEAFB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DB55DF"/>
    <w:multiLevelType w:val="hybridMultilevel"/>
    <w:tmpl w:val="3C527AFE"/>
    <w:lvl w:ilvl="0" w:tplc="BF1638C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922E8"/>
    <w:multiLevelType w:val="multilevel"/>
    <w:tmpl w:val="99C482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4E324D"/>
    <w:multiLevelType w:val="multilevel"/>
    <w:tmpl w:val="D5AEF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6F3B1E"/>
    <w:multiLevelType w:val="multilevel"/>
    <w:tmpl w:val="3EC444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05945"/>
    <w:multiLevelType w:val="hybridMultilevel"/>
    <w:tmpl w:val="08CCD394"/>
    <w:lvl w:ilvl="0" w:tplc="01C4071C">
      <w:start w:val="1"/>
      <w:numFmt w:val="bullet"/>
      <w:lvlText w:val="¨"/>
      <w:lvlJc w:val="left"/>
      <w:pPr>
        <w:ind w:left="113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4FB23109"/>
    <w:multiLevelType w:val="multilevel"/>
    <w:tmpl w:val="C4B4D1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7B64D0"/>
    <w:multiLevelType w:val="multilevel"/>
    <w:tmpl w:val="B4E2D1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5094B59"/>
    <w:multiLevelType w:val="multilevel"/>
    <w:tmpl w:val="A97A4F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5F40ABA"/>
    <w:multiLevelType w:val="multilevel"/>
    <w:tmpl w:val="6B424F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62412E8"/>
    <w:multiLevelType w:val="multilevel"/>
    <w:tmpl w:val="26D649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DC7EC0"/>
    <w:multiLevelType w:val="multilevel"/>
    <w:tmpl w:val="B170B4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2D37B0"/>
    <w:multiLevelType w:val="multilevel"/>
    <w:tmpl w:val="514641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2"/>
  </w:num>
  <w:num w:numId="5">
    <w:abstractNumId w:val="9"/>
  </w:num>
  <w:num w:numId="6">
    <w:abstractNumId w:val="10"/>
  </w:num>
  <w:num w:numId="7">
    <w:abstractNumId w:val="3"/>
  </w:num>
  <w:num w:numId="8">
    <w:abstractNumId w:val="13"/>
  </w:num>
  <w:num w:numId="9">
    <w:abstractNumId w:val="7"/>
  </w:num>
  <w:num w:numId="10">
    <w:abstractNumId w:val="4"/>
  </w:num>
  <w:num w:numId="11">
    <w:abstractNumId w:val="0"/>
  </w:num>
  <w:num w:numId="12">
    <w:abstractNumId w:val="15"/>
  </w:num>
  <w:num w:numId="13">
    <w:abstractNumId w:val="1"/>
  </w:num>
  <w:num w:numId="14">
    <w:abstractNumId w:val="6"/>
  </w:num>
  <w:num w:numId="15">
    <w:abstractNumId w:val="5"/>
  </w:num>
  <w:num w:numId="16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nmedia">
    <w15:presenceInfo w15:providerId="AD" w15:userId="S::admin2@tjablonski.onmicrosoft.com::e62214b7-1543-4217-914c-c2b82aa0ba1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1B6"/>
    <w:rsid w:val="00090AB0"/>
    <w:rsid w:val="001D5D04"/>
    <w:rsid w:val="001F1158"/>
    <w:rsid w:val="00281B15"/>
    <w:rsid w:val="0043584C"/>
    <w:rsid w:val="004B4CCE"/>
    <w:rsid w:val="00586A54"/>
    <w:rsid w:val="005C09A1"/>
    <w:rsid w:val="006D3D76"/>
    <w:rsid w:val="006F0BC9"/>
    <w:rsid w:val="0074443A"/>
    <w:rsid w:val="008671B6"/>
    <w:rsid w:val="00A04BC9"/>
    <w:rsid w:val="00A07F16"/>
    <w:rsid w:val="00BB14E4"/>
    <w:rsid w:val="00BC0070"/>
    <w:rsid w:val="00CA63C5"/>
    <w:rsid w:val="00CE27EE"/>
    <w:rsid w:val="00D320D1"/>
    <w:rsid w:val="00DB22E6"/>
    <w:rsid w:val="00E3051E"/>
    <w:rsid w:val="00E83D26"/>
    <w:rsid w:val="00F65456"/>
    <w:rsid w:val="00F86BD2"/>
    <w:rsid w:val="00FE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76EB8"/>
  <w15:docId w15:val="{58410BED-00B9-4AB2-859B-8E4F68A6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051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90A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0A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0A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A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AB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90AB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5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5D0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A63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11" Type="http://schemas.microsoft.com/office/2016/09/relationships/commentsIds" Target="commentsIds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1247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Chołody</dc:creator>
  <cp:lastModifiedBy>Angelika</cp:lastModifiedBy>
  <cp:revision>3</cp:revision>
  <cp:lastPrinted>2021-07-14T08:49:00Z</cp:lastPrinted>
  <dcterms:created xsi:type="dcterms:W3CDTF">2024-05-30T09:18:00Z</dcterms:created>
  <dcterms:modified xsi:type="dcterms:W3CDTF">2024-05-30T09:30:00Z</dcterms:modified>
</cp:coreProperties>
</file>