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318F9" w14:textId="77777777" w:rsidR="005171FE" w:rsidRPr="008B24FC" w:rsidRDefault="005171FE" w:rsidP="000F6896">
      <w:pPr>
        <w:spacing w:line="276" w:lineRule="auto"/>
        <w:rPr>
          <w:rFonts w:ascii="Verdana" w:hAnsi="Verdana" w:cs="Arial"/>
          <w:b/>
        </w:rPr>
      </w:pPr>
    </w:p>
    <w:p w14:paraId="2F61DCD4" w14:textId="77777777" w:rsidR="005171FE" w:rsidRPr="008B24FC" w:rsidRDefault="005171FE" w:rsidP="000F6896">
      <w:pPr>
        <w:spacing w:line="276" w:lineRule="auto"/>
        <w:rPr>
          <w:rFonts w:ascii="Verdana" w:hAnsi="Verdana" w:cs="Arial"/>
          <w:b/>
        </w:rPr>
      </w:pPr>
    </w:p>
    <w:p w14:paraId="586178B9" w14:textId="77777777" w:rsidR="00B14051" w:rsidRPr="008B24FC" w:rsidRDefault="002F5571" w:rsidP="007A5272">
      <w:pPr>
        <w:spacing w:line="276" w:lineRule="auto"/>
        <w:jc w:val="center"/>
        <w:rPr>
          <w:rFonts w:ascii="Verdana" w:hAnsi="Verdana" w:cs="Arial"/>
          <w:b/>
        </w:rPr>
      </w:pPr>
      <w:r w:rsidRPr="008B24FC">
        <w:rPr>
          <w:rFonts w:ascii="Verdana" w:hAnsi="Verdana" w:cs="Arial"/>
          <w:b/>
        </w:rPr>
        <w:br/>
      </w:r>
    </w:p>
    <w:p w14:paraId="25C569AA" w14:textId="5D96FD39" w:rsidR="009D021F" w:rsidRPr="003105ED" w:rsidRDefault="008B24FC" w:rsidP="007A5272">
      <w:pPr>
        <w:spacing w:line="276" w:lineRule="auto"/>
        <w:jc w:val="center"/>
        <w:rPr>
          <w:rFonts w:ascii="Verdana" w:hAnsi="Verdana" w:cs="Arial"/>
          <w:b/>
          <w:bCs/>
        </w:rPr>
      </w:pPr>
      <w:bookmarkStart w:id="0" w:name="_Toc224744860"/>
      <w:bookmarkStart w:id="1" w:name="_Toc225838915"/>
      <w:r w:rsidRPr="003105ED">
        <w:rPr>
          <w:rFonts w:ascii="Verdana" w:hAnsi="Verdana" w:cs="Arial"/>
          <w:b/>
          <w:bCs/>
        </w:rPr>
        <w:t>SPECYFIKACJA WARUNKÓW ZAMÓWIENIA</w:t>
      </w:r>
    </w:p>
    <w:p w14:paraId="5FC32848" w14:textId="6525A8B2" w:rsidR="00D7526F" w:rsidRPr="003105ED" w:rsidRDefault="00491DC5" w:rsidP="007A5272">
      <w:pPr>
        <w:spacing w:line="276" w:lineRule="auto"/>
        <w:jc w:val="center"/>
        <w:rPr>
          <w:rFonts w:ascii="Verdana" w:hAnsi="Verdana" w:cs="Arial"/>
          <w:b/>
          <w:bCs/>
        </w:rPr>
      </w:pPr>
      <w:r w:rsidRPr="003105ED">
        <w:rPr>
          <w:rFonts w:ascii="Verdana" w:hAnsi="Verdana" w:cs="Arial"/>
          <w:b/>
          <w:bCs/>
        </w:rPr>
        <w:t xml:space="preserve">- </w:t>
      </w:r>
      <w:r w:rsidR="008B24FC" w:rsidRPr="003105ED">
        <w:rPr>
          <w:rFonts w:ascii="Verdana" w:hAnsi="Verdana" w:cs="Arial"/>
          <w:b/>
          <w:bCs/>
        </w:rPr>
        <w:t xml:space="preserve">ZAPROSZENIE DO </w:t>
      </w:r>
      <w:bookmarkEnd w:id="0"/>
      <w:bookmarkEnd w:id="1"/>
      <w:r w:rsidR="008B24FC" w:rsidRPr="003105ED">
        <w:rPr>
          <w:rFonts w:ascii="Verdana" w:hAnsi="Verdana" w:cs="Arial"/>
          <w:b/>
          <w:bCs/>
        </w:rPr>
        <w:t>KONKURSU</w:t>
      </w:r>
    </w:p>
    <w:p w14:paraId="5CED38CE" w14:textId="77777777" w:rsidR="00B14051" w:rsidRPr="003105ED" w:rsidRDefault="00B14051" w:rsidP="007A5272">
      <w:pPr>
        <w:spacing w:line="276" w:lineRule="auto"/>
        <w:jc w:val="center"/>
        <w:rPr>
          <w:rFonts w:ascii="Verdana" w:hAnsi="Verdana" w:cs="Arial"/>
          <w:b/>
        </w:rPr>
      </w:pPr>
    </w:p>
    <w:p w14:paraId="13A93132" w14:textId="77777777" w:rsidR="00B14051" w:rsidRPr="003105ED" w:rsidRDefault="00B14051" w:rsidP="000F6896">
      <w:pPr>
        <w:spacing w:line="276" w:lineRule="auto"/>
        <w:rPr>
          <w:rFonts w:ascii="Verdana" w:hAnsi="Verdana" w:cs="Arial"/>
          <w:b/>
        </w:rPr>
      </w:pPr>
    </w:p>
    <w:p w14:paraId="5CD11664" w14:textId="77777777" w:rsidR="00B14051" w:rsidRPr="003105ED" w:rsidRDefault="00B14051" w:rsidP="000F6896">
      <w:pPr>
        <w:spacing w:line="276" w:lineRule="auto"/>
        <w:ind w:left="2832" w:hanging="1416"/>
        <w:rPr>
          <w:rFonts w:ascii="Verdana" w:hAnsi="Verdana" w:cs="Arial"/>
          <w:b/>
        </w:rPr>
      </w:pPr>
    </w:p>
    <w:p w14:paraId="5C54E241" w14:textId="77777777" w:rsidR="003024EB" w:rsidRPr="003105ED" w:rsidRDefault="003024EB" w:rsidP="000F6896">
      <w:pPr>
        <w:spacing w:line="276" w:lineRule="auto"/>
        <w:ind w:left="2832" w:hanging="1416"/>
        <w:rPr>
          <w:rFonts w:ascii="Verdana" w:hAnsi="Verdana" w:cs="Arial"/>
          <w:b/>
        </w:rPr>
      </w:pPr>
    </w:p>
    <w:p w14:paraId="3F78AEFB" w14:textId="77777777" w:rsidR="003024EB" w:rsidRPr="003105ED" w:rsidRDefault="003024EB" w:rsidP="000F6896">
      <w:pPr>
        <w:spacing w:line="276" w:lineRule="auto"/>
        <w:ind w:left="2832" w:hanging="1416"/>
        <w:rPr>
          <w:rFonts w:ascii="Verdana" w:hAnsi="Verdana" w:cs="Arial"/>
          <w:b/>
        </w:rPr>
      </w:pPr>
    </w:p>
    <w:p w14:paraId="13DDA515" w14:textId="77777777" w:rsidR="00B14051" w:rsidRPr="003105ED" w:rsidRDefault="00B14051" w:rsidP="000F6896">
      <w:pPr>
        <w:spacing w:line="276" w:lineRule="auto"/>
        <w:ind w:left="1416"/>
        <w:rPr>
          <w:rFonts w:ascii="Verdana" w:hAnsi="Verdana" w:cs="Arial"/>
          <w:b/>
        </w:rPr>
      </w:pPr>
    </w:p>
    <w:p w14:paraId="3912DE90" w14:textId="77777777" w:rsidR="00B14051" w:rsidRPr="003105ED" w:rsidRDefault="00B14051" w:rsidP="000F6896">
      <w:pPr>
        <w:spacing w:line="276" w:lineRule="auto"/>
        <w:ind w:left="1416"/>
        <w:rPr>
          <w:rFonts w:ascii="Verdana" w:hAnsi="Verdana" w:cs="Arial"/>
          <w:b/>
        </w:rPr>
      </w:pPr>
    </w:p>
    <w:p w14:paraId="3C4AD0EE" w14:textId="48A7B496" w:rsidR="000C7F29" w:rsidRPr="003105ED" w:rsidRDefault="0013129F" w:rsidP="000F6896">
      <w:pPr>
        <w:spacing w:line="276" w:lineRule="auto"/>
        <w:rPr>
          <w:rFonts w:ascii="Verdana" w:hAnsi="Verdana" w:cs="Arial"/>
          <w:b/>
          <w:bCs/>
        </w:rPr>
      </w:pPr>
      <w:r w:rsidRPr="003105ED">
        <w:rPr>
          <w:rFonts w:ascii="Verdana" w:hAnsi="Verdana" w:cs="Arial"/>
          <w:b/>
        </w:rPr>
        <w:t>Zamawiający:</w:t>
      </w:r>
      <w:r w:rsidRPr="003105ED">
        <w:rPr>
          <w:rFonts w:ascii="Verdana" w:hAnsi="Verdana" w:cs="Arial"/>
          <w:b/>
        </w:rPr>
        <w:tab/>
      </w:r>
      <w:r w:rsidRPr="003105ED">
        <w:rPr>
          <w:rFonts w:ascii="Verdana" w:hAnsi="Verdana" w:cs="Arial"/>
          <w:b/>
        </w:rPr>
        <w:tab/>
      </w:r>
      <w:r w:rsidR="000C7F29" w:rsidRPr="003105ED">
        <w:rPr>
          <w:rFonts w:ascii="Verdana" w:hAnsi="Verdana" w:cs="Arial"/>
          <w:b/>
          <w:bCs/>
        </w:rPr>
        <w:t>M</w:t>
      </w:r>
      <w:r w:rsidR="00040F2F" w:rsidRPr="003105ED">
        <w:rPr>
          <w:rFonts w:ascii="Verdana" w:hAnsi="Verdana" w:cs="Arial"/>
          <w:b/>
          <w:bCs/>
        </w:rPr>
        <w:t xml:space="preserve">iędzynarodowe </w:t>
      </w:r>
      <w:r w:rsidR="000C7F29" w:rsidRPr="003105ED">
        <w:rPr>
          <w:rFonts w:ascii="Verdana" w:hAnsi="Verdana" w:cs="Arial"/>
          <w:b/>
          <w:bCs/>
        </w:rPr>
        <w:t>T</w:t>
      </w:r>
      <w:r w:rsidR="00040F2F" w:rsidRPr="003105ED">
        <w:rPr>
          <w:rFonts w:ascii="Verdana" w:hAnsi="Verdana" w:cs="Arial"/>
          <w:b/>
          <w:bCs/>
        </w:rPr>
        <w:t xml:space="preserve">argi </w:t>
      </w:r>
      <w:r w:rsidR="000C7F29" w:rsidRPr="003105ED">
        <w:rPr>
          <w:rFonts w:ascii="Verdana" w:hAnsi="Verdana" w:cs="Arial"/>
          <w:b/>
          <w:bCs/>
        </w:rPr>
        <w:t>P</w:t>
      </w:r>
      <w:r w:rsidR="00040F2F" w:rsidRPr="003105ED">
        <w:rPr>
          <w:rFonts w:ascii="Verdana" w:hAnsi="Verdana" w:cs="Arial"/>
          <w:b/>
          <w:bCs/>
        </w:rPr>
        <w:t>oznańskie</w:t>
      </w:r>
      <w:r w:rsidR="000C7F29" w:rsidRPr="003105ED">
        <w:rPr>
          <w:rFonts w:ascii="Verdana" w:hAnsi="Verdana" w:cs="Arial"/>
          <w:b/>
          <w:bCs/>
        </w:rPr>
        <w:t xml:space="preserve"> sp. z o.o.</w:t>
      </w:r>
    </w:p>
    <w:p w14:paraId="41454BD9" w14:textId="0AF3A161" w:rsidR="000C7F29" w:rsidRPr="003105ED" w:rsidRDefault="00040F2F" w:rsidP="000F6896">
      <w:pPr>
        <w:spacing w:line="276" w:lineRule="auto"/>
        <w:ind w:left="2124" w:firstLine="708"/>
        <w:rPr>
          <w:rFonts w:ascii="Verdana" w:hAnsi="Verdana" w:cs="Arial"/>
          <w:b/>
          <w:bCs/>
        </w:rPr>
      </w:pPr>
      <w:r w:rsidRPr="003105ED">
        <w:rPr>
          <w:rFonts w:ascii="Verdana" w:hAnsi="Verdana" w:cs="Arial"/>
          <w:b/>
          <w:bCs/>
        </w:rPr>
        <w:t xml:space="preserve">60-734 </w:t>
      </w:r>
      <w:r w:rsidR="000C7F29" w:rsidRPr="003105ED">
        <w:rPr>
          <w:rFonts w:ascii="Verdana" w:hAnsi="Verdana" w:cs="Arial"/>
          <w:b/>
          <w:bCs/>
        </w:rPr>
        <w:t>Poznań</w:t>
      </w:r>
      <w:r w:rsidRPr="003105ED">
        <w:rPr>
          <w:rFonts w:ascii="Verdana" w:hAnsi="Verdana" w:cs="Arial"/>
          <w:b/>
          <w:bCs/>
        </w:rPr>
        <w:t>,</w:t>
      </w:r>
      <w:r w:rsidR="000C7F29" w:rsidRPr="003105ED">
        <w:rPr>
          <w:rFonts w:ascii="Verdana" w:hAnsi="Verdana" w:cs="Arial"/>
          <w:b/>
          <w:bCs/>
        </w:rPr>
        <w:t xml:space="preserve"> ul. Głogowska 14</w:t>
      </w:r>
    </w:p>
    <w:p w14:paraId="3F82C195" w14:textId="26CB59FE" w:rsidR="00040F2F" w:rsidRPr="003105ED" w:rsidRDefault="00040F2F" w:rsidP="000F6896">
      <w:pPr>
        <w:spacing w:line="276" w:lineRule="auto"/>
        <w:ind w:left="2124" w:firstLine="708"/>
        <w:rPr>
          <w:rFonts w:ascii="Verdana" w:hAnsi="Verdana" w:cs="Arial"/>
          <w:b/>
          <w:bCs/>
        </w:rPr>
      </w:pPr>
      <w:r w:rsidRPr="003105ED">
        <w:rPr>
          <w:rFonts w:ascii="Verdana" w:hAnsi="Verdana" w:cs="Arial"/>
          <w:b/>
          <w:bCs/>
        </w:rPr>
        <w:t>NIP 777-00-00-488</w:t>
      </w:r>
      <w:r w:rsidR="003C354A" w:rsidRPr="003105ED">
        <w:rPr>
          <w:rFonts w:ascii="Verdana" w:hAnsi="Verdana" w:cs="Arial"/>
          <w:b/>
          <w:bCs/>
        </w:rPr>
        <w:t>, KRS 0000202703</w:t>
      </w:r>
    </w:p>
    <w:p w14:paraId="4FC6BDC6" w14:textId="6F3153C9" w:rsidR="00C6460C" w:rsidRPr="003105ED" w:rsidRDefault="00C6460C" w:rsidP="00C6460C">
      <w:pPr>
        <w:spacing w:line="276" w:lineRule="auto"/>
        <w:rPr>
          <w:rFonts w:ascii="Verdana" w:hAnsi="Verdana" w:cs="Arial"/>
          <w:b/>
          <w:bCs/>
        </w:rPr>
      </w:pPr>
    </w:p>
    <w:p w14:paraId="172303E6" w14:textId="77777777" w:rsidR="00C6460C" w:rsidRPr="003105ED" w:rsidRDefault="00C6460C" w:rsidP="00C6460C">
      <w:pPr>
        <w:spacing w:line="276" w:lineRule="auto"/>
        <w:rPr>
          <w:rFonts w:ascii="Verdana" w:hAnsi="Verdana" w:cs="Arial"/>
          <w:b/>
          <w:bCs/>
        </w:rPr>
      </w:pPr>
    </w:p>
    <w:p w14:paraId="52684AB7" w14:textId="0C98B681" w:rsidR="00C6460C" w:rsidRPr="003105ED" w:rsidRDefault="00C6460C" w:rsidP="00EF3957">
      <w:pPr>
        <w:spacing w:line="276" w:lineRule="auto"/>
        <w:rPr>
          <w:rFonts w:ascii="Verdana" w:hAnsi="Verdana" w:cs="Arial"/>
          <w:b/>
          <w:bCs/>
        </w:rPr>
      </w:pPr>
      <w:r w:rsidRPr="003105ED">
        <w:rPr>
          <w:rFonts w:ascii="Verdana" w:hAnsi="Verdana" w:cs="Arial"/>
          <w:b/>
          <w:bCs/>
        </w:rPr>
        <w:t>Numer postępowania:</w:t>
      </w:r>
      <w:r w:rsidRPr="003105ED">
        <w:rPr>
          <w:rFonts w:ascii="Verdana" w:hAnsi="Verdana" w:cs="Arial"/>
          <w:b/>
          <w:bCs/>
        </w:rPr>
        <w:tab/>
      </w:r>
      <w:r w:rsidR="00B85045" w:rsidRPr="003105ED">
        <w:rPr>
          <w:rFonts w:ascii="Verdana" w:hAnsi="Verdana" w:cs="Arial"/>
          <w:b/>
          <w:bCs/>
        </w:rPr>
        <w:t>[</w:t>
      </w:r>
      <w:r w:rsidR="00C6556D" w:rsidRPr="003105ED">
        <w:rPr>
          <w:rFonts w:ascii="Verdana" w:hAnsi="Verdana" w:cs="Arial"/>
          <w:b/>
          <w:bCs/>
        </w:rPr>
        <w:t>MTP/2023/DAI/2</w:t>
      </w:r>
      <w:r w:rsidR="00B85045" w:rsidRPr="003105ED">
        <w:rPr>
          <w:rFonts w:ascii="Verdana" w:hAnsi="Verdana" w:cs="Arial"/>
          <w:b/>
          <w:bCs/>
        </w:rPr>
        <w:t>]</w:t>
      </w:r>
    </w:p>
    <w:p w14:paraId="6B01205D" w14:textId="77777777" w:rsidR="00491DC5" w:rsidRPr="003105ED" w:rsidRDefault="00491DC5" w:rsidP="000F6896">
      <w:pPr>
        <w:spacing w:line="276" w:lineRule="auto"/>
        <w:ind w:left="2124" w:firstLine="708"/>
        <w:rPr>
          <w:rFonts w:ascii="Verdana" w:hAnsi="Verdana" w:cs="Arial"/>
          <w:b/>
          <w:bCs/>
        </w:rPr>
      </w:pPr>
    </w:p>
    <w:p w14:paraId="7E12CD7B" w14:textId="77777777" w:rsidR="003024EB" w:rsidRPr="003105ED" w:rsidRDefault="003024EB" w:rsidP="000F6896">
      <w:pPr>
        <w:spacing w:line="276" w:lineRule="auto"/>
        <w:ind w:left="708" w:firstLine="708"/>
        <w:jc w:val="center"/>
        <w:rPr>
          <w:rFonts w:ascii="Verdana" w:hAnsi="Verdana" w:cs="Arial"/>
        </w:rPr>
      </w:pPr>
    </w:p>
    <w:p w14:paraId="5A65BBB3" w14:textId="02A3AB7D" w:rsidR="008B24FC" w:rsidRPr="003105ED" w:rsidRDefault="00BB50BD" w:rsidP="000F6896">
      <w:pPr>
        <w:spacing w:after="120" w:line="276" w:lineRule="auto"/>
        <w:jc w:val="center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zaprasza </w:t>
      </w:r>
    </w:p>
    <w:p w14:paraId="5BF694B4" w14:textId="77777777" w:rsidR="00491DC5" w:rsidRPr="003105ED" w:rsidRDefault="00491DC5" w:rsidP="000F6896">
      <w:pPr>
        <w:spacing w:after="120" w:line="276" w:lineRule="auto"/>
        <w:jc w:val="center"/>
        <w:rPr>
          <w:rFonts w:ascii="Verdana" w:hAnsi="Verdana" w:cs="Arial"/>
        </w:rPr>
      </w:pPr>
    </w:p>
    <w:p w14:paraId="36126AF1" w14:textId="28A2BED5" w:rsidR="00BE433E" w:rsidRPr="003105ED" w:rsidRDefault="00BB50BD" w:rsidP="00491DC5">
      <w:pPr>
        <w:spacing w:after="120" w:line="276" w:lineRule="auto"/>
        <w:jc w:val="center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do składania </w:t>
      </w:r>
      <w:r w:rsidR="004561BB" w:rsidRPr="003105ED">
        <w:rPr>
          <w:rFonts w:ascii="Verdana" w:hAnsi="Verdana" w:cs="Arial"/>
        </w:rPr>
        <w:t>Ofert</w:t>
      </w:r>
      <w:r w:rsidR="00916BB6" w:rsidRPr="003105ED">
        <w:rPr>
          <w:rFonts w:ascii="Verdana" w:hAnsi="Verdana" w:cs="Arial"/>
        </w:rPr>
        <w:t xml:space="preserve"> w </w:t>
      </w:r>
      <w:r w:rsidR="00AA293F" w:rsidRPr="003105ED">
        <w:rPr>
          <w:rFonts w:ascii="Verdana" w:hAnsi="Verdana" w:cs="Arial"/>
        </w:rPr>
        <w:t>K</w:t>
      </w:r>
      <w:r w:rsidR="00916BB6" w:rsidRPr="003105ED">
        <w:rPr>
          <w:rFonts w:ascii="Verdana" w:hAnsi="Verdana" w:cs="Arial"/>
        </w:rPr>
        <w:t>onkursie</w:t>
      </w:r>
      <w:r w:rsidRPr="003105ED">
        <w:rPr>
          <w:rFonts w:ascii="Verdana" w:hAnsi="Verdana" w:cs="Arial"/>
        </w:rPr>
        <w:t xml:space="preserve"> </w:t>
      </w:r>
      <w:r w:rsidR="001059FD" w:rsidRPr="003105ED">
        <w:rPr>
          <w:rFonts w:ascii="Verdana" w:hAnsi="Verdana" w:cs="Arial"/>
        </w:rPr>
        <w:t>na</w:t>
      </w:r>
      <w:r w:rsidRPr="003105ED">
        <w:rPr>
          <w:rFonts w:ascii="Verdana" w:hAnsi="Verdana" w:cs="Arial"/>
        </w:rPr>
        <w:t xml:space="preserve"> </w:t>
      </w:r>
      <w:r w:rsidR="00953860" w:rsidRPr="003105ED">
        <w:rPr>
          <w:rFonts w:ascii="Verdana" w:hAnsi="Verdana" w:cs="Arial"/>
        </w:rPr>
        <w:t>w</w:t>
      </w:r>
      <w:r w:rsidRPr="003105ED">
        <w:rPr>
          <w:rFonts w:ascii="Verdana" w:hAnsi="Verdana" w:cs="Arial"/>
        </w:rPr>
        <w:t>ykonani</w:t>
      </w:r>
      <w:r w:rsidR="001059FD" w:rsidRPr="003105ED">
        <w:rPr>
          <w:rFonts w:ascii="Verdana" w:hAnsi="Verdana" w:cs="Arial"/>
        </w:rPr>
        <w:t>e</w:t>
      </w:r>
      <w:r w:rsidRPr="003105ED">
        <w:rPr>
          <w:rFonts w:ascii="Verdana" w:hAnsi="Verdana" w:cs="Arial"/>
        </w:rPr>
        <w:t xml:space="preserve"> następującego zadania inwestycyjnego:</w:t>
      </w:r>
    </w:p>
    <w:p w14:paraId="067FAAA1" w14:textId="77777777" w:rsidR="00491DC5" w:rsidRPr="003105ED" w:rsidRDefault="00491DC5" w:rsidP="00491DC5">
      <w:pPr>
        <w:spacing w:after="120" w:line="276" w:lineRule="auto"/>
        <w:jc w:val="center"/>
        <w:rPr>
          <w:rFonts w:ascii="Verdana" w:hAnsi="Verdana" w:cs="Arial"/>
          <w:i/>
          <w:iCs/>
        </w:rPr>
      </w:pPr>
    </w:p>
    <w:p w14:paraId="10D05FD0" w14:textId="49C992B1" w:rsidR="00491DC5" w:rsidRPr="003105ED" w:rsidRDefault="00491DC5" w:rsidP="00491DC5">
      <w:pPr>
        <w:jc w:val="center"/>
        <w:rPr>
          <w:rFonts w:ascii="Arial" w:hAnsi="Arial" w:cs="Arial"/>
          <w:b/>
          <w:bCs/>
          <w:spacing w:val="-2"/>
        </w:rPr>
      </w:pPr>
      <w:bookmarkStart w:id="2" w:name="_Hlk95123553"/>
      <w:r w:rsidRPr="003105ED">
        <w:rPr>
          <w:rFonts w:ascii="Arial" w:hAnsi="Arial" w:cs="Arial"/>
        </w:rPr>
        <w:t>„</w:t>
      </w:r>
      <w:r w:rsidRPr="003105ED">
        <w:rPr>
          <w:rFonts w:ascii="Arial" w:hAnsi="Arial" w:cs="Arial"/>
          <w:b/>
          <w:bCs/>
        </w:rPr>
        <w:t>ROZBUDOWA I PRZEBUDOWA HALI WIDOWISKOWO-SPORTOWEJ ARENA POŁOŻONEJ</w:t>
      </w:r>
      <w:r w:rsidRPr="003105ED">
        <w:rPr>
          <w:rFonts w:ascii="Arial" w:hAnsi="Arial" w:cs="Arial"/>
          <w:b/>
          <w:bCs/>
          <w:spacing w:val="-2"/>
        </w:rPr>
        <w:t xml:space="preserve"> </w:t>
      </w:r>
    </w:p>
    <w:p w14:paraId="550D614C" w14:textId="77777777" w:rsidR="00491DC5" w:rsidRPr="003105ED" w:rsidRDefault="00491DC5" w:rsidP="00491DC5">
      <w:pPr>
        <w:jc w:val="center"/>
        <w:rPr>
          <w:rFonts w:ascii="Arial" w:hAnsi="Arial" w:cs="Arial"/>
          <w:b/>
          <w:bCs/>
          <w:spacing w:val="-2"/>
        </w:rPr>
      </w:pPr>
    </w:p>
    <w:p w14:paraId="1B2C4A1F" w14:textId="089E8AF6" w:rsidR="00491DC5" w:rsidRPr="003105ED" w:rsidRDefault="00491DC5" w:rsidP="00491DC5">
      <w:pPr>
        <w:jc w:val="center"/>
        <w:rPr>
          <w:rFonts w:ascii="Arial" w:hAnsi="Arial" w:cs="Arial"/>
          <w:b/>
          <w:bCs/>
        </w:rPr>
      </w:pPr>
      <w:r w:rsidRPr="003105ED">
        <w:rPr>
          <w:rFonts w:ascii="Arial" w:hAnsi="Arial" w:cs="Arial"/>
          <w:b/>
          <w:bCs/>
          <w:spacing w:val="-2"/>
        </w:rPr>
        <w:t>W POZNANIU</w:t>
      </w:r>
      <w:r w:rsidRPr="003105ED">
        <w:rPr>
          <w:rFonts w:ascii="Arial" w:hAnsi="Arial" w:cs="Arial"/>
          <w:b/>
          <w:bCs/>
        </w:rPr>
        <w:t xml:space="preserve"> WRAZ Z</w:t>
      </w:r>
    </w:p>
    <w:p w14:paraId="16C91AFE" w14:textId="3CD38F46" w:rsidR="00491DC5" w:rsidRPr="003105ED" w:rsidRDefault="00491DC5" w:rsidP="00491DC5">
      <w:pPr>
        <w:jc w:val="center"/>
        <w:rPr>
          <w:rFonts w:ascii="Arial" w:hAnsi="Arial" w:cs="Arial"/>
          <w:b/>
          <w:bCs/>
        </w:rPr>
      </w:pPr>
      <w:r w:rsidRPr="003105ED">
        <w:rPr>
          <w:rFonts w:ascii="Arial" w:hAnsi="Arial" w:cs="Arial"/>
          <w:b/>
          <w:bCs/>
        </w:rPr>
        <w:t xml:space="preserve"> </w:t>
      </w:r>
    </w:p>
    <w:p w14:paraId="232F20A0" w14:textId="12F83187" w:rsidR="00491DC5" w:rsidRPr="003105ED" w:rsidRDefault="00491DC5" w:rsidP="00491DC5">
      <w:pPr>
        <w:jc w:val="center"/>
        <w:rPr>
          <w:rFonts w:ascii="Arial" w:hAnsi="Arial" w:cs="Arial"/>
        </w:rPr>
      </w:pPr>
      <w:r w:rsidRPr="003105ED">
        <w:rPr>
          <w:rFonts w:ascii="Arial" w:hAnsi="Arial" w:cs="Arial"/>
          <w:b/>
          <w:bCs/>
        </w:rPr>
        <w:t>TOWARZYSZĄCĄ INFRASTRUKTURĄ I ZMIANĄ UKSZTAŁTOWANIA TERENU</w:t>
      </w:r>
      <w:r w:rsidRPr="003105ED">
        <w:rPr>
          <w:rFonts w:ascii="Arial" w:hAnsi="Arial" w:cs="Arial"/>
        </w:rPr>
        <w:t>”</w:t>
      </w:r>
    </w:p>
    <w:p w14:paraId="6203553E" w14:textId="77777777" w:rsidR="00491DC5" w:rsidRPr="003105ED" w:rsidRDefault="00491DC5" w:rsidP="00491DC5">
      <w:pPr>
        <w:ind w:hanging="2"/>
        <w:jc w:val="both"/>
        <w:rPr>
          <w:rFonts w:ascii="Arial" w:hAnsi="Arial" w:cs="Arial"/>
        </w:rPr>
      </w:pPr>
    </w:p>
    <w:bookmarkEnd w:id="2"/>
    <w:p w14:paraId="4CFFA71E" w14:textId="0D7A409B" w:rsidR="00BE433E" w:rsidRPr="003105ED" w:rsidRDefault="00BE433E" w:rsidP="00BE433E">
      <w:pPr>
        <w:spacing w:line="276" w:lineRule="auto"/>
        <w:jc w:val="center"/>
        <w:rPr>
          <w:rFonts w:ascii="Verdana" w:hAnsi="Verdana" w:cs="Arial"/>
          <w:b/>
          <w:bCs/>
        </w:rPr>
      </w:pPr>
    </w:p>
    <w:p w14:paraId="06BB1559" w14:textId="77777777" w:rsidR="00BE433E" w:rsidRPr="003105ED" w:rsidRDefault="00BE433E" w:rsidP="00BE433E">
      <w:pPr>
        <w:spacing w:line="276" w:lineRule="auto"/>
        <w:jc w:val="center"/>
        <w:rPr>
          <w:rFonts w:ascii="Verdana" w:hAnsi="Verdana" w:cs="Arial"/>
          <w:b/>
          <w:bCs/>
          <w:i/>
          <w:iCs/>
        </w:rPr>
      </w:pPr>
    </w:p>
    <w:p w14:paraId="522EBCF1" w14:textId="77777777" w:rsidR="00BE433E" w:rsidRPr="003105ED" w:rsidRDefault="00BE433E" w:rsidP="00BE433E">
      <w:pPr>
        <w:spacing w:line="276" w:lineRule="auto"/>
        <w:jc w:val="center"/>
        <w:rPr>
          <w:rFonts w:ascii="Verdana" w:hAnsi="Verdana" w:cs="Arial"/>
          <w:b/>
          <w:bCs/>
          <w:i/>
          <w:iCs/>
        </w:rPr>
      </w:pPr>
    </w:p>
    <w:p w14:paraId="61ED929F" w14:textId="721ECE4D" w:rsidR="00C27CD4" w:rsidRPr="003105ED" w:rsidRDefault="00C27CD4" w:rsidP="0097580E">
      <w:pPr>
        <w:spacing w:line="276" w:lineRule="auto"/>
        <w:jc w:val="center"/>
        <w:rPr>
          <w:rFonts w:ascii="Verdana" w:hAnsi="Verdana" w:cs="Arial"/>
          <w:b/>
          <w:bCs/>
          <w:i/>
          <w:iCs/>
        </w:rPr>
      </w:pPr>
    </w:p>
    <w:p w14:paraId="22DD596F" w14:textId="77777777" w:rsidR="00C27CD4" w:rsidRPr="003105ED" w:rsidRDefault="00C27CD4" w:rsidP="0097580E">
      <w:pPr>
        <w:spacing w:line="276" w:lineRule="auto"/>
        <w:jc w:val="center"/>
        <w:rPr>
          <w:rFonts w:ascii="Verdana" w:hAnsi="Verdana" w:cs="Arial"/>
          <w:b/>
          <w:i/>
          <w:iCs/>
        </w:rPr>
      </w:pPr>
    </w:p>
    <w:p w14:paraId="3AC3DDC9" w14:textId="69DBA14C" w:rsidR="00B14051" w:rsidRPr="003105ED" w:rsidRDefault="00B14051" w:rsidP="0097580E">
      <w:pPr>
        <w:spacing w:line="276" w:lineRule="auto"/>
        <w:jc w:val="center"/>
        <w:rPr>
          <w:rFonts w:ascii="Verdana" w:hAnsi="Verdana" w:cs="Arial"/>
          <w:i/>
          <w:iCs/>
        </w:rPr>
      </w:pPr>
    </w:p>
    <w:p w14:paraId="080FE057" w14:textId="77777777" w:rsidR="00BB50BD" w:rsidRPr="003105ED" w:rsidRDefault="00BB50BD" w:rsidP="000F6896">
      <w:pPr>
        <w:spacing w:line="276" w:lineRule="auto"/>
        <w:jc w:val="center"/>
        <w:rPr>
          <w:rFonts w:ascii="Verdana" w:hAnsi="Verdana" w:cs="Arial"/>
        </w:rPr>
      </w:pPr>
    </w:p>
    <w:p w14:paraId="641E1690" w14:textId="77777777" w:rsidR="00BB50BD" w:rsidRPr="003105ED" w:rsidRDefault="00BB50BD" w:rsidP="000F6896">
      <w:pPr>
        <w:spacing w:line="276" w:lineRule="auto"/>
        <w:jc w:val="center"/>
        <w:rPr>
          <w:rFonts w:ascii="Verdana" w:hAnsi="Verdana" w:cs="Arial"/>
        </w:rPr>
      </w:pPr>
    </w:p>
    <w:p w14:paraId="74D94243" w14:textId="77777777" w:rsidR="009B350F" w:rsidRPr="003105ED" w:rsidRDefault="009B350F" w:rsidP="000F6896">
      <w:pPr>
        <w:spacing w:line="276" w:lineRule="auto"/>
        <w:jc w:val="center"/>
        <w:rPr>
          <w:rFonts w:ascii="Verdana" w:hAnsi="Verdana" w:cs="Arial"/>
        </w:rPr>
      </w:pPr>
    </w:p>
    <w:p w14:paraId="4DCFF58E" w14:textId="77777777" w:rsidR="009B350F" w:rsidRPr="003105ED" w:rsidRDefault="009B350F" w:rsidP="000F6896">
      <w:pPr>
        <w:spacing w:line="276" w:lineRule="auto"/>
        <w:jc w:val="center"/>
        <w:rPr>
          <w:rFonts w:ascii="Verdana" w:hAnsi="Verdana" w:cs="Arial"/>
        </w:rPr>
      </w:pPr>
    </w:p>
    <w:p w14:paraId="3E0C341C" w14:textId="77777777" w:rsidR="005004A4" w:rsidRPr="003105ED" w:rsidRDefault="005004A4" w:rsidP="000F6896">
      <w:pPr>
        <w:spacing w:line="276" w:lineRule="auto"/>
        <w:jc w:val="center"/>
        <w:rPr>
          <w:rFonts w:ascii="Verdana" w:hAnsi="Verdana" w:cs="Arial"/>
        </w:rPr>
      </w:pPr>
    </w:p>
    <w:p w14:paraId="493E59D4" w14:textId="4634B2EE" w:rsidR="00A61E5B" w:rsidRPr="003105ED" w:rsidRDefault="00A61E5B" w:rsidP="000F6896">
      <w:pPr>
        <w:spacing w:line="276" w:lineRule="auto"/>
        <w:rPr>
          <w:rFonts w:ascii="Verdana" w:hAnsi="Verdana" w:cs="Arial"/>
        </w:rPr>
      </w:pPr>
      <w:r w:rsidRPr="003105ED">
        <w:rPr>
          <w:rFonts w:ascii="Verdana" w:hAnsi="Verdana" w:cs="Arial"/>
        </w:rPr>
        <w:br w:type="page"/>
      </w:r>
    </w:p>
    <w:p w14:paraId="6EC127C7" w14:textId="77777777" w:rsidR="00491DC5" w:rsidRPr="003105ED" w:rsidRDefault="00491DC5" w:rsidP="000F6896">
      <w:pPr>
        <w:spacing w:line="276" w:lineRule="auto"/>
        <w:rPr>
          <w:rFonts w:ascii="Verdana" w:hAnsi="Verdana" w:cs="Arial"/>
        </w:rPr>
      </w:pPr>
    </w:p>
    <w:p w14:paraId="02027F2D" w14:textId="77777777" w:rsidR="00A61E5B" w:rsidRPr="003105ED" w:rsidRDefault="00A61E5B" w:rsidP="000F6896">
      <w:pPr>
        <w:tabs>
          <w:tab w:val="left" w:pos="2380"/>
        </w:tabs>
        <w:spacing w:line="276" w:lineRule="auto"/>
        <w:rPr>
          <w:rFonts w:ascii="Verdana" w:hAnsi="Verdana" w:cs="Arial"/>
        </w:rPr>
      </w:pPr>
    </w:p>
    <w:p w14:paraId="176F4BC7" w14:textId="688793B5" w:rsidR="00B14051" w:rsidRPr="003105ED" w:rsidRDefault="00873FC1" w:rsidP="007A5272">
      <w:pPr>
        <w:spacing w:line="276" w:lineRule="auto"/>
        <w:ind w:left="916" w:hanging="916"/>
        <w:jc w:val="both"/>
        <w:rPr>
          <w:rFonts w:ascii="Verdana" w:hAnsi="Verdana" w:cs="Arial"/>
          <w:b/>
        </w:rPr>
      </w:pPr>
      <w:r w:rsidRPr="003105ED">
        <w:rPr>
          <w:rFonts w:ascii="Verdana" w:hAnsi="Verdana" w:cs="Arial"/>
          <w:b/>
        </w:rPr>
        <w:t>SPIS TREŚCI</w:t>
      </w:r>
    </w:p>
    <w:p w14:paraId="23BACDD6" w14:textId="77777777" w:rsidR="000F5A01" w:rsidRPr="003105ED" w:rsidRDefault="00A6135C" w:rsidP="00626A8F">
      <w:pPr>
        <w:pStyle w:val="Spistreci1"/>
        <w:rPr>
          <w:rFonts w:ascii="Verdana" w:hAnsi="Verdana"/>
        </w:rPr>
      </w:pPr>
      <w:r w:rsidRPr="003105ED">
        <w:rPr>
          <w:rFonts w:ascii="Verdana" w:hAnsi="Verdana"/>
        </w:rPr>
        <w:tab/>
      </w:r>
      <w:r w:rsidR="001778D7" w:rsidRPr="003105ED">
        <w:rPr>
          <w:rFonts w:ascii="Verdana" w:hAnsi="Verdana"/>
        </w:rPr>
        <w:fldChar w:fldCharType="begin"/>
      </w:r>
      <w:r w:rsidR="001778D7" w:rsidRPr="003105ED">
        <w:rPr>
          <w:rFonts w:ascii="Verdana" w:hAnsi="Verdana"/>
        </w:rPr>
        <w:instrText xml:space="preserve"> TOC \o "1-3" \h \z \u </w:instrText>
      </w:r>
      <w:r w:rsidR="001778D7" w:rsidRPr="003105ED">
        <w:rPr>
          <w:rFonts w:ascii="Verdana" w:hAnsi="Verdana"/>
        </w:rPr>
        <w:fldChar w:fldCharType="separate"/>
      </w:r>
    </w:p>
    <w:p w14:paraId="50775B97" w14:textId="26AEB382" w:rsidR="000F5A01" w:rsidRPr="003105ED" w:rsidRDefault="00E067A9" w:rsidP="00626A8F">
      <w:pPr>
        <w:pStyle w:val="Spistreci1"/>
        <w:rPr>
          <w:rFonts w:ascii="Verdana" w:hAnsi="Verdana"/>
          <w:b w:val="0"/>
          <w:bCs/>
        </w:rPr>
      </w:pPr>
      <w:hyperlink w:anchor="_Toc225838915" w:history="1">
        <w:r w:rsidR="000F5A01" w:rsidRPr="003105ED">
          <w:rPr>
            <w:rStyle w:val="Hipercze"/>
            <w:rFonts w:ascii="Verdana" w:hAnsi="Verdana"/>
            <w:b w:val="0"/>
          </w:rPr>
          <w:t>Zaproszenie do składania ofert</w:t>
        </w:r>
        <w:r w:rsidR="000F5A01" w:rsidRPr="003105ED">
          <w:rPr>
            <w:rFonts w:ascii="Verdana" w:hAnsi="Verdana"/>
            <w:webHidden/>
          </w:rPr>
          <w:tab/>
        </w:r>
        <w:r w:rsidR="000F5A01" w:rsidRPr="003105ED">
          <w:rPr>
            <w:rFonts w:ascii="Verdana" w:hAnsi="Verdana"/>
            <w:webHidden/>
          </w:rPr>
          <w:fldChar w:fldCharType="begin"/>
        </w:r>
        <w:r w:rsidR="000F5A01" w:rsidRPr="003105ED">
          <w:rPr>
            <w:rFonts w:ascii="Verdana" w:hAnsi="Verdana"/>
            <w:webHidden/>
          </w:rPr>
          <w:instrText xml:space="preserve"> PAGEREF _Toc225838915 \h </w:instrText>
        </w:r>
        <w:r w:rsidR="000F5A01" w:rsidRPr="003105ED">
          <w:rPr>
            <w:rFonts w:ascii="Verdana" w:hAnsi="Verdana"/>
            <w:webHidden/>
          </w:rPr>
        </w:r>
        <w:r w:rsidR="000F5A01" w:rsidRPr="003105ED">
          <w:rPr>
            <w:rFonts w:ascii="Verdana" w:hAnsi="Verdana"/>
            <w:webHidden/>
          </w:rPr>
          <w:fldChar w:fldCharType="separate"/>
        </w:r>
        <w:r w:rsidR="00C8184B">
          <w:rPr>
            <w:rFonts w:ascii="Verdana" w:hAnsi="Verdana"/>
            <w:webHidden/>
          </w:rPr>
          <w:t>1</w:t>
        </w:r>
        <w:r w:rsidR="000F5A01" w:rsidRPr="003105ED">
          <w:rPr>
            <w:rFonts w:ascii="Verdana" w:hAnsi="Verdana"/>
            <w:webHidden/>
          </w:rPr>
          <w:fldChar w:fldCharType="end"/>
        </w:r>
      </w:hyperlink>
    </w:p>
    <w:p w14:paraId="0E018953" w14:textId="2456FC8C" w:rsidR="000F5A01" w:rsidRPr="003105ED" w:rsidRDefault="00E067A9" w:rsidP="00626A8F">
      <w:pPr>
        <w:pStyle w:val="Spistreci1"/>
        <w:rPr>
          <w:rFonts w:ascii="Verdana" w:hAnsi="Verdana"/>
        </w:rPr>
      </w:pPr>
      <w:hyperlink w:anchor="_Toc225838916" w:history="1">
        <w:r w:rsidR="000F5A01" w:rsidRPr="003105ED">
          <w:rPr>
            <w:rStyle w:val="Hipercze"/>
            <w:rFonts w:ascii="Verdana" w:hAnsi="Verdana"/>
            <w:b w:val="0"/>
          </w:rPr>
          <w:t>1.</w:t>
        </w:r>
        <w:r w:rsidR="000F5A01" w:rsidRPr="003105ED">
          <w:rPr>
            <w:rFonts w:ascii="Verdana" w:hAnsi="Verdana"/>
          </w:rPr>
          <w:tab/>
        </w:r>
        <w:r w:rsidR="000F5A01" w:rsidRPr="003105ED">
          <w:rPr>
            <w:rStyle w:val="Hipercze"/>
            <w:rFonts w:ascii="Verdana" w:hAnsi="Verdana"/>
            <w:b w:val="0"/>
          </w:rPr>
          <w:t>Informacje ogólne</w:t>
        </w:r>
        <w:r w:rsidR="000F5A01" w:rsidRPr="003105ED">
          <w:rPr>
            <w:rFonts w:ascii="Verdana" w:hAnsi="Verdana"/>
            <w:webHidden/>
          </w:rPr>
          <w:tab/>
        </w:r>
        <w:r w:rsidR="000F5A01" w:rsidRPr="003105ED">
          <w:rPr>
            <w:rFonts w:ascii="Verdana" w:hAnsi="Verdana"/>
            <w:webHidden/>
          </w:rPr>
          <w:fldChar w:fldCharType="begin"/>
        </w:r>
        <w:r w:rsidR="000F5A01" w:rsidRPr="003105ED">
          <w:rPr>
            <w:rFonts w:ascii="Verdana" w:hAnsi="Verdana"/>
            <w:webHidden/>
          </w:rPr>
          <w:instrText xml:space="preserve"> PAGEREF _Toc225838916 \h </w:instrText>
        </w:r>
        <w:r w:rsidR="000F5A01" w:rsidRPr="003105ED">
          <w:rPr>
            <w:rFonts w:ascii="Verdana" w:hAnsi="Verdana"/>
            <w:webHidden/>
          </w:rPr>
        </w:r>
        <w:r w:rsidR="000F5A01" w:rsidRPr="003105ED">
          <w:rPr>
            <w:rFonts w:ascii="Verdana" w:hAnsi="Verdana"/>
            <w:webHidden/>
          </w:rPr>
          <w:fldChar w:fldCharType="separate"/>
        </w:r>
        <w:r w:rsidR="00C8184B">
          <w:rPr>
            <w:rFonts w:ascii="Verdana" w:hAnsi="Verdana"/>
            <w:webHidden/>
          </w:rPr>
          <w:t>3</w:t>
        </w:r>
        <w:r w:rsidR="000F5A01" w:rsidRPr="003105ED">
          <w:rPr>
            <w:rFonts w:ascii="Verdana" w:hAnsi="Verdana"/>
            <w:webHidden/>
          </w:rPr>
          <w:fldChar w:fldCharType="end"/>
        </w:r>
      </w:hyperlink>
    </w:p>
    <w:p w14:paraId="6BFDE3FB" w14:textId="3159BE78" w:rsidR="000F5A01" w:rsidRPr="003105ED" w:rsidRDefault="00E067A9" w:rsidP="00626A8F">
      <w:pPr>
        <w:pStyle w:val="Spistreci1"/>
        <w:rPr>
          <w:rFonts w:ascii="Verdana" w:hAnsi="Verdana"/>
        </w:rPr>
      </w:pPr>
      <w:hyperlink w:anchor="_Toc225838917" w:history="1">
        <w:r w:rsidR="000F5A01" w:rsidRPr="003105ED">
          <w:rPr>
            <w:rStyle w:val="Hipercze"/>
            <w:rFonts w:ascii="Verdana" w:hAnsi="Verdana"/>
            <w:b w:val="0"/>
          </w:rPr>
          <w:t>2.</w:t>
        </w:r>
        <w:r w:rsidR="000F5A01" w:rsidRPr="003105ED">
          <w:rPr>
            <w:rFonts w:ascii="Verdana" w:hAnsi="Verdana"/>
          </w:rPr>
          <w:tab/>
        </w:r>
        <w:r w:rsidR="000F5A01" w:rsidRPr="003105ED">
          <w:rPr>
            <w:rStyle w:val="Hipercze"/>
            <w:rFonts w:ascii="Verdana" w:hAnsi="Verdana"/>
            <w:b w:val="0"/>
          </w:rPr>
          <w:t>Przedmiot zamówienia</w:t>
        </w:r>
        <w:r w:rsidR="000F5A01" w:rsidRPr="003105ED">
          <w:rPr>
            <w:rFonts w:ascii="Verdana" w:hAnsi="Verdana"/>
            <w:webHidden/>
          </w:rPr>
          <w:tab/>
        </w:r>
        <w:r w:rsidR="0060015A" w:rsidRPr="003105ED">
          <w:rPr>
            <w:rFonts w:ascii="Verdana" w:hAnsi="Verdana"/>
            <w:webHidden/>
          </w:rPr>
          <w:t>4</w:t>
        </w:r>
      </w:hyperlink>
    </w:p>
    <w:p w14:paraId="0620022F" w14:textId="3B118073" w:rsidR="000F5A01" w:rsidRPr="003105ED" w:rsidRDefault="00E067A9" w:rsidP="00626A8F">
      <w:pPr>
        <w:pStyle w:val="Spistreci1"/>
        <w:rPr>
          <w:rFonts w:ascii="Verdana" w:hAnsi="Verdana"/>
        </w:rPr>
      </w:pPr>
      <w:hyperlink w:anchor="_Toc225838919" w:history="1">
        <w:r w:rsidR="000F5A01" w:rsidRPr="003105ED">
          <w:rPr>
            <w:rStyle w:val="Hipercze"/>
            <w:rFonts w:ascii="Verdana" w:hAnsi="Verdana"/>
            <w:b w:val="0"/>
          </w:rPr>
          <w:t>3.</w:t>
        </w:r>
        <w:r w:rsidR="000F5A01" w:rsidRPr="003105ED">
          <w:rPr>
            <w:rFonts w:ascii="Verdana" w:hAnsi="Verdana"/>
          </w:rPr>
          <w:tab/>
        </w:r>
        <w:r w:rsidR="000F5A01" w:rsidRPr="003105ED">
          <w:rPr>
            <w:rStyle w:val="Hipercze"/>
            <w:rFonts w:ascii="Verdana" w:hAnsi="Verdana"/>
            <w:b w:val="0"/>
          </w:rPr>
          <w:t>Etapy przetargu</w:t>
        </w:r>
        <w:r w:rsidR="000F5A01" w:rsidRPr="003105ED">
          <w:rPr>
            <w:rFonts w:ascii="Verdana" w:hAnsi="Verdana"/>
            <w:webHidden/>
          </w:rPr>
          <w:tab/>
        </w:r>
        <w:r w:rsidR="000F5A01" w:rsidRPr="003105ED">
          <w:rPr>
            <w:rFonts w:ascii="Verdana" w:hAnsi="Verdana"/>
            <w:webHidden/>
          </w:rPr>
          <w:fldChar w:fldCharType="begin"/>
        </w:r>
        <w:r w:rsidR="000F5A01" w:rsidRPr="003105ED">
          <w:rPr>
            <w:rFonts w:ascii="Verdana" w:hAnsi="Verdana"/>
            <w:webHidden/>
          </w:rPr>
          <w:instrText xml:space="preserve"> PAGEREF _Toc225838919 \h </w:instrText>
        </w:r>
        <w:r w:rsidR="000F5A01" w:rsidRPr="003105ED">
          <w:rPr>
            <w:rFonts w:ascii="Verdana" w:hAnsi="Verdana"/>
            <w:webHidden/>
          </w:rPr>
        </w:r>
        <w:r w:rsidR="000F5A01" w:rsidRPr="003105ED">
          <w:rPr>
            <w:rFonts w:ascii="Verdana" w:hAnsi="Verdana"/>
            <w:webHidden/>
          </w:rPr>
          <w:fldChar w:fldCharType="separate"/>
        </w:r>
        <w:r w:rsidR="00C8184B">
          <w:rPr>
            <w:rFonts w:ascii="Verdana" w:hAnsi="Verdana"/>
            <w:webHidden/>
          </w:rPr>
          <w:t>5</w:t>
        </w:r>
        <w:r w:rsidR="000F5A01" w:rsidRPr="003105ED">
          <w:rPr>
            <w:rFonts w:ascii="Verdana" w:hAnsi="Verdana"/>
            <w:webHidden/>
          </w:rPr>
          <w:fldChar w:fldCharType="end"/>
        </w:r>
      </w:hyperlink>
    </w:p>
    <w:p w14:paraId="15006B11" w14:textId="363A396B" w:rsidR="000F5A01" w:rsidRPr="003105ED" w:rsidRDefault="00E067A9" w:rsidP="00626A8F">
      <w:pPr>
        <w:pStyle w:val="Spistreci1"/>
        <w:rPr>
          <w:rFonts w:ascii="Verdana" w:hAnsi="Verdana"/>
        </w:rPr>
      </w:pPr>
      <w:hyperlink w:anchor="_Toc225838922" w:history="1">
        <w:r w:rsidR="000F5A01" w:rsidRPr="003105ED">
          <w:rPr>
            <w:rStyle w:val="Hipercze"/>
            <w:rFonts w:ascii="Verdana" w:hAnsi="Verdana"/>
            <w:b w:val="0"/>
          </w:rPr>
          <w:t>4.</w:t>
        </w:r>
        <w:r w:rsidR="000F5A01" w:rsidRPr="003105ED">
          <w:rPr>
            <w:rFonts w:ascii="Verdana" w:hAnsi="Verdana"/>
          </w:rPr>
          <w:tab/>
        </w:r>
        <w:r w:rsidR="000F5A01" w:rsidRPr="003105ED">
          <w:rPr>
            <w:rStyle w:val="Hipercze"/>
            <w:rFonts w:ascii="Verdana" w:hAnsi="Verdana"/>
            <w:b w:val="0"/>
          </w:rPr>
          <w:t>Warunki i termin realizacji zamówienia</w:t>
        </w:r>
        <w:r w:rsidR="000F5A01" w:rsidRPr="003105ED">
          <w:rPr>
            <w:rFonts w:ascii="Verdana" w:hAnsi="Verdana"/>
            <w:webHidden/>
          </w:rPr>
          <w:tab/>
        </w:r>
        <w:r w:rsidR="000F5A01" w:rsidRPr="003105ED">
          <w:rPr>
            <w:rFonts w:ascii="Verdana" w:hAnsi="Verdana"/>
            <w:webHidden/>
          </w:rPr>
          <w:fldChar w:fldCharType="begin"/>
        </w:r>
        <w:r w:rsidR="000F5A01" w:rsidRPr="003105ED">
          <w:rPr>
            <w:rFonts w:ascii="Verdana" w:hAnsi="Verdana"/>
            <w:webHidden/>
          </w:rPr>
          <w:instrText xml:space="preserve"> PAGEREF _Toc225838922 \h </w:instrText>
        </w:r>
        <w:r w:rsidR="000F5A01" w:rsidRPr="003105ED">
          <w:rPr>
            <w:rFonts w:ascii="Verdana" w:hAnsi="Verdana"/>
            <w:webHidden/>
          </w:rPr>
        </w:r>
        <w:r w:rsidR="000F5A01" w:rsidRPr="003105ED">
          <w:rPr>
            <w:rFonts w:ascii="Verdana" w:hAnsi="Verdana"/>
            <w:webHidden/>
          </w:rPr>
          <w:fldChar w:fldCharType="separate"/>
        </w:r>
        <w:r w:rsidR="00C8184B">
          <w:rPr>
            <w:rFonts w:ascii="Verdana" w:hAnsi="Verdana"/>
            <w:webHidden/>
          </w:rPr>
          <w:t>7</w:t>
        </w:r>
        <w:r w:rsidR="000F5A01" w:rsidRPr="003105ED">
          <w:rPr>
            <w:rFonts w:ascii="Verdana" w:hAnsi="Verdana"/>
            <w:webHidden/>
          </w:rPr>
          <w:fldChar w:fldCharType="end"/>
        </w:r>
      </w:hyperlink>
    </w:p>
    <w:p w14:paraId="4C18222C" w14:textId="553D2FF1" w:rsidR="000F5A01" w:rsidRPr="003105ED" w:rsidRDefault="00E067A9" w:rsidP="00626A8F">
      <w:pPr>
        <w:pStyle w:val="Spistreci1"/>
        <w:rPr>
          <w:rFonts w:ascii="Verdana" w:hAnsi="Verdana"/>
        </w:rPr>
      </w:pPr>
      <w:hyperlink w:anchor="_Toc225838923" w:history="1">
        <w:r w:rsidR="000F5A01" w:rsidRPr="003105ED">
          <w:rPr>
            <w:rStyle w:val="Hipercze"/>
            <w:rFonts w:ascii="Verdana" w:hAnsi="Verdana"/>
            <w:b w:val="0"/>
            <w:caps/>
          </w:rPr>
          <w:t>5.</w:t>
        </w:r>
        <w:r w:rsidR="000F5A01" w:rsidRPr="003105ED">
          <w:rPr>
            <w:rFonts w:ascii="Verdana" w:hAnsi="Verdana"/>
          </w:rPr>
          <w:tab/>
        </w:r>
        <w:r w:rsidR="000F5A01" w:rsidRPr="003105ED">
          <w:rPr>
            <w:rStyle w:val="Hipercze"/>
            <w:rFonts w:ascii="Verdana" w:hAnsi="Verdana"/>
            <w:b w:val="0"/>
            <w:caps/>
          </w:rPr>
          <w:t>S</w:t>
        </w:r>
        <w:r w:rsidR="000F5A01" w:rsidRPr="003105ED">
          <w:rPr>
            <w:rStyle w:val="Hipercze"/>
            <w:rFonts w:ascii="Verdana" w:hAnsi="Verdana"/>
            <w:b w:val="0"/>
          </w:rPr>
          <w:t>posób udzielania wyjaśnień dotyczących przetargu</w:t>
        </w:r>
        <w:r w:rsidR="000F5A01" w:rsidRPr="003105ED">
          <w:rPr>
            <w:rFonts w:ascii="Verdana" w:hAnsi="Verdana"/>
            <w:webHidden/>
          </w:rPr>
          <w:tab/>
        </w:r>
        <w:r w:rsidR="000F5A01" w:rsidRPr="003105ED">
          <w:rPr>
            <w:rFonts w:ascii="Verdana" w:hAnsi="Verdana"/>
            <w:webHidden/>
          </w:rPr>
          <w:fldChar w:fldCharType="begin"/>
        </w:r>
        <w:r w:rsidR="000F5A01" w:rsidRPr="003105ED">
          <w:rPr>
            <w:rFonts w:ascii="Verdana" w:hAnsi="Verdana"/>
            <w:webHidden/>
          </w:rPr>
          <w:instrText xml:space="preserve"> PAGEREF _Toc225838923 \h </w:instrText>
        </w:r>
        <w:r w:rsidR="000F5A01" w:rsidRPr="003105ED">
          <w:rPr>
            <w:rFonts w:ascii="Verdana" w:hAnsi="Verdana"/>
            <w:webHidden/>
          </w:rPr>
        </w:r>
        <w:r w:rsidR="000F5A01" w:rsidRPr="003105ED">
          <w:rPr>
            <w:rFonts w:ascii="Verdana" w:hAnsi="Verdana"/>
            <w:webHidden/>
          </w:rPr>
          <w:fldChar w:fldCharType="separate"/>
        </w:r>
        <w:r w:rsidR="00C8184B">
          <w:rPr>
            <w:rFonts w:ascii="Verdana" w:hAnsi="Verdana"/>
            <w:webHidden/>
          </w:rPr>
          <w:t>13</w:t>
        </w:r>
        <w:r w:rsidR="000F5A01" w:rsidRPr="003105ED">
          <w:rPr>
            <w:rFonts w:ascii="Verdana" w:hAnsi="Verdana"/>
            <w:webHidden/>
          </w:rPr>
          <w:fldChar w:fldCharType="end"/>
        </w:r>
      </w:hyperlink>
    </w:p>
    <w:p w14:paraId="54E3D843" w14:textId="6DE4469D" w:rsidR="000F5A01" w:rsidRPr="003105ED" w:rsidRDefault="00E067A9" w:rsidP="00626A8F">
      <w:pPr>
        <w:pStyle w:val="Spistreci1"/>
        <w:rPr>
          <w:rFonts w:ascii="Verdana" w:hAnsi="Verdana"/>
        </w:rPr>
      </w:pPr>
      <w:hyperlink w:anchor="_Toc225838931" w:history="1">
        <w:r w:rsidR="000F5A01" w:rsidRPr="003105ED">
          <w:rPr>
            <w:rStyle w:val="Hipercze"/>
            <w:rFonts w:ascii="Verdana" w:hAnsi="Verdana"/>
            <w:b w:val="0"/>
          </w:rPr>
          <w:t>6.</w:t>
        </w:r>
        <w:r w:rsidR="000F5A01" w:rsidRPr="003105ED">
          <w:rPr>
            <w:rFonts w:ascii="Verdana" w:hAnsi="Verdana"/>
          </w:rPr>
          <w:tab/>
        </w:r>
        <w:r w:rsidR="000F5A01" w:rsidRPr="003105ED">
          <w:rPr>
            <w:rStyle w:val="Hipercze"/>
            <w:rFonts w:ascii="Verdana" w:hAnsi="Verdana"/>
            <w:b w:val="0"/>
          </w:rPr>
          <w:t>Wizja lokalna</w:t>
        </w:r>
        <w:r w:rsidR="000F5A01" w:rsidRPr="003105ED">
          <w:rPr>
            <w:rFonts w:ascii="Verdana" w:hAnsi="Verdana"/>
            <w:webHidden/>
          </w:rPr>
          <w:tab/>
        </w:r>
        <w:r w:rsidR="000F5A01" w:rsidRPr="003105ED">
          <w:rPr>
            <w:rFonts w:ascii="Verdana" w:hAnsi="Verdana"/>
            <w:webHidden/>
          </w:rPr>
          <w:fldChar w:fldCharType="begin"/>
        </w:r>
        <w:r w:rsidR="000F5A01" w:rsidRPr="003105ED">
          <w:rPr>
            <w:rFonts w:ascii="Verdana" w:hAnsi="Verdana"/>
            <w:webHidden/>
          </w:rPr>
          <w:instrText xml:space="preserve"> PAGEREF _Toc225838931 \h </w:instrText>
        </w:r>
        <w:r w:rsidR="000F5A01" w:rsidRPr="003105ED">
          <w:rPr>
            <w:rFonts w:ascii="Verdana" w:hAnsi="Verdana"/>
            <w:webHidden/>
          </w:rPr>
        </w:r>
        <w:r w:rsidR="000F5A01" w:rsidRPr="003105ED">
          <w:rPr>
            <w:rFonts w:ascii="Verdana" w:hAnsi="Verdana"/>
            <w:webHidden/>
          </w:rPr>
          <w:fldChar w:fldCharType="separate"/>
        </w:r>
        <w:r w:rsidR="00C8184B">
          <w:rPr>
            <w:rFonts w:ascii="Verdana" w:hAnsi="Verdana"/>
            <w:webHidden/>
          </w:rPr>
          <w:t>13</w:t>
        </w:r>
        <w:r w:rsidR="000F5A01" w:rsidRPr="003105ED">
          <w:rPr>
            <w:rFonts w:ascii="Verdana" w:hAnsi="Verdana"/>
            <w:webHidden/>
          </w:rPr>
          <w:fldChar w:fldCharType="end"/>
        </w:r>
      </w:hyperlink>
    </w:p>
    <w:p w14:paraId="43EC59DB" w14:textId="6B14D083" w:rsidR="000F5A01" w:rsidRPr="003105ED" w:rsidRDefault="00E067A9" w:rsidP="00626A8F">
      <w:pPr>
        <w:pStyle w:val="Spistreci1"/>
        <w:rPr>
          <w:rFonts w:ascii="Verdana" w:hAnsi="Verdana"/>
        </w:rPr>
      </w:pPr>
      <w:hyperlink w:anchor="_Toc225838932" w:history="1">
        <w:r w:rsidR="000F5A01" w:rsidRPr="003105ED">
          <w:rPr>
            <w:rStyle w:val="Hipercze"/>
            <w:rFonts w:ascii="Verdana" w:hAnsi="Verdana"/>
            <w:b w:val="0"/>
          </w:rPr>
          <w:t>7.</w:t>
        </w:r>
        <w:r w:rsidR="000F5A01" w:rsidRPr="003105ED">
          <w:rPr>
            <w:rFonts w:ascii="Verdana" w:hAnsi="Verdana"/>
          </w:rPr>
          <w:tab/>
        </w:r>
        <w:r w:rsidR="000F5A01" w:rsidRPr="003105ED">
          <w:rPr>
            <w:rStyle w:val="Hipercze"/>
            <w:rFonts w:ascii="Verdana" w:hAnsi="Verdana"/>
            <w:b w:val="0"/>
          </w:rPr>
          <w:t>Wadium przetargowe</w:t>
        </w:r>
        <w:r w:rsidR="000F5A01" w:rsidRPr="003105ED">
          <w:rPr>
            <w:rFonts w:ascii="Verdana" w:hAnsi="Verdana"/>
            <w:webHidden/>
          </w:rPr>
          <w:tab/>
        </w:r>
        <w:r w:rsidR="000F5A01" w:rsidRPr="003105ED">
          <w:rPr>
            <w:rFonts w:ascii="Verdana" w:hAnsi="Verdana"/>
            <w:webHidden/>
          </w:rPr>
          <w:fldChar w:fldCharType="begin"/>
        </w:r>
        <w:r w:rsidR="000F5A01" w:rsidRPr="003105ED">
          <w:rPr>
            <w:rFonts w:ascii="Verdana" w:hAnsi="Verdana"/>
            <w:webHidden/>
          </w:rPr>
          <w:instrText xml:space="preserve"> PAGEREF _Toc225838932 \h </w:instrText>
        </w:r>
        <w:r w:rsidR="000F5A01" w:rsidRPr="003105ED">
          <w:rPr>
            <w:rFonts w:ascii="Verdana" w:hAnsi="Verdana"/>
            <w:webHidden/>
          </w:rPr>
        </w:r>
        <w:r w:rsidR="000F5A01" w:rsidRPr="003105ED">
          <w:rPr>
            <w:rFonts w:ascii="Verdana" w:hAnsi="Verdana"/>
            <w:webHidden/>
          </w:rPr>
          <w:fldChar w:fldCharType="separate"/>
        </w:r>
        <w:r w:rsidR="00C8184B">
          <w:rPr>
            <w:rFonts w:ascii="Verdana" w:hAnsi="Verdana"/>
            <w:webHidden/>
          </w:rPr>
          <w:t>14</w:t>
        </w:r>
        <w:r w:rsidR="000F5A01" w:rsidRPr="003105ED">
          <w:rPr>
            <w:rFonts w:ascii="Verdana" w:hAnsi="Verdana"/>
            <w:webHidden/>
          </w:rPr>
          <w:fldChar w:fldCharType="end"/>
        </w:r>
      </w:hyperlink>
    </w:p>
    <w:p w14:paraId="5D400664" w14:textId="6B9A0F88" w:rsidR="000F5A01" w:rsidRPr="003105ED" w:rsidRDefault="00E067A9" w:rsidP="00626A8F">
      <w:pPr>
        <w:pStyle w:val="Spistreci1"/>
        <w:rPr>
          <w:rFonts w:ascii="Verdana" w:hAnsi="Verdana"/>
        </w:rPr>
      </w:pPr>
      <w:hyperlink w:anchor="_Toc225838933" w:history="1">
        <w:r w:rsidR="000F5A01" w:rsidRPr="003105ED">
          <w:rPr>
            <w:rStyle w:val="Hipercze"/>
            <w:rFonts w:ascii="Verdana" w:hAnsi="Verdana"/>
            <w:b w:val="0"/>
          </w:rPr>
          <w:t>8.</w:t>
        </w:r>
        <w:r w:rsidR="000F5A01" w:rsidRPr="003105ED">
          <w:rPr>
            <w:rFonts w:ascii="Verdana" w:hAnsi="Verdana"/>
          </w:rPr>
          <w:tab/>
        </w:r>
        <w:r w:rsidR="000F5A01" w:rsidRPr="003105ED">
          <w:rPr>
            <w:rStyle w:val="Hipercze"/>
            <w:rFonts w:ascii="Verdana" w:hAnsi="Verdana"/>
            <w:b w:val="0"/>
          </w:rPr>
          <w:t>Przygotowanie oferty</w:t>
        </w:r>
        <w:r w:rsidR="000F5A01" w:rsidRPr="003105ED">
          <w:rPr>
            <w:rFonts w:ascii="Verdana" w:hAnsi="Verdana"/>
            <w:webHidden/>
          </w:rPr>
          <w:tab/>
        </w:r>
        <w:r w:rsidR="000F5A01" w:rsidRPr="003105ED">
          <w:rPr>
            <w:rFonts w:ascii="Verdana" w:hAnsi="Verdana"/>
            <w:webHidden/>
          </w:rPr>
          <w:fldChar w:fldCharType="begin"/>
        </w:r>
        <w:r w:rsidR="000F5A01" w:rsidRPr="003105ED">
          <w:rPr>
            <w:rFonts w:ascii="Verdana" w:hAnsi="Verdana"/>
            <w:webHidden/>
          </w:rPr>
          <w:instrText xml:space="preserve"> PAGEREF _Toc225838933 \h </w:instrText>
        </w:r>
        <w:r w:rsidR="000F5A01" w:rsidRPr="003105ED">
          <w:rPr>
            <w:rFonts w:ascii="Verdana" w:hAnsi="Verdana"/>
            <w:webHidden/>
          </w:rPr>
        </w:r>
        <w:r w:rsidR="000F5A01" w:rsidRPr="003105ED">
          <w:rPr>
            <w:rFonts w:ascii="Verdana" w:hAnsi="Verdana"/>
            <w:webHidden/>
          </w:rPr>
          <w:fldChar w:fldCharType="separate"/>
        </w:r>
        <w:r w:rsidR="00C8184B">
          <w:rPr>
            <w:rFonts w:ascii="Verdana" w:hAnsi="Verdana"/>
            <w:webHidden/>
          </w:rPr>
          <w:t>15</w:t>
        </w:r>
        <w:r w:rsidR="000F5A01" w:rsidRPr="003105ED">
          <w:rPr>
            <w:rFonts w:ascii="Verdana" w:hAnsi="Verdana"/>
            <w:webHidden/>
          </w:rPr>
          <w:fldChar w:fldCharType="end"/>
        </w:r>
      </w:hyperlink>
    </w:p>
    <w:p w14:paraId="7C421061" w14:textId="53A7E285" w:rsidR="000F5A01" w:rsidRPr="003105ED" w:rsidRDefault="00E067A9" w:rsidP="00626A8F">
      <w:pPr>
        <w:pStyle w:val="Spistreci1"/>
        <w:rPr>
          <w:rFonts w:ascii="Verdana" w:hAnsi="Verdana"/>
        </w:rPr>
      </w:pPr>
      <w:hyperlink w:anchor="_Toc225838942" w:history="1">
        <w:r w:rsidR="000F5A01" w:rsidRPr="003105ED">
          <w:rPr>
            <w:rStyle w:val="Hipercze"/>
            <w:rFonts w:ascii="Verdana" w:hAnsi="Verdana"/>
            <w:b w:val="0"/>
          </w:rPr>
          <w:t>9.</w:t>
        </w:r>
        <w:r w:rsidR="000F5A01" w:rsidRPr="003105ED">
          <w:rPr>
            <w:rFonts w:ascii="Verdana" w:hAnsi="Verdana"/>
          </w:rPr>
          <w:tab/>
        </w:r>
        <w:r w:rsidR="000F5A01" w:rsidRPr="003105ED">
          <w:rPr>
            <w:rStyle w:val="Hipercze"/>
            <w:rFonts w:ascii="Verdana" w:hAnsi="Verdana"/>
            <w:b w:val="0"/>
          </w:rPr>
          <w:t>Składanie ofert</w:t>
        </w:r>
        <w:r w:rsidR="000F5A01" w:rsidRPr="003105ED">
          <w:rPr>
            <w:rFonts w:ascii="Verdana" w:hAnsi="Verdana"/>
            <w:webHidden/>
          </w:rPr>
          <w:tab/>
        </w:r>
        <w:r w:rsidR="000F5A01" w:rsidRPr="003105ED">
          <w:rPr>
            <w:rFonts w:ascii="Verdana" w:hAnsi="Verdana"/>
            <w:webHidden/>
          </w:rPr>
          <w:fldChar w:fldCharType="begin"/>
        </w:r>
        <w:r w:rsidR="000F5A01" w:rsidRPr="003105ED">
          <w:rPr>
            <w:rFonts w:ascii="Verdana" w:hAnsi="Verdana"/>
            <w:webHidden/>
          </w:rPr>
          <w:instrText xml:space="preserve"> PAGEREF _Toc225838942 \h </w:instrText>
        </w:r>
        <w:r w:rsidR="000F5A01" w:rsidRPr="003105ED">
          <w:rPr>
            <w:rFonts w:ascii="Verdana" w:hAnsi="Verdana"/>
            <w:webHidden/>
          </w:rPr>
        </w:r>
        <w:r w:rsidR="000F5A01" w:rsidRPr="003105ED">
          <w:rPr>
            <w:rFonts w:ascii="Verdana" w:hAnsi="Verdana"/>
            <w:webHidden/>
          </w:rPr>
          <w:fldChar w:fldCharType="separate"/>
        </w:r>
        <w:r w:rsidR="00C8184B">
          <w:rPr>
            <w:rFonts w:ascii="Verdana" w:hAnsi="Verdana"/>
            <w:webHidden/>
          </w:rPr>
          <w:t>19</w:t>
        </w:r>
        <w:r w:rsidR="000F5A01" w:rsidRPr="003105ED">
          <w:rPr>
            <w:rFonts w:ascii="Verdana" w:hAnsi="Verdana"/>
            <w:webHidden/>
          </w:rPr>
          <w:fldChar w:fldCharType="end"/>
        </w:r>
      </w:hyperlink>
    </w:p>
    <w:p w14:paraId="0D7B4237" w14:textId="144CF393" w:rsidR="000F5A01" w:rsidRPr="003105ED" w:rsidRDefault="00E067A9" w:rsidP="00626A8F">
      <w:pPr>
        <w:pStyle w:val="Spistreci1"/>
        <w:rPr>
          <w:rFonts w:ascii="Verdana" w:hAnsi="Verdana"/>
        </w:rPr>
      </w:pPr>
      <w:hyperlink w:anchor="_Toc225838943" w:history="1">
        <w:r w:rsidR="000F5A01" w:rsidRPr="003105ED">
          <w:rPr>
            <w:rStyle w:val="Hipercze"/>
            <w:rFonts w:ascii="Verdana" w:hAnsi="Verdana"/>
            <w:b w:val="0"/>
          </w:rPr>
          <w:t>10.</w:t>
        </w:r>
        <w:r w:rsidR="000F5A01" w:rsidRPr="003105ED">
          <w:rPr>
            <w:rFonts w:ascii="Verdana" w:hAnsi="Verdana"/>
          </w:rPr>
          <w:tab/>
        </w:r>
        <w:r w:rsidR="000F5A01" w:rsidRPr="003105ED">
          <w:rPr>
            <w:rStyle w:val="Hipercze"/>
            <w:rFonts w:ascii="Verdana" w:hAnsi="Verdana"/>
            <w:b w:val="0"/>
          </w:rPr>
          <w:t>Otwarcie Ofert</w:t>
        </w:r>
        <w:r w:rsidR="000F5A01" w:rsidRPr="003105ED">
          <w:rPr>
            <w:rFonts w:ascii="Verdana" w:hAnsi="Verdana"/>
            <w:webHidden/>
          </w:rPr>
          <w:tab/>
        </w:r>
        <w:r w:rsidR="000F5A01" w:rsidRPr="003105ED">
          <w:rPr>
            <w:rFonts w:ascii="Verdana" w:hAnsi="Verdana"/>
            <w:webHidden/>
          </w:rPr>
          <w:fldChar w:fldCharType="begin"/>
        </w:r>
        <w:r w:rsidR="000F5A01" w:rsidRPr="003105ED">
          <w:rPr>
            <w:rFonts w:ascii="Verdana" w:hAnsi="Verdana"/>
            <w:webHidden/>
          </w:rPr>
          <w:instrText xml:space="preserve"> PAGEREF _Toc225838943 \h </w:instrText>
        </w:r>
        <w:r w:rsidR="000F5A01" w:rsidRPr="003105ED">
          <w:rPr>
            <w:rFonts w:ascii="Verdana" w:hAnsi="Verdana"/>
            <w:webHidden/>
          </w:rPr>
        </w:r>
        <w:r w:rsidR="000F5A01" w:rsidRPr="003105ED">
          <w:rPr>
            <w:rFonts w:ascii="Verdana" w:hAnsi="Verdana"/>
            <w:webHidden/>
          </w:rPr>
          <w:fldChar w:fldCharType="separate"/>
        </w:r>
        <w:r w:rsidR="00C8184B">
          <w:rPr>
            <w:rFonts w:ascii="Verdana" w:hAnsi="Verdana"/>
            <w:webHidden/>
          </w:rPr>
          <w:t>19</w:t>
        </w:r>
        <w:r w:rsidR="000F5A01" w:rsidRPr="003105ED">
          <w:rPr>
            <w:rFonts w:ascii="Verdana" w:hAnsi="Verdana"/>
            <w:webHidden/>
          </w:rPr>
          <w:fldChar w:fldCharType="end"/>
        </w:r>
      </w:hyperlink>
    </w:p>
    <w:p w14:paraId="4CA7FDE3" w14:textId="2C50B9DE" w:rsidR="000F5A01" w:rsidRPr="003105ED" w:rsidRDefault="00E067A9" w:rsidP="00626A8F">
      <w:pPr>
        <w:pStyle w:val="Spistreci1"/>
        <w:rPr>
          <w:rFonts w:ascii="Verdana" w:hAnsi="Verdana"/>
        </w:rPr>
      </w:pPr>
      <w:hyperlink w:anchor="_Toc225838944" w:history="1">
        <w:r w:rsidR="000F5A01" w:rsidRPr="003105ED">
          <w:rPr>
            <w:rStyle w:val="Hipercze"/>
            <w:rFonts w:ascii="Verdana" w:hAnsi="Verdana"/>
            <w:b w:val="0"/>
          </w:rPr>
          <w:t>11.</w:t>
        </w:r>
        <w:r w:rsidR="000F5A01" w:rsidRPr="003105ED">
          <w:rPr>
            <w:rFonts w:ascii="Verdana" w:hAnsi="Verdana"/>
          </w:rPr>
          <w:tab/>
        </w:r>
        <w:r w:rsidR="000F5A01" w:rsidRPr="003105ED">
          <w:rPr>
            <w:rStyle w:val="Hipercze"/>
            <w:rFonts w:ascii="Verdana" w:hAnsi="Verdana"/>
            <w:b w:val="0"/>
          </w:rPr>
          <w:t>Procedura wyboru</w:t>
        </w:r>
        <w:r w:rsidR="000F5A01" w:rsidRPr="003105ED">
          <w:rPr>
            <w:rFonts w:ascii="Verdana" w:hAnsi="Verdana"/>
            <w:webHidden/>
          </w:rPr>
          <w:tab/>
        </w:r>
        <w:r w:rsidR="000F5A01" w:rsidRPr="003105ED">
          <w:rPr>
            <w:rFonts w:ascii="Verdana" w:hAnsi="Verdana"/>
            <w:webHidden/>
          </w:rPr>
          <w:fldChar w:fldCharType="begin"/>
        </w:r>
        <w:r w:rsidR="000F5A01" w:rsidRPr="003105ED">
          <w:rPr>
            <w:rFonts w:ascii="Verdana" w:hAnsi="Verdana"/>
            <w:webHidden/>
          </w:rPr>
          <w:instrText xml:space="preserve"> PAGEREF _Toc225838944 \h </w:instrText>
        </w:r>
        <w:r w:rsidR="000F5A01" w:rsidRPr="003105ED">
          <w:rPr>
            <w:rFonts w:ascii="Verdana" w:hAnsi="Verdana"/>
            <w:webHidden/>
          </w:rPr>
        </w:r>
        <w:r w:rsidR="000F5A01" w:rsidRPr="003105ED">
          <w:rPr>
            <w:rFonts w:ascii="Verdana" w:hAnsi="Verdana"/>
            <w:webHidden/>
          </w:rPr>
          <w:fldChar w:fldCharType="separate"/>
        </w:r>
        <w:r w:rsidR="00C8184B">
          <w:rPr>
            <w:rFonts w:ascii="Verdana" w:hAnsi="Verdana"/>
            <w:webHidden/>
          </w:rPr>
          <w:t>20</w:t>
        </w:r>
        <w:r w:rsidR="000F5A01" w:rsidRPr="003105ED">
          <w:rPr>
            <w:rFonts w:ascii="Verdana" w:hAnsi="Verdana"/>
            <w:webHidden/>
          </w:rPr>
          <w:fldChar w:fldCharType="end"/>
        </w:r>
      </w:hyperlink>
    </w:p>
    <w:p w14:paraId="63C3D95C" w14:textId="3BCF70AA" w:rsidR="000F5A01" w:rsidRPr="003105ED" w:rsidRDefault="00E067A9" w:rsidP="00626A8F">
      <w:pPr>
        <w:pStyle w:val="Spistreci1"/>
        <w:rPr>
          <w:rFonts w:ascii="Verdana" w:hAnsi="Verdana"/>
        </w:rPr>
      </w:pPr>
      <w:hyperlink w:anchor="_Toc225838946" w:history="1">
        <w:r w:rsidR="000F5A01" w:rsidRPr="003105ED">
          <w:rPr>
            <w:rStyle w:val="Hipercze"/>
            <w:rFonts w:ascii="Verdana" w:hAnsi="Verdana"/>
            <w:b w:val="0"/>
          </w:rPr>
          <w:t>12.</w:t>
        </w:r>
        <w:r w:rsidR="000F5A01" w:rsidRPr="003105ED">
          <w:rPr>
            <w:rFonts w:ascii="Verdana" w:hAnsi="Verdana"/>
          </w:rPr>
          <w:tab/>
        </w:r>
        <w:r w:rsidR="000F5A01" w:rsidRPr="003105ED">
          <w:rPr>
            <w:rStyle w:val="Hipercze"/>
            <w:rFonts w:ascii="Verdana" w:hAnsi="Verdana"/>
            <w:b w:val="0"/>
          </w:rPr>
          <w:t>Zawarcie Umowy</w:t>
        </w:r>
        <w:r w:rsidR="000F5A01" w:rsidRPr="003105ED">
          <w:rPr>
            <w:rFonts w:ascii="Verdana" w:hAnsi="Verdana"/>
            <w:webHidden/>
          </w:rPr>
          <w:tab/>
        </w:r>
        <w:r w:rsidR="000F5A01" w:rsidRPr="003105ED">
          <w:rPr>
            <w:rFonts w:ascii="Verdana" w:hAnsi="Verdana"/>
            <w:webHidden/>
          </w:rPr>
          <w:fldChar w:fldCharType="begin"/>
        </w:r>
        <w:r w:rsidR="000F5A01" w:rsidRPr="003105ED">
          <w:rPr>
            <w:rFonts w:ascii="Verdana" w:hAnsi="Verdana"/>
            <w:webHidden/>
          </w:rPr>
          <w:instrText xml:space="preserve"> PAGEREF _Toc225838946 \h </w:instrText>
        </w:r>
        <w:r w:rsidR="000F5A01" w:rsidRPr="003105ED">
          <w:rPr>
            <w:rFonts w:ascii="Verdana" w:hAnsi="Verdana"/>
            <w:webHidden/>
          </w:rPr>
        </w:r>
        <w:r w:rsidR="000F5A01" w:rsidRPr="003105ED">
          <w:rPr>
            <w:rFonts w:ascii="Verdana" w:hAnsi="Verdana"/>
            <w:webHidden/>
          </w:rPr>
          <w:fldChar w:fldCharType="separate"/>
        </w:r>
        <w:r w:rsidR="00C8184B">
          <w:rPr>
            <w:rFonts w:ascii="Verdana" w:hAnsi="Verdana"/>
            <w:webHidden/>
          </w:rPr>
          <w:t>21</w:t>
        </w:r>
        <w:r w:rsidR="000F5A01" w:rsidRPr="003105ED">
          <w:rPr>
            <w:rFonts w:ascii="Verdana" w:hAnsi="Verdana"/>
            <w:webHidden/>
          </w:rPr>
          <w:fldChar w:fldCharType="end"/>
        </w:r>
      </w:hyperlink>
    </w:p>
    <w:p w14:paraId="6B768DD7" w14:textId="5261483B" w:rsidR="000F5A01" w:rsidRPr="003105ED" w:rsidRDefault="00E067A9" w:rsidP="00626A8F">
      <w:pPr>
        <w:pStyle w:val="Spistreci1"/>
        <w:rPr>
          <w:rFonts w:ascii="Verdana" w:hAnsi="Verdana"/>
        </w:rPr>
      </w:pPr>
      <w:hyperlink w:anchor="_Toc225838947" w:history="1">
        <w:r w:rsidR="000F5A01" w:rsidRPr="003105ED">
          <w:rPr>
            <w:rStyle w:val="Hipercze"/>
            <w:rFonts w:ascii="Verdana" w:hAnsi="Verdana"/>
            <w:b w:val="0"/>
          </w:rPr>
          <w:t>13.</w:t>
        </w:r>
        <w:r w:rsidR="000F5A01" w:rsidRPr="003105ED">
          <w:rPr>
            <w:rFonts w:ascii="Verdana" w:hAnsi="Verdana"/>
          </w:rPr>
          <w:tab/>
        </w:r>
        <w:r w:rsidR="000F5A01" w:rsidRPr="003105ED">
          <w:rPr>
            <w:rStyle w:val="Hipercze"/>
            <w:rFonts w:ascii="Verdana" w:hAnsi="Verdana"/>
            <w:b w:val="0"/>
          </w:rPr>
          <w:t>Zamknięcie przetargu</w:t>
        </w:r>
        <w:r w:rsidR="000F5A01" w:rsidRPr="003105ED">
          <w:rPr>
            <w:rFonts w:ascii="Verdana" w:hAnsi="Verdana"/>
            <w:webHidden/>
          </w:rPr>
          <w:tab/>
        </w:r>
        <w:r w:rsidR="000F5A01" w:rsidRPr="003105ED">
          <w:rPr>
            <w:rFonts w:ascii="Verdana" w:hAnsi="Verdana"/>
            <w:webHidden/>
          </w:rPr>
          <w:fldChar w:fldCharType="begin"/>
        </w:r>
        <w:r w:rsidR="000F5A01" w:rsidRPr="003105ED">
          <w:rPr>
            <w:rFonts w:ascii="Verdana" w:hAnsi="Verdana"/>
            <w:webHidden/>
          </w:rPr>
          <w:instrText xml:space="preserve"> PAGEREF _Toc225838947 \h </w:instrText>
        </w:r>
        <w:r w:rsidR="000F5A01" w:rsidRPr="003105ED">
          <w:rPr>
            <w:rFonts w:ascii="Verdana" w:hAnsi="Verdana"/>
            <w:webHidden/>
          </w:rPr>
        </w:r>
        <w:r w:rsidR="000F5A01" w:rsidRPr="003105ED">
          <w:rPr>
            <w:rFonts w:ascii="Verdana" w:hAnsi="Verdana"/>
            <w:webHidden/>
          </w:rPr>
          <w:fldChar w:fldCharType="separate"/>
        </w:r>
        <w:r w:rsidR="00C8184B">
          <w:rPr>
            <w:rFonts w:ascii="Verdana" w:hAnsi="Verdana"/>
            <w:webHidden/>
          </w:rPr>
          <w:t>21</w:t>
        </w:r>
        <w:r w:rsidR="000F5A01" w:rsidRPr="003105ED">
          <w:rPr>
            <w:rFonts w:ascii="Verdana" w:hAnsi="Verdana"/>
            <w:webHidden/>
          </w:rPr>
          <w:fldChar w:fldCharType="end"/>
        </w:r>
      </w:hyperlink>
    </w:p>
    <w:p w14:paraId="3E2C4EC4" w14:textId="62524967" w:rsidR="000F5A01" w:rsidRPr="003105ED" w:rsidRDefault="00E067A9" w:rsidP="00626A8F">
      <w:pPr>
        <w:pStyle w:val="Spistreci1"/>
        <w:rPr>
          <w:rFonts w:ascii="Verdana" w:hAnsi="Verdana"/>
        </w:rPr>
      </w:pPr>
      <w:hyperlink w:anchor="_Toc225838948" w:history="1">
        <w:r w:rsidR="000F5A01" w:rsidRPr="003105ED">
          <w:rPr>
            <w:rStyle w:val="Hipercze"/>
            <w:rFonts w:ascii="Verdana" w:hAnsi="Verdana"/>
            <w:b w:val="0"/>
          </w:rPr>
          <w:t>14.</w:t>
        </w:r>
        <w:r w:rsidR="000F5A01" w:rsidRPr="003105ED">
          <w:rPr>
            <w:rFonts w:ascii="Verdana" w:hAnsi="Verdana"/>
          </w:rPr>
          <w:tab/>
        </w:r>
        <w:r w:rsidR="000F5A01" w:rsidRPr="003105ED">
          <w:rPr>
            <w:rStyle w:val="Hipercze"/>
            <w:rFonts w:ascii="Verdana" w:hAnsi="Verdana"/>
            <w:b w:val="0"/>
          </w:rPr>
          <w:t>Spis Załączników</w:t>
        </w:r>
        <w:r w:rsidR="000F5A01" w:rsidRPr="003105ED">
          <w:rPr>
            <w:rFonts w:ascii="Verdana" w:hAnsi="Verdana"/>
            <w:webHidden/>
          </w:rPr>
          <w:tab/>
        </w:r>
        <w:r w:rsidR="000F5A01" w:rsidRPr="003105ED">
          <w:rPr>
            <w:rFonts w:ascii="Verdana" w:hAnsi="Verdana"/>
            <w:webHidden/>
          </w:rPr>
          <w:fldChar w:fldCharType="begin"/>
        </w:r>
        <w:r w:rsidR="000F5A01" w:rsidRPr="003105ED">
          <w:rPr>
            <w:rFonts w:ascii="Verdana" w:hAnsi="Verdana"/>
            <w:webHidden/>
          </w:rPr>
          <w:instrText xml:space="preserve"> PAGEREF _Toc225838948 \h </w:instrText>
        </w:r>
        <w:r w:rsidR="000F5A01" w:rsidRPr="003105ED">
          <w:rPr>
            <w:rFonts w:ascii="Verdana" w:hAnsi="Verdana"/>
            <w:webHidden/>
          </w:rPr>
        </w:r>
        <w:r w:rsidR="000F5A01" w:rsidRPr="003105ED">
          <w:rPr>
            <w:rFonts w:ascii="Verdana" w:hAnsi="Verdana"/>
            <w:webHidden/>
          </w:rPr>
          <w:fldChar w:fldCharType="separate"/>
        </w:r>
        <w:r w:rsidR="00C8184B">
          <w:rPr>
            <w:rFonts w:ascii="Verdana" w:hAnsi="Verdana"/>
            <w:webHidden/>
          </w:rPr>
          <w:t>22</w:t>
        </w:r>
        <w:r w:rsidR="000F5A01" w:rsidRPr="003105ED">
          <w:rPr>
            <w:rFonts w:ascii="Verdana" w:hAnsi="Verdana"/>
            <w:webHidden/>
          </w:rPr>
          <w:fldChar w:fldCharType="end"/>
        </w:r>
      </w:hyperlink>
    </w:p>
    <w:p w14:paraId="1EB90B3A" w14:textId="1EDC706A" w:rsidR="00D52BD3" w:rsidRPr="003105ED" w:rsidRDefault="001778D7" w:rsidP="000F6896">
      <w:pPr>
        <w:pStyle w:val="BodyText31"/>
        <w:spacing w:line="276" w:lineRule="auto"/>
        <w:rPr>
          <w:rFonts w:ascii="Verdana" w:hAnsi="Verdana"/>
          <w:sz w:val="20"/>
        </w:rPr>
      </w:pPr>
      <w:r w:rsidRPr="003105ED">
        <w:rPr>
          <w:rFonts w:ascii="Verdana" w:hAnsi="Verdana" w:cs="Arial"/>
          <w:sz w:val="20"/>
        </w:rPr>
        <w:fldChar w:fldCharType="end"/>
      </w:r>
    </w:p>
    <w:p w14:paraId="3BF07DB2" w14:textId="77777777" w:rsidR="00D52BD3" w:rsidRPr="003105ED" w:rsidRDefault="00D52BD3" w:rsidP="000F6896">
      <w:pPr>
        <w:pStyle w:val="BodyText31"/>
        <w:tabs>
          <w:tab w:val="left" w:pos="5180"/>
        </w:tabs>
        <w:spacing w:line="276" w:lineRule="auto"/>
        <w:rPr>
          <w:rFonts w:ascii="Verdana" w:hAnsi="Verdana"/>
          <w:sz w:val="20"/>
        </w:rPr>
      </w:pPr>
      <w:r w:rsidRPr="003105ED">
        <w:rPr>
          <w:rFonts w:ascii="Verdana" w:hAnsi="Verdana"/>
          <w:sz w:val="20"/>
        </w:rPr>
        <w:tab/>
      </w:r>
    </w:p>
    <w:p w14:paraId="574AE8FE" w14:textId="5B1069D4" w:rsidR="000B152F" w:rsidRPr="003105ED" w:rsidRDefault="00B14051" w:rsidP="000F6896">
      <w:pPr>
        <w:pStyle w:val="BodyText31"/>
        <w:spacing w:line="276" w:lineRule="auto"/>
        <w:ind w:left="360"/>
        <w:rPr>
          <w:rFonts w:ascii="Verdana" w:hAnsi="Verdana" w:cs="Arial"/>
          <w:b/>
          <w:sz w:val="20"/>
        </w:rPr>
      </w:pPr>
      <w:r w:rsidRPr="003105ED">
        <w:rPr>
          <w:rFonts w:ascii="Verdana" w:hAnsi="Verdana"/>
          <w:sz w:val="20"/>
        </w:rPr>
        <w:br w:type="page"/>
      </w:r>
      <w:bookmarkStart w:id="3" w:name="_Toc225838916"/>
    </w:p>
    <w:p w14:paraId="7A5E9476" w14:textId="77777777" w:rsidR="000B152F" w:rsidRPr="003105ED" w:rsidRDefault="000B152F" w:rsidP="000F6896">
      <w:pPr>
        <w:pStyle w:val="BodyText31"/>
        <w:spacing w:line="276" w:lineRule="auto"/>
        <w:ind w:left="360"/>
        <w:rPr>
          <w:rFonts w:ascii="Verdana" w:hAnsi="Verdana" w:cs="Arial"/>
          <w:b/>
          <w:sz w:val="20"/>
        </w:rPr>
      </w:pPr>
    </w:p>
    <w:p w14:paraId="1412F666" w14:textId="5F95EEC2" w:rsidR="001C07B8" w:rsidRPr="003105ED" w:rsidRDefault="001913E7" w:rsidP="005C0613">
      <w:pPr>
        <w:pStyle w:val="BodyText31"/>
        <w:numPr>
          <w:ilvl w:val="0"/>
          <w:numId w:val="12"/>
        </w:numPr>
        <w:spacing w:line="276" w:lineRule="auto"/>
        <w:rPr>
          <w:rFonts w:ascii="Verdana" w:hAnsi="Verdana" w:cs="Arial"/>
          <w:b/>
          <w:sz w:val="20"/>
        </w:rPr>
      </w:pPr>
      <w:r w:rsidRPr="003105ED">
        <w:rPr>
          <w:rFonts w:ascii="Verdana" w:hAnsi="Verdana" w:cs="Arial"/>
          <w:b/>
          <w:sz w:val="20"/>
        </w:rPr>
        <w:t>INFORMACJE OGÓLNE</w:t>
      </w:r>
      <w:bookmarkEnd w:id="3"/>
    </w:p>
    <w:p w14:paraId="36836DA3" w14:textId="77777777" w:rsidR="00B14051" w:rsidRPr="003105ED" w:rsidRDefault="00B14051" w:rsidP="000F6896">
      <w:pPr>
        <w:pStyle w:val="Nagwek"/>
        <w:tabs>
          <w:tab w:val="clear" w:pos="4536"/>
          <w:tab w:val="clear" w:pos="9072"/>
        </w:tabs>
        <w:spacing w:line="276" w:lineRule="auto"/>
        <w:rPr>
          <w:rFonts w:ascii="Verdana" w:hAnsi="Verdana" w:cs="Arial"/>
        </w:rPr>
      </w:pPr>
    </w:p>
    <w:p w14:paraId="6B11E419" w14:textId="5B04AFCF" w:rsidR="00B14051" w:rsidRPr="003105ED" w:rsidRDefault="00B14051" w:rsidP="005C0613">
      <w:pPr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hanging="567"/>
        <w:jc w:val="both"/>
        <w:rPr>
          <w:rFonts w:ascii="Verdana" w:hAnsi="Verdana" w:cs="Arial"/>
          <w:strike/>
        </w:rPr>
      </w:pPr>
      <w:r w:rsidRPr="003105ED">
        <w:rPr>
          <w:rFonts w:ascii="Verdana" w:hAnsi="Verdana" w:cs="Arial"/>
        </w:rPr>
        <w:t xml:space="preserve">Inwestorem w rozumieniu niniejszej dokumentacji </w:t>
      </w:r>
      <w:r w:rsidR="003535F8" w:rsidRPr="003105ED">
        <w:rPr>
          <w:rFonts w:ascii="Verdana" w:hAnsi="Verdana" w:cs="Arial"/>
        </w:rPr>
        <w:t>Konkursu</w:t>
      </w:r>
      <w:r w:rsidR="006E7CF0"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</w:rPr>
        <w:t>jest</w:t>
      </w:r>
      <w:r w:rsidR="000C454D" w:rsidRPr="003105ED">
        <w:rPr>
          <w:rFonts w:ascii="Verdana" w:hAnsi="Verdana" w:cs="Arial"/>
        </w:rPr>
        <w:t xml:space="preserve"> spółka</w:t>
      </w:r>
      <w:r w:rsidRPr="003105ED">
        <w:rPr>
          <w:rFonts w:ascii="Verdana" w:hAnsi="Verdana" w:cs="Arial"/>
        </w:rPr>
        <w:t xml:space="preserve"> </w:t>
      </w:r>
      <w:r w:rsidR="009325F3" w:rsidRPr="003105ED">
        <w:rPr>
          <w:rFonts w:ascii="Verdana" w:hAnsi="Verdana" w:cs="Arial"/>
        </w:rPr>
        <w:t>M</w:t>
      </w:r>
      <w:r w:rsidR="00040F2F" w:rsidRPr="003105ED">
        <w:rPr>
          <w:rFonts w:ascii="Verdana" w:hAnsi="Verdana" w:cs="Arial"/>
        </w:rPr>
        <w:t xml:space="preserve">iędzynarodowe </w:t>
      </w:r>
      <w:r w:rsidR="009325F3" w:rsidRPr="003105ED">
        <w:rPr>
          <w:rFonts w:ascii="Verdana" w:hAnsi="Verdana" w:cs="Arial"/>
        </w:rPr>
        <w:t>T</w:t>
      </w:r>
      <w:r w:rsidR="00040F2F" w:rsidRPr="003105ED">
        <w:rPr>
          <w:rFonts w:ascii="Verdana" w:hAnsi="Verdana" w:cs="Arial"/>
        </w:rPr>
        <w:t xml:space="preserve">argi </w:t>
      </w:r>
      <w:r w:rsidR="009325F3" w:rsidRPr="003105ED">
        <w:rPr>
          <w:rFonts w:ascii="Verdana" w:hAnsi="Verdana" w:cs="Arial"/>
        </w:rPr>
        <w:t>P</w:t>
      </w:r>
      <w:r w:rsidR="00040F2F" w:rsidRPr="003105ED">
        <w:rPr>
          <w:rFonts w:ascii="Verdana" w:hAnsi="Verdana" w:cs="Arial"/>
        </w:rPr>
        <w:t>oznańskie</w:t>
      </w:r>
      <w:r w:rsidR="009325F3" w:rsidRPr="003105ED">
        <w:rPr>
          <w:rFonts w:ascii="Verdana" w:hAnsi="Verdana" w:cs="Arial"/>
        </w:rPr>
        <w:t xml:space="preserve"> </w:t>
      </w:r>
      <w:r w:rsidR="001C75F9" w:rsidRPr="003105ED">
        <w:rPr>
          <w:rFonts w:ascii="Verdana" w:hAnsi="Verdana" w:cs="Arial"/>
        </w:rPr>
        <w:t>s</w:t>
      </w:r>
      <w:r w:rsidR="009325F3" w:rsidRPr="003105ED">
        <w:rPr>
          <w:rFonts w:ascii="Verdana" w:hAnsi="Verdana" w:cs="Arial"/>
        </w:rPr>
        <w:t xml:space="preserve">p. z o.o. </w:t>
      </w:r>
      <w:r w:rsidR="003535F8" w:rsidRPr="003105ED">
        <w:rPr>
          <w:rFonts w:ascii="Verdana" w:hAnsi="Verdana" w:cs="Arial"/>
        </w:rPr>
        <w:t>z siedzibą</w:t>
      </w:r>
      <w:r w:rsidR="00BC61E7" w:rsidRPr="003105ED">
        <w:rPr>
          <w:rFonts w:ascii="Verdana" w:hAnsi="Verdana" w:cs="Arial"/>
        </w:rPr>
        <w:t xml:space="preserve"> w Poznaniu,</w:t>
      </w:r>
      <w:r w:rsidR="003535F8" w:rsidRPr="003105ED">
        <w:rPr>
          <w:rFonts w:ascii="Verdana" w:hAnsi="Verdana" w:cs="Arial"/>
        </w:rPr>
        <w:t xml:space="preserve"> ul. Głogowska 14</w:t>
      </w:r>
      <w:r w:rsidR="00864AFD" w:rsidRPr="003105ED">
        <w:rPr>
          <w:rFonts w:ascii="Verdana" w:hAnsi="Verdana" w:cs="Arial"/>
        </w:rPr>
        <w:t>,</w:t>
      </w:r>
      <w:r w:rsidR="00BC61E7" w:rsidRPr="003105ED">
        <w:rPr>
          <w:rFonts w:ascii="Verdana" w:hAnsi="Verdana" w:cs="Arial"/>
        </w:rPr>
        <w:t xml:space="preserve"> 60-734 Poznań,</w:t>
      </w:r>
      <w:r w:rsidR="003535F8" w:rsidRPr="003105ED">
        <w:rPr>
          <w:rFonts w:ascii="Verdana" w:hAnsi="Verdana" w:cs="Arial"/>
        </w:rPr>
        <w:t xml:space="preserve"> NIP 777-00-00-488</w:t>
      </w:r>
      <w:r w:rsidR="003C354A" w:rsidRPr="003105ED">
        <w:rPr>
          <w:rFonts w:ascii="Verdana" w:hAnsi="Verdana" w:cs="Arial"/>
        </w:rPr>
        <w:t>, KRS 0000202703</w:t>
      </w:r>
      <w:r w:rsidR="00BC61E7" w:rsidRPr="003105ED">
        <w:rPr>
          <w:rFonts w:ascii="Verdana" w:hAnsi="Verdana" w:cs="Arial"/>
        </w:rPr>
        <w:t xml:space="preserve"> (dalej: „</w:t>
      </w:r>
      <w:r w:rsidR="00BC61E7" w:rsidRPr="003105ED">
        <w:rPr>
          <w:rFonts w:ascii="Verdana" w:hAnsi="Verdana" w:cs="Arial"/>
          <w:b/>
          <w:bCs/>
        </w:rPr>
        <w:t>Zamawiający</w:t>
      </w:r>
      <w:r w:rsidR="00BC61E7" w:rsidRPr="003105ED">
        <w:rPr>
          <w:rFonts w:ascii="Verdana" w:hAnsi="Verdana" w:cs="Arial"/>
        </w:rPr>
        <w:t>”; „</w:t>
      </w:r>
      <w:r w:rsidR="00BC61E7" w:rsidRPr="003105ED">
        <w:rPr>
          <w:rFonts w:ascii="Verdana" w:hAnsi="Verdana" w:cs="Arial"/>
          <w:b/>
          <w:bCs/>
        </w:rPr>
        <w:t>Inwestor</w:t>
      </w:r>
      <w:r w:rsidR="00BC61E7" w:rsidRPr="003105ED">
        <w:rPr>
          <w:rFonts w:ascii="Verdana" w:hAnsi="Verdana" w:cs="Arial"/>
        </w:rPr>
        <w:t>”, „</w:t>
      </w:r>
      <w:r w:rsidR="00BC61E7" w:rsidRPr="003105ED">
        <w:rPr>
          <w:rFonts w:ascii="Verdana" w:hAnsi="Verdana" w:cs="Arial"/>
          <w:b/>
          <w:bCs/>
        </w:rPr>
        <w:t>MTP</w:t>
      </w:r>
      <w:r w:rsidR="00BC61E7" w:rsidRPr="003105ED">
        <w:rPr>
          <w:rFonts w:ascii="Verdana" w:hAnsi="Verdana" w:cs="Arial"/>
        </w:rPr>
        <w:t>”)</w:t>
      </w:r>
      <w:r w:rsidR="003C3C5C" w:rsidRPr="003105ED">
        <w:rPr>
          <w:rFonts w:ascii="Verdana" w:hAnsi="Verdana" w:cs="Arial"/>
        </w:rPr>
        <w:t>.</w:t>
      </w:r>
    </w:p>
    <w:p w14:paraId="286883C7" w14:textId="37ACA541" w:rsidR="00B14051" w:rsidRPr="003105ED" w:rsidRDefault="002A3FB5" w:rsidP="005C0613">
      <w:pPr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Inwestorem Zastępczym przy realizacji opisanego powyżej zadania inwestycyjnego </w:t>
      </w:r>
      <w:r w:rsidR="00BC64E4" w:rsidRPr="003105ED">
        <w:rPr>
          <w:rFonts w:ascii="Verdana" w:hAnsi="Verdana" w:cs="Arial"/>
        </w:rPr>
        <w:t xml:space="preserve">z upoważnienia Zamawiającego jest </w:t>
      </w:r>
      <w:r w:rsidR="000C454D" w:rsidRPr="003105ED">
        <w:rPr>
          <w:rFonts w:ascii="Verdana" w:hAnsi="Verdana" w:cs="Arial"/>
        </w:rPr>
        <w:t xml:space="preserve">spółka: </w:t>
      </w:r>
      <w:proofErr w:type="spellStart"/>
      <w:r w:rsidR="00086CDA" w:rsidRPr="003105ED">
        <w:rPr>
          <w:rFonts w:ascii="Verdana" w:hAnsi="Verdana" w:cs="Arial"/>
        </w:rPr>
        <w:t>Sweco</w:t>
      </w:r>
      <w:proofErr w:type="spellEnd"/>
      <w:r w:rsidR="00086CDA" w:rsidRPr="003105ED">
        <w:rPr>
          <w:rFonts w:ascii="Verdana" w:hAnsi="Verdana" w:cs="Arial"/>
        </w:rPr>
        <w:t xml:space="preserve"> </w:t>
      </w:r>
      <w:r w:rsidR="000456FF" w:rsidRPr="003105ED">
        <w:rPr>
          <w:rFonts w:ascii="Verdana" w:hAnsi="Verdana" w:cs="Arial"/>
        </w:rPr>
        <w:t>Polska</w:t>
      </w:r>
      <w:r w:rsidR="00BC64E4" w:rsidRPr="003105ED">
        <w:rPr>
          <w:rFonts w:ascii="Verdana" w:hAnsi="Verdana" w:cs="Arial"/>
        </w:rPr>
        <w:t xml:space="preserve"> </w:t>
      </w:r>
      <w:r w:rsidR="00C91128" w:rsidRPr="003105ED">
        <w:rPr>
          <w:rFonts w:ascii="Verdana" w:hAnsi="Verdana" w:cs="Arial"/>
        </w:rPr>
        <w:t>s</w:t>
      </w:r>
      <w:r w:rsidR="00BC64E4" w:rsidRPr="003105ED">
        <w:rPr>
          <w:rFonts w:ascii="Verdana" w:hAnsi="Verdana" w:cs="Arial"/>
        </w:rPr>
        <w:t>p. z o.o.</w:t>
      </w:r>
      <w:r w:rsidR="00EA4069" w:rsidRPr="003105ED">
        <w:rPr>
          <w:rFonts w:ascii="Verdana" w:hAnsi="Verdana" w:cs="Arial"/>
        </w:rPr>
        <w:t xml:space="preserve">, ul. </w:t>
      </w:r>
      <w:r w:rsidR="00864AFD" w:rsidRPr="003105ED">
        <w:rPr>
          <w:rFonts w:ascii="Verdana" w:hAnsi="Verdana" w:cs="Arial"/>
        </w:rPr>
        <w:t xml:space="preserve">Franklina </w:t>
      </w:r>
      <w:r w:rsidR="009325F3" w:rsidRPr="003105ED">
        <w:rPr>
          <w:rFonts w:ascii="Verdana" w:hAnsi="Verdana" w:cs="Arial"/>
        </w:rPr>
        <w:t>Roosevelta 22, 60-829 Poznań</w:t>
      </w:r>
      <w:r w:rsidR="00026D53" w:rsidRPr="003105ED">
        <w:rPr>
          <w:rFonts w:ascii="Verdana" w:hAnsi="Verdana" w:cs="Arial"/>
        </w:rPr>
        <w:t xml:space="preserve"> (dalej: „</w:t>
      </w:r>
      <w:r w:rsidR="00026D53" w:rsidRPr="003105ED">
        <w:rPr>
          <w:rFonts w:ascii="Verdana" w:hAnsi="Verdana" w:cs="Arial"/>
          <w:b/>
          <w:bCs/>
        </w:rPr>
        <w:t>Inwestor Zastępczy</w:t>
      </w:r>
      <w:r w:rsidR="00026D53" w:rsidRPr="003105ED">
        <w:rPr>
          <w:rFonts w:ascii="Verdana" w:hAnsi="Verdana" w:cs="Arial"/>
        </w:rPr>
        <w:t>”)</w:t>
      </w:r>
      <w:r w:rsidR="003C3C5C" w:rsidRPr="003105ED">
        <w:rPr>
          <w:rFonts w:ascii="Verdana" w:hAnsi="Verdana" w:cs="Arial"/>
        </w:rPr>
        <w:t>.</w:t>
      </w:r>
    </w:p>
    <w:p w14:paraId="4C9423F6" w14:textId="0AB5D790" w:rsidR="00B172BD" w:rsidRPr="003105ED" w:rsidRDefault="00B172BD" w:rsidP="005C0613">
      <w:pPr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Źródła finansowania: środki własne Zamawiającego</w:t>
      </w:r>
      <w:r w:rsidR="006D6F48" w:rsidRPr="003105ED">
        <w:rPr>
          <w:rFonts w:ascii="Verdana" w:hAnsi="Verdana" w:cs="Arial"/>
        </w:rPr>
        <w:t xml:space="preserve"> oraz środki pozyskane z kredytu inwestycyjnego</w:t>
      </w:r>
      <w:r w:rsidRPr="003105ED">
        <w:rPr>
          <w:rFonts w:ascii="Verdana" w:hAnsi="Verdana" w:cs="Arial"/>
        </w:rPr>
        <w:t>.</w:t>
      </w:r>
    </w:p>
    <w:p w14:paraId="1B17207B" w14:textId="07911821" w:rsidR="00A3270A" w:rsidRPr="003105ED" w:rsidRDefault="00A3270A" w:rsidP="003B7C0B">
      <w:pPr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Przedmiotem Konkursu jest wybór </w:t>
      </w:r>
      <w:r w:rsidR="0092081B" w:rsidRPr="003105ED">
        <w:rPr>
          <w:rFonts w:ascii="Verdana" w:hAnsi="Verdana" w:cs="Arial"/>
        </w:rPr>
        <w:t>w</w:t>
      </w:r>
      <w:r w:rsidRPr="003105ED">
        <w:rPr>
          <w:rFonts w:ascii="Verdana" w:hAnsi="Verdana" w:cs="Arial"/>
        </w:rPr>
        <w:t>ykonawcy</w:t>
      </w:r>
      <w:r w:rsidR="003C354A" w:rsidRPr="003105ED">
        <w:rPr>
          <w:rFonts w:ascii="Verdana" w:hAnsi="Verdana" w:cs="Arial"/>
        </w:rPr>
        <w:t xml:space="preserve"> </w:t>
      </w:r>
      <w:r w:rsidR="00026D53" w:rsidRPr="003105ED">
        <w:rPr>
          <w:rFonts w:ascii="Verdana" w:hAnsi="Verdana" w:cs="Arial"/>
        </w:rPr>
        <w:t>(dalej: „Wykonawc</w:t>
      </w:r>
      <w:r w:rsidR="003B7C0B" w:rsidRPr="003105ED">
        <w:rPr>
          <w:rFonts w:ascii="Verdana" w:hAnsi="Verdana" w:cs="Arial"/>
        </w:rPr>
        <w:t>a</w:t>
      </w:r>
      <w:r w:rsidR="00026D53" w:rsidRPr="003105ED">
        <w:rPr>
          <w:rFonts w:ascii="Verdana" w:hAnsi="Verdana" w:cs="Arial"/>
        </w:rPr>
        <w:t>”</w:t>
      </w:r>
      <w:r w:rsidR="0092081B" w:rsidRPr="003105ED">
        <w:rPr>
          <w:rFonts w:ascii="Verdana" w:hAnsi="Verdana" w:cs="Arial"/>
        </w:rPr>
        <w:t xml:space="preserve"> lub</w:t>
      </w:r>
      <w:r w:rsidR="00026D53" w:rsidRPr="003105ED">
        <w:rPr>
          <w:rFonts w:ascii="Verdana" w:hAnsi="Verdana" w:cs="Arial"/>
        </w:rPr>
        <w:t xml:space="preserve"> </w:t>
      </w:r>
      <w:r w:rsidR="003B7C0B" w:rsidRPr="003105ED">
        <w:rPr>
          <w:rFonts w:ascii="Verdana" w:hAnsi="Verdana" w:cs="Arial"/>
        </w:rPr>
        <w:t>„Oferen</w:t>
      </w:r>
      <w:r w:rsidR="007B6BCD" w:rsidRPr="003105ED">
        <w:rPr>
          <w:rFonts w:ascii="Verdana" w:hAnsi="Verdana" w:cs="Arial"/>
        </w:rPr>
        <w:t>t</w:t>
      </w:r>
      <w:r w:rsidR="003B7C0B" w:rsidRPr="003105ED">
        <w:rPr>
          <w:rFonts w:ascii="Verdana" w:hAnsi="Verdana" w:cs="Arial"/>
        </w:rPr>
        <w:t>”) zadania inwestycyjnego pn.: „</w:t>
      </w:r>
      <w:r w:rsidR="003B7C0B" w:rsidRPr="003105ED">
        <w:rPr>
          <w:rFonts w:ascii="Verdana" w:hAnsi="Verdana" w:cs="Arial"/>
          <w:i/>
          <w:iCs/>
        </w:rPr>
        <w:t>Rozbudowa i przebudowa hali widowiskowo-sportowej Arena położonej w Poznaniu wraz z towarzyszącą infrastrukturą i zmianą ukształtowania terenu</w:t>
      </w:r>
      <w:r w:rsidR="003B7C0B" w:rsidRPr="003105ED">
        <w:rPr>
          <w:rFonts w:ascii="Verdana" w:hAnsi="Verdana" w:cs="Arial"/>
        </w:rPr>
        <w:t>”</w:t>
      </w:r>
      <w:r w:rsidR="00555B02" w:rsidRPr="003105ED">
        <w:rPr>
          <w:rFonts w:ascii="Verdana" w:hAnsi="Verdana" w:cs="Arial"/>
        </w:rPr>
        <w:t xml:space="preserve"> </w:t>
      </w:r>
      <w:r w:rsidR="00026D53" w:rsidRPr="003105ED">
        <w:rPr>
          <w:rFonts w:ascii="Verdana" w:hAnsi="Verdana" w:cs="Arial"/>
        </w:rPr>
        <w:t>(dalej: „</w:t>
      </w:r>
      <w:r w:rsidR="00026D53" w:rsidRPr="003105ED">
        <w:rPr>
          <w:rFonts w:ascii="Verdana" w:hAnsi="Verdana" w:cs="Arial"/>
          <w:b/>
          <w:bCs/>
        </w:rPr>
        <w:t>Inwestycja</w:t>
      </w:r>
      <w:r w:rsidR="00026D53" w:rsidRPr="003105ED">
        <w:rPr>
          <w:rFonts w:ascii="Verdana" w:hAnsi="Verdana" w:cs="Arial"/>
        </w:rPr>
        <w:t xml:space="preserve">”). </w:t>
      </w:r>
    </w:p>
    <w:p w14:paraId="1C2ED722" w14:textId="32B38687" w:rsidR="00864AFD" w:rsidRPr="003105ED" w:rsidRDefault="00864AFD" w:rsidP="005C0613">
      <w:pPr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Procedura wyboru </w:t>
      </w:r>
      <w:r w:rsidR="00026D53" w:rsidRPr="003105ED">
        <w:rPr>
          <w:rFonts w:ascii="Verdana" w:hAnsi="Verdana" w:cs="Arial"/>
        </w:rPr>
        <w:t>W</w:t>
      </w:r>
      <w:r w:rsidRPr="003105ED">
        <w:rPr>
          <w:rFonts w:ascii="Verdana" w:hAnsi="Verdana" w:cs="Arial"/>
        </w:rPr>
        <w:t xml:space="preserve">ykonawcy </w:t>
      </w:r>
      <w:r w:rsidR="006E7CF0" w:rsidRPr="003105ED">
        <w:rPr>
          <w:rFonts w:ascii="Verdana" w:hAnsi="Verdana" w:cs="Arial"/>
        </w:rPr>
        <w:t>w ramach</w:t>
      </w:r>
      <w:r w:rsidR="000C454D" w:rsidRPr="003105ED">
        <w:rPr>
          <w:rFonts w:ascii="Verdana" w:hAnsi="Verdana" w:cs="Arial"/>
        </w:rPr>
        <w:t xml:space="preserve"> Konkursu</w:t>
      </w:r>
      <w:r w:rsidRPr="003105ED">
        <w:rPr>
          <w:rFonts w:ascii="Verdana" w:hAnsi="Verdana" w:cs="Arial"/>
        </w:rPr>
        <w:t xml:space="preserve"> prowadzon</w:t>
      </w:r>
      <w:r w:rsidR="006E7CF0" w:rsidRPr="003105ED">
        <w:rPr>
          <w:rFonts w:ascii="Verdana" w:hAnsi="Verdana" w:cs="Arial"/>
        </w:rPr>
        <w:t>a jest</w:t>
      </w:r>
      <w:r w:rsidR="001059FD" w:rsidRPr="003105ED">
        <w:rPr>
          <w:rFonts w:ascii="Verdana" w:hAnsi="Verdana" w:cs="Arial"/>
        </w:rPr>
        <w:t xml:space="preserve"> z wyłączeniem stosowania </w:t>
      </w:r>
      <w:r w:rsidRPr="003105ED">
        <w:rPr>
          <w:rFonts w:ascii="Verdana" w:hAnsi="Verdana" w:cs="Arial"/>
        </w:rPr>
        <w:t>ustawy z</w:t>
      </w:r>
      <w:r w:rsidR="001F7577" w:rsidRPr="003105ED">
        <w:rPr>
          <w:rFonts w:ascii="Verdana" w:hAnsi="Verdana" w:cs="Arial"/>
        </w:rPr>
        <w:t xml:space="preserve"> dnia 11 września 2019 r.</w:t>
      </w:r>
      <w:r w:rsidRPr="003105ED">
        <w:rPr>
          <w:rFonts w:ascii="Verdana" w:hAnsi="Verdana" w:cs="Arial"/>
        </w:rPr>
        <w:t xml:space="preserve"> Prawo zamówień publicznych </w:t>
      </w:r>
      <w:r w:rsidR="001F7577" w:rsidRPr="003105ED">
        <w:rPr>
          <w:rFonts w:ascii="Verdana" w:hAnsi="Verdana" w:cs="Arial"/>
        </w:rPr>
        <w:t>(Dz.U. z 202</w:t>
      </w:r>
      <w:r w:rsidR="00DE629B" w:rsidRPr="003105ED">
        <w:rPr>
          <w:rFonts w:ascii="Verdana" w:hAnsi="Verdana" w:cs="Arial"/>
        </w:rPr>
        <w:t>2</w:t>
      </w:r>
      <w:r w:rsidR="001F7577" w:rsidRPr="003105ED">
        <w:rPr>
          <w:rFonts w:ascii="Verdana" w:hAnsi="Verdana" w:cs="Arial"/>
        </w:rPr>
        <w:t xml:space="preserve"> r. poz. 1</w:t>
      </w:r>
      <w:r w:rsidR="00DE629B" w:rsidRPr="003105ED">
        <w:rPr>
          <w:rFonts w:ascii="Verdana" w:hAnsi="Verdana" w:cs="Arial"/>
        </w:rPr>
        <w:t>710</w:t>
      </w:r>
      <w:r w:rsidR="00C34E4A" w:rsidRPr="003105ED">
        <w:rPr>
          <w:rFonts w:ascii="Verdana" w:hAnsi="Verdana" w:cs="Arial"/>
        </w:rPr>
        <w:t xml:space="preserve"> ze zm.) oraz aktów wykonawczych wydanych na jej podstawie.</w:t>
      </w:r>
      <w:r w:rsidRPr="003105ED">
        <w:rPr>
          <w:rFonts w:ascii="Verdana" w:hAnsi="Verdana" w:cs="Arial"/>
        </w:rPr>
        <w:t xml:space="preserve"> </w:t>
      </w:r>
      <w:r w:rsidR="00214C9D" w:rsidRPr="003105ED">
        <w:rPr>
          <w:rFonts w:ascii="Verdana" w:hAnsi="Verdana" w:cs="Arial"/>
        </w:rPr>
        <w:t>Postępowanie nie stanowi przetargu w rozumieniu art. 70</w:t>
      </w:r>
      <w:r w:rsidR="00214C9D" w:rsidRPr="003105ED">
        <w:rPr>
          <w:rFonts w:ascii="Verdana" w:hAnsi="Verdana" w:cs="Arial"/>
          <w:vertAlign w:val="superscript"/>
        </w:rPr>
        <w:t>1</w:t>
      </w:r>
      <w:r w:rsidR="00214C9D" w:rsidRPr="003105ED">
        <w:rPr>
          <w:rFonts w:ascii="Verdana" w:hAnsi="Verdana" w:cs="Arial"/>
        </w:rPr>
        <w:t xml:space="preserve"> i n. kodeksu cywilnego</w:t>
      </w:r>
      <w:r w:rsidR="00B018F8" w:rsidRPr="003105ED">
        <w:rPr>
          <w:rFonts w:ascii="Verdana" w:hAnsi="Verdana" w:cs="Arial"/>
        </w:rPr>
        <w:t>, ani konkursu w rozumieniu art. 921 kodeksu cywilnego</w:t>
      </w:r>
      <w:r w:rsidR="00214C9D" w:rsidRPr="003105ED">
        <w:rPr>
          <w:rFonts w:ascii="Verdana" w:hAnsi="Verdana" w:cs="Arial"/>
        </w:rPr>
        <w:t>.</w:t>
      </w:r>
      <w:r w:rsidR="00B24E9C" w:rsidRPr="003105ED">
        <w:rPr>
          <w:rFonts w:ascii="Verdana" w:hAnsi="Verdana" w:cs="Arial"/>
        </w:rPr>
        <w:t xml:space="preserve"> Publikacja SWZ oraz przesłanie </w:t>
      </w:r>
      <w:r w:rsidR="00362297" w:rsidRPr="003105ED">
        <w:rPr>
          <w:rFonts w:ascii="Verdana" w:hAnsi="Verdana" w:cs="Arial"/>
        </w:rPr>
        <w:t>O</w:t>
      </w:r>
      <w:r w:rsidR="00B24E9C" w:rsidRPr="003105ED">
        <w:rPr>
          <w:rFonts w:ascii="Verdana" w:hAnsi="Verdana" w:cs="Arial"/>
        </w:rPr>
        <w:t xml:space="preserve">fert nie jest dla MTP w żadnym stopniu wiążące, w szczególności nie zobowiązuje MTP do zawarcia umowy z </w:t>
      </w:r>
      <w:r w:rsidR="0097580E" w:rsidRPr="003105ED">
        <w:rPr>
          <w:rFonts w:ascii="Verdana" w:hAnsi="Verdana" w:cs="Arial"/>
        </w:rPr>
        <w:t>jakimkolwiek</w:t>
      </w:r>
      <w:r w:rsidR="00B24E9C" w:rsidRPr="003105ED">
        <w:rPr>
          <w:rFonts w:ascii="Verdana" w:hAnsi="Verdana" w:cs="Arial"/>
        </w:rPr>
        <w:t xml:space="preserve"> Oferentem.</w:t>
      </w:r>
    </w:p>
    <w:p w14:paraId="0F7361DE" w14:textId="5E1747CC" w:rsidR="007C52C7" w:rsidRPr="003105ED" w:rsidRDefault="007C52C7" w:rsidP="005C0613">
      <w:pPr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Zamawiający wybierze najkorzystniejszą Ofertę</w:t>
      </w:r>
      <w:r w:rsidR="00C221FA"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</w:rPr>
        <w:t>zgodnie z kryteri</w:t>
      </w:r>
      <w:r w:rsidR="008D6A7F" w:rsidRPr="003105ED">
        <w:rPr>
          <w:rFonts w:ascii="Verdana" w:hAnsi="Verdana" w:cs="Arial"/>
        </w:rPr>
        <w:t>um</w:t>
      </w:r>
      <w:r w:rsidRPr="003105ED">
        <w:rPr>
          <w:rFonts w:ascii="Verdana" w:hAnsi="Verdana" w:cs="Arial"/>
        </w:rPr>
        <w:t xml:space="preserve"> opisanym w niniejsz</w:t>
      </w:r>
      <w:r w:rsidR="003E7F2B" w:rsidRPr="003105ED">
        <w:rPr>
          <w:rFonts w:ascii="Verdana" w:hAnsi="Verdana" w:cs="Arial"/>
        </w:rPr>
        <w:t>ym</w:t>
      </w:r>
      <w:r w:rsidRPr="003105ED">
        <w:rPr>
          <w:rFonts w:ascii="Verdana" w:hAnsi="Verdana" w:cs="Arial"/>
        </w:rPr>
        <w:t xml:space="preserve"> SWZ</w:t>
      </w:r>
      <w:r w:rsidR="008B24FC" w:rsidRPr="003105ED">
        <w:rPr>
          <w:rFonts w:ascii="Verdana" w:hAnsi="Verdana" w:cs="Arial"/>
        </w:rPr>
        <w:t xml:space="preserve"> spośród Wykonawców </w:t>
      </w:r>
      <w:r w:rsidR="000519A0" w:rsidRPr="003105ED">
        <w:rPr>
          <w:rFonts w:ascii="Verdana" w:hAnsi="Verdana" w:cs="Arial"/>
        </w:rPr>
        <w:t>spełniających</w:t>
      </w:r>
      <w:r w:rsidR="008B24FC" w:rsidRPr="003105ED">
        <w:rPr>
          <w:rFonts w:ascii="Verdana" w:hAnsi="Verdana" w:cs="Arial"/>
        </w:rPr>
        <w:t xml:space="preserve"> warunki udziału w postępowaniu</w:t>
      </w:r>
      <w:r w:rsidRPr="003105ED">
        <w:rPr>
          <w:rFonts w:ascii="Verdana" w:hAnsi="Verdana" w:cs="Arial"/>
        </w:rPr>
        <w:t>.</w:t>
      </w:r>
      <w:r w:rsidR="00C221FA" w:rsidRPr="003105ED">
        <w:rPr>
          <w:rFonts w:ascii="Verdana" w:hAnsi="Verdana" w:cs="Arial"/>
        </w:rPr>
        <w:t xml:space="preserve"> Po zakończeniu Konkursu Zamawiający poinformuje Wykonawców</w:t>
      </w:r>
      <w:r w:rsidR="00C6460C" w:rsidRPr="003105ED">
        <w:rPr>
          <w:rFonts w:ascii="Verdana" w:hAnsi="Verdana" w:cs="Arial"/>
        </w:rPr>
        <w:t xml:space="preserve"> </w:t>
      </w:r>
      <w:r w:rsidR="00C221FA" w:rsidRPr="003105ED">
        <w:rPr>
          <w:rFonts w:ascii="Verdana" w:hAnsi="Verdana" w:cs="Arial"/>
        </w:rPr>
        <w:t>o jego wyniku.</w:t>
      </w:r>
    </w:p>
    <w:p w14:paraId="3A88C6EA" w14:textId="40566587" w:rsidR="00B40589" w:rsidRPr="003105ED" w:rsidRDefault="00B9173B" w:rsidP="001C36F7">
      <w:pPr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Niniejs</w:t>
      </w:r>
      <w:r w:rsidR="00451455" w:rsidRPr="003105ED">
        <w:rPr>
          <w:rFonts w:ascii="Verdana" w:hAnsi="Verdana" w:cs="Arial"/>
        </w:rPr>
        <w:t xml:space="preserve">za </w:t>
      </w:r>
      <w:r w:rsidR="009D021F" w:rsidRPr="003105ED">
        <w:rPr>
          <w:rFonts w:ascii="Verdana" w:hAnsi="Verdana" w:cs="Arial"/>
        </w:rPr>
        <w:t>SWZ</w:t>
      </w:r>
      <w:r w:rsidR="00451455" w:rsidRPr="003105ED">
        <w:rPr>
          <w:rFonts w:ascii="Verdana" w:hAnsi="Verdana" w:cs="Arial"/>
        </w:rPr>
        <w:t xml:space="preserve"> wraz z pozostałą</w:t>
      </w:r>
      <w:r w:rsidRPr="003105ED">
        <w:rPr>
          <w:rFonts w:ascii="Verdana" w:hAnsi="Verdana" w:cs="Arial"/>
        </w:rPr>
        <w:t xml:space="preserve"> </w:t>
      </w:r>
      <w:r w:rsidR="00451455" w:rsidRPr="003105ED">
        <w:rPr>
          <w:rFonts w:ascii="Verdana" w:hAnsi="Verdana" w:cs="Arial"/>
        </w:rPr>
        <w:t>dokumentacją</w:t>
      </w:r>
      <w:r w:rsidR="00B732F7" w:rsidRPr="003105ED">
        <w:rPr>
          <w:rFonts w:ascii="Verdana" w:hAnsi="Verdana" w:cs="Arial"/>
        </w:rPr>
        <w:t xml:space="preserve"> </w:t>
      </w:r>
      <w:r w:rsidR="001530B9" w:rsidRPr="003105ED">
        <w:rPr>
          <w:rFonts w:ascii="Verdana" w:hAnsi="Verdana" w:cs="Arial"/>
        </w:rPr>
        <w:t xml:space="preserve">Konkursu </w:t>
      </w:r>
      <w:r w:rsidRPr="003105ED">
        <w:rPr>
          <w:rFonts w:ascii="Verdana" w:hAnsi="Verdana" w:cs="Arial"/>
        </w:rPr>
        <w:t xml:space="preserve">będzie stanowiła załącznik do </w:t>
      </w:r>
      <w:r w:rsidR="00423589" w:rsidRPr="003105ED">
        <w:rPr>
          <w:rFonts w:ascii="Verdana" w:hAnsi="Verdana" w:cs="Arial"/>
        </w:rPr>
        <w:t>u</w:t>
      </w:r>
      <w:r w:rsidRPr="003105ED">
        <w:rPr>
          <w:rFonts w:ascii="Verdana" w:hAnsi="Verdana" w:cs="Arial"/>
        </w:rPr>
        <w:t>mowy z</w:t>
      </w:r>
      <w:r w:rsidR="002A3FB5" w:rsidRPr="003105ED">
        <w:rPr>
          <w:rFonts w:ascii="Verdana" w:hAnsi="Verdana" w:cs="Arial"/>
        </w:rPr>
        <w:t xml:space="preserve"> </w:t>
      </w:r>
      <w:r w:rsidR="00423589" w:rsidRPr="003105ED">
        <w:rPr>
          <w:rFonts w:ascii="Verdana" w:hAnsi="Verdana" w:cs="Arial"/>
        </w:rPr>
        <w:t>g</w:t>
      </w:r>
      <w:r w:rsidRPr="003105ED">
        <w:rPr>
          <w:rFonts w:ascii="Verdana" w:hAnsi="Verdana" w:cs="Arial"/>
        </w:rPr>
        <w:t xml:space="preserve">eneralnym </w:t>
      </w:r>
      <w:r w:rsidR="00423589" w:rsidRPr="003105ED">
        <w:rPr>
          <w:rFonts w:ascii="Verdana" w:hAnsi="Verdana" w:cs="Arial"/>
        </w:rPr>
        <w:t>w</w:t>
      </w:r>
      <w:r w:rsidRPr="003105ED">
        <w:rPr>
          <w:rFonts w:ascii="Verdana" w:hAnsi="Verdana" w:cs="Arial"/>
        </w:rPr>
        <w:t>ykonawcą</w:t>
      </w:r>
      <w:r w:rsidR="00423589" w:rsidRPr="003105ED">
        <w:rPr>
          <w:rFonts w:ascii="Verdana" w:hAnsi="Verdana" w:cs="Arial"/>
        </w:rPr>
        <w:t xml:space="preserve"> I</w:t>
      </w:r>
      <w:r w:rsidRPr="003105ED">
        <w:rPr>
          <w:rFonts w:ascii="Verdana" w:hAnsi="Verdana" w:cs="Arial"/>
        </w:rPr>
        <w:t>nwestycji</w:t>
      </w:r>
      <w:r w:rsidR="00C064BF" w:rsidRPr="003105ED">
        <w:rPr>
          <w:rFonts w:ascii="Verdana" w:hAnsi="Verdana" w:cs="Arial"/>
        </w:rPr>
        <w:t xml:space="preserve"> (</w:t>
      </w:r>
      <w:r w:rsidR="000F1400" w:rsidRPr="003105ED">
        <w:rPr>
          <w:rFonts w:ascii="Verdana" w:hAnsi="Verdana" w:cs="Arial"/>
        </w:rPr>
        <w:t xml:space="preserve">dalej jako: </w:t>
      </w:r>
      <w:r w:rsidR="00C064BF" w:rsidRPr="003105ED">
        <w:rPr>
          <w:rFonts w:ascii="Verdana" w:hAnsi="Verdana" w:cs="Arial"/>
          <w:b/>
          <w:bCs/>
        </w:rPr>
        <w:t>„Umowa</w:t>
      </w:r>
      <w:r w:rsidR="002A1369" w:rsidRPr="003105ED">
        <w:rPr>
          <w:rFonts w:ascii="Verdana" w:hAnsi="Verdana" w:cs="Arial"/>
          <w:b/>
          <w:bCs/>
        </w:rPr>
        <w:t xml:space="preserve"> </w:t>
      </w:r>
      <w:r w:rsidR="000B152F" w:rsidRPr="003105ED">
        <w:rPr>
          <w:rFonts w:ascii="Verdana" w:hAnsi="Verdana" w:cs="Arial"/>
          <w:b/>
          <w:bCs/>
        </w:rPr>
        <w:t>o Roboty Budowalne</w:t>
      </w:r>
      <w:r w:rsidR="00C064BF" w:rsidRPr="003105ED">
        <w:rPr>
          <w:rFonts w:ascii="Verdana" w:hAnsi="Verdana" w:cs="Arial"/>
        </w:rPr>
        <w:t>”)</w:t>
      </w:r>
      <w:r w:rsidR="00F413FE" w:rsidRPr="003105ED">
        <w:rPr>
          <w:rFonts w:ascii="Verdana" w:hAnsi="Verdana" w:cs="Arial"/>
        </w:rPr>
        <w:t xml:space="preserve">. </w:t>
      </w:r>
      <w:r w:rsidR="00214C9D" w:rsidRPr="003105ED">
        <w:rPr>
          <w:rFonts w:ascii="Verdana" w:hAnsi="Verdana" w:cs="Arial"/>
        </w:rPr>
        <w:t xml:space="preserve">Wzór Umowy o Roboty Budowalne </w:t>
      </w:r>
      <w:r w:rsidR="00CF7BDB" w:rsidRPr="003105ED">
        <w:rPr>
          <w:rFonts w:ascii="Verdana" w:hAnsi="Verdana" w:cs="Arial"/>
        </w:rPr>
        <w:t xml:space="preserve">stanowi Załącznik nr </w:t>
      </w:r>
      <w:r w:rsidR="00D16B65" w:rsidRPr="003105ED">
        <w:rPr>
          <w:rFonts w:ascii="Verdana" w:hAnsi="Verdana" w:cs="Arial"/>
        </w:rPr>
        <w:t>6</w:t>
      </w:r>
      <w:r w:rsidR="00CF7BDB" w:rsidRPr="003105ED">
        <w:rPr>
          <w:rFonts w:ascii="Verdana" w:hAnsi="Verdana" w:cs="Arial"/>
        </w:rPr>
        <w:t xml:space="preserve"> do SWZ.</w:t>
      </w:r>
      <w:r w:rsidR="0062055A" w:rsidRPr="003105ED">
        <w:rPr>
          <w:rFonts w:ascii="Verdana" w:hAnsi="Verdana" w:cs="Arial"/>
        </w:rPr>
        <w:t xml:space="preserve"> Umowa o Roboty Budowlane zawarta będzie w języku polskim, w formie pisemnej.</w:t>
      </w:r>
    </w:p>
    <w:p w14:paraId="16A9422F" w14:textId="3E5E7B9C" w:rsidR="007C52C7" w:rsidRPr="003105ED" w:rsidRDefault="002C72B5" w:rsidP="00EF3957">
      <w:pPr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Zamawiający </w:t>
      </w:r>
      <w:r w:rsidR="002951F8" w:rsidRPr="003105ED">
        <w:rPr>
          <w:rFonts w:ascii="Verdana" w:hAnsi="Verdana" w:cs="Arial"/>
        </w:rPr>
        <w:t xml:space="preserve">może </w:t>
      </w:r>
      <w:r w:rsidRPr="003105ED">
        <w:rPr>
          <w:rFonts w:ascii="Verdana" w:hAnsi="Verdana" w:cs="Arial"/>
        </w:rPr>
        <w:t>zmi</w:t>
      </w:r>
      <w:r w:rsidR="002951F8" w:rsidRPr="003105ED">
        <w:rPr>
          <w:rFonts w:ascii="Verdana" w:hAnsi="Verdana" w:cs="Arial"/>
        </w:rPr>
        <w:t>enić</w:t>
      </w:r>
      <w:r w:rsidR="000B152F" w:rsidRPr="003105ED">
        <w:rPr>
          <w:rFonts w:ascii="Verdana" w:hAnsi="Verdana" w:cs="Arial"/>
        </w:rPr>
        <w:t xml:space="preserve"> tre</w:t>
      </w:r>
      <w:r w:rsidR="00B40C80" w:rsidRPr="003105ED">
        <w:rPr>
          <w:rFonts w:ascii="Verdana" w:hAnsi="Verdana" w:cs="Arial"/>
        </w:rPr>
        <w:t>ś</w:t>
      </w:r>
      <w:r w:rsidR="002951F8" w:rsidRPr="003105ED">
        <w:rPr>
          <w:rFonts w:ascii="Verdana" w:hAnsi="Verdana" w:cs="Arial"/>
        </w:rPr>
        <w:t>ć</w:t>
      </w:r>
      <w:r w:rsidR="00B40C80" w:rsidRPr="003105ED">
        <w:rPr>
          <w:rFonts w:ascii="Verdana" w:hAnsi="Verdana" w:cs="Arial"/>
        </w:rPr>
        <w:t xml:space="preserve"> SWZ i pozostałych załączników do SWZ</w:t>
      </w:r>
      <w:r w:rsidR="00E94820" w:rsidRPr="003105ED">
        <w:rPr>
          <w:rFonts w:ascii="Verdana" w:hAnsi="Verdana" w:cs="Arial"/>
        </w:rPr>
        <w:t xml:space="preserve"> informując o tym Wykonawców za pomocą </w:t>
      </w:r>
      <w:r w:rsidR="0094137C" w:rsidRPr="003105ED">
        <w:rPr>
          <w:rFonts w:ascii="Verdana" w:hAnsi="Verdana" w:cs="Arial"/>
        </w:rPr>
        <w:t>P</w:t>
      </w:r>
      <w:r w:rsidR="00E94820" w:rsidRPr="003105ED">
        <w:rPr>
          <w:rFonts w:ascii="Verdana" w:hAnsi="Verdana" w:cs="Arial"/>
        </w:rPr>
        <w:t xml:space="preserve">latformy </w:t>
      </w:r>
      <w:r w:rsidR="0094137C" w:rsidRPr="003105ED">
        <w:rPr>
          <w:rFonts w:ascii="Verdana" w:hAnsi="Verdana" w:cs="Arial"/>
        </w:rPr>
        <w:t>Z</w:t>
      </w:r>
      <w:r w:rsidR="00E94820" w:rsidRPr="003105ED">
        <w:rPr>
          <w:rFonts w:ascii="Verdana" w:hAnsi="Verdana" w:cs="Arial"/>
        </w:rPr>
        <w:t>akupowej.</w:t>
      </w:r>
    </w:p>
    <w:p w14:paraId="55FDA137" w14:textId="310BD459" w:rsidR="00C34E4A" w:rsidRPr="003105ED" w:rsidRDefault="00E94820" w:rsidP="00EF3957">
      <w:pPr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Zamawiający ma prawo do </w:t>
      </w:r>
      <w:r w:rsidR="0019200E" w:rsidRPr="003105ED">
        <w:rPr>
          <w:rFonts w:ascii="Verdana" w:hAnsi="Verdana" w:cs="Arial"/>
        </w:rPr>
        <w:t xml:space="preserve">unieważnienia </w:t>
      </w:r>
      <w:r w:rsidR="00CC74E9" w:rsidRPr="003105ED">
        <w:rPr>
          <w:rFonts w:ascii="Verdana" w:hAnsi="Verdana" w:cs="Arial"/>
        </w:rPr>
        <w:t>niniejszego postępowania</w:t>
      </w:r>
      <w:r w:rsidR="0019200E" w:rsidRPr="003105ED">
        <w:rPr>
          <w:rFonts w:ascii="Verdana" w:hAnsi="Verdana" w:cs="Arial"/>
        </w:rPr>
        <w:t xml:space="preserve"> w dowolnym momencie bez podawania przyczyn. Wykonawcom w takim przypadku nie przysługują żadne roszczenia w stosunku do Zamawiającego</w:t>
      </w:r>
      <w:r w:rsidR="008E5EBC" w:rsidRPr="003105ED">
        <w:rPr>
          <w:rFonts w:ascii="Verdana" w:hAnsi="Verdana" w:cs="Arial"/>
        </w:rPr>
        <w:t xml:space="preserve"> i Inwestora Zastępczego.</w:t>
      </w:r>
    </w:p>
    <w:p w14:paraId="2C43D1F4" w14:textId="49B8D594" w:rsidR="002C72B5" w:rsidRPr="003105ED" w:rsidRDefault="00C34E4A" w:rsidP="005C0613">
      <w:pPr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hanging="709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Wykonawca ponosi we własnym zakresie pełne koszty związane z przygotowaniem </w:t>
      </w:r>
      <w:r w:rsidR="005C09CE" w:rsidRPr="003105ED">
        <w:rPr>
          <w:rFonts w:ascii="Verdana" w:hAnsi="Verdana" w:cs="Arial"/>
        </w:rPr>
        <w:t>O</w:t>
      </w:r>
      <w:r w:rsidRPr="003105ED">
        <w:rPr>
          <w:rFonts w:ascii="Verdana" w:hAnsi="Verdana" w:cs="Arial"/>
        </w:rPr>
        <w:t>ferty</w:t>
      </w:r>
      <w:r w:rsidR="00991DD5" w:rsidRPr="003105ED">
        <w:rPr>
          <w:rFonts w:ascii="Verdana" w:hAnsi="Verdana" w:cs="Arial"/>
        </w:rPr>
        <w:t xml:space="preserve"> </w:t>
      </w:r>
      <w:r w:rsidR="0094137C" w:rsidRPr="003105ED">
        <w:rPr>
          <w:rFonts w:ascii="Verdana" w:hAnsi="Verdana" w:cs="Arial"/>
        </w:rPr>
        <w:t xml:space="preserve">oraz </w:t>
      </w:r>
      <w:r w:rsidRPr="003105ED">
        <w:rPr>
          <w:rFonts w:ascii="Verdana" w:hAnsi="Verdana" w:cs="Arial"/>
        </w:rPr>
        <w:t>zawarci</w:t>
      </w:r>
      <w:r w:rsidR="0094137C" w:rsidRPr="003105ED">
        <w:rPr>
          <w:rFonts w:ascii="Verdana" w:hAnsi="Verdana" w:cs="Arial"/>
        </w:rPr>
        <w:t>em</w:t>
      </w:r>
      <w:r w:rsidRPr="003105ED">
        <w:rPr>
          <w:rFonts w:ascii="Verdana" w:hAnsi="Verdana" w:cs="Arial"/>
        </w:rPr>
        <w:t xml:space="preserve"> Umowy </w:t>
      </w:r>
      <w:r w:rsidR="00B40C80" w:rsidRPr="003105ED">
        <w:rPr>
          <w:rFonts w:ascii="Verdana" w:hAnsi="Verdana" w:cs="Arial"/>
        </w:rPr>
        <w:t>o Roboty Budowlane</w:t>
      </w:r>
      <w:r w:rsidRPr="003105ED">
        <w:rPr>
          <w:rFonts w:ascii="Verdana" w:hAnsi="Verdana" w:cs="Arial"/>
        </w:rPr>
        <w:t>, a koszty te nie będą zwracane przez Zamawiającego.</w:t>
      </w:r>
    </w:p>
    <w:p w14:paraId="5D921625" w14:textId="1C9929D9" w:rsidR="007C52C7" w:rsidRPr="003105ED" w:rsidRDefault="000E2183" w:rsidP="005C0613">
      <w:pPr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hanging="709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Zamawiający informuje, że </w:t>
      </w:r>
      <w:r w:rsidR="00CC74E9" w:rsidRPr="003105ED">
        <w:rPr>
          <w:rFonts w:ascii="Verdana" w:hAnsi="Verdana" w:cs="Arial"/>
        </w:rPr>
        <w:t xml:space="preserve">Konkurs </w:t>
      </w:r>
      <w:r w:rsidRPr="003105ED">
        <w:rPr>
          <w:rFonts w:ascii="Verdana" w:hAnsi="Verdana" w:cs="Arial"/>
        </w:rPr>
        <w:t xml:space="preserve">będzie prowadzony z wykorzystaniem internetowej Platformy Zakupowej </w:t>
      </w:r>
      <w:r w:rsidR="00CC74E9" w:rsidRPr="003105ED">
        <w:rPr>
          <w:rFonts w:ascii="Verdana" w:hAnsi="Verdana" w:cs="Arial"/>
        </w:rPr>
        <w:t xml:space="preserve">Zamawiającego </w:t>
      </w:r>
      <w:r w:rsidR="001D3AFD" w:rsidRPr="003105ED">
        <w:rPr>
          <w:rFonts w:ascii="Verdana" w:hAnsi="Verdana" w:cs="Arial"/>
        </w:rPr>
        <w:t>znajdującej się pod linkiem:</w:t>
      </w:r>
      <w:r w:rsidR="007C52C7" w:rsidRPr="003105ED">
        <w:rPr>
          <w:rFonts w:ascii="Verdana" w:hAnsi="Verdana"/>
        </w:rPr>
        <w:t xml:space="preserve"> </w:t>
      </w:r>
      <w:hyperlink r:id="rId8" w:history="1">
        <w:r w:rsidR="001630D2" w:rsidRPr="003105ED">
          <w:rPr>
            <w:rStyle w:val="Hipercze"/>
            <w:rFonts w:ascii="Verdana" w:hAnsi="Verdana" w:cs="Arial"/>
          </w:rPr>
          <w:t>https://platformazakupowa.pl/pn/mtp</w:t>
        </w:r>
      </w:hyperlink>
      <w:r w:rsidR="007C52C7" w:rsidRPr="003105ED">
        <w:rPr>
          <w:rFonts w:ascii="Verdana" w:hAnsi="Verdana" w:cs="Arial"/>
        </w:rPr>
        <w:t>.</w:t>
      </w:r>
    </w:p>
    <w:p w14:paraId="2502AFED" w14:textId="03E0AE79" w:rsidR="007C52C7" w:rsidRPr="003105ED" w:rsidRDefault="001D3AFD">
      <w:pPr>
        <w:spacing w:line="276" w:lineRule="auto"/>
        <w:ind w:left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 Regulamin korzystania z Platformy Zakupowej znajduje się pod linkiem:</w:t>
      </w:r>
      <w:r w:rsidR="007C52C7" w:rsidRPr="003105ED">
        <w:rPr>
          <w:rFonts w:ascii="Verdana" w:hAnsi="Verdana" w:cs="Arial"/>
        </w:rPr>
        <w:t xml:space="preserve"> </w:t>
      </w:r>
      <w:hyperlink r:id="rId9" w:history="1">
        <w:r w:rsidR="007C52C7" w:rsidRPr="003105ED">
          <w:rPr>
            <w:rStyle w:val="Hipercze"/>
            <w:rFonts w:ascii="Verdana" w:hAnsi="Verdana" w:cs="Arial"/>
          </w:rPr>
          <w:t>https://platformazakupowa.pl/strona/1-regulamin</w:t>
        </w:r>
      </w:hyperlink>
      <w:r w:rsidR="007C52C7" w:rsidRPr="003105ED">
        <w:rPr>
          <w:rFonts w:ascii="Verdana" w:hAnsi="Verdana" w:cs="Arial"/>
        </w:rPr>
        <w:t>.</w:t>
      </w:r>
    </w:p>
    <w:p w14:paraId="109535CB" w14:textId="36567E6D" w:rsidR="00F04440" w:rsidRPr="003105ED" w:rsidRDefault="00B629E0" w:rsidP="00F04440">
      <w:pPr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hanging="709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  <w:b/>
          <w:bCs/>
        </w:rPr>
        <w:t>Formularz Oferty</w:t>
      </w:r>
      <w:r w:rsidR="00F04440" w:rsidRPr="003105ED">
        <w:rPr>
          <w:rFonts w:ascii="Verdana" w:hAnsi="Verdana" w:cs="Arial"/>
          <w:b/>
          <w:bCs/>
        </w:rPr>
        <w:t xml:space="preserve"> oraz składane wraz z nim dokumenty</w:t>
      </w:r>
      <w:r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  <w:b/>
          <w:bCs/>
        </w:rPr>
        <w:t>wymaga</w:t>
      </w:r>
      <w:r w:rsidR="00F04440" w:rsidRPr="003105ED">
        <w:rPr>
          <w:rFonts w:ascii="Verdana" w:hAnsi="Verdana" w:cs="Arial"/>
          <w:b/>
          <w:bCs/>
        </w:rPr>
        <w:t>ją</w:t>
      </w:r>
      <w:r w:rsidRPr="003105ED">
        <w:rPr>
          <w:rFonts w:ascii="Verdana" w:hAnsi="Verdana" w:cs="Arial"/>
          <w:b/>
          <w:bCs/>
        </w:rPr>
        <w:t xml:space="preserve"> użycia kwalifikowanego podpisu elektronicznego</w:t>
      </w:r>
      <w:r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  <w:b/>
          <w:bCs/>
        </w:rPr>
        <w:t>weryfikowanego przy pomocy ważnego certyfikatu</w:t>
      </w:r>
      <w:r w:rsidR="00F04440" w:rsidRPr="003105ED">
        <w:rPr>
          <w:rFonts w:ascii="Verdana" w:hAnsi="Verdana" w:cs="Arial"/>
          <w:b/>
          <w:bCs/>
        </w:rPr>
        <w:t>, z zastrzeżeniem zdania następnego</w:t>
      </w:r>
      <w:r w:rsidRPr="003105ED">
        <w:rPr>
          <w:rFonts w:ascii="Verdana" w:hAnsi="Verdana" w:cs="Arial"/>
          <w:b/>
          <w:bCs/>
        </w:rPr>
        <w:t xml:space="preserve">. </w:t>
      </w:r>
      <w:r w:rsidR="00F04440" w:rsidRPr="003105ED">
        <w:rPr>
          <w:rFonts w:ascii="Verdana" w:hAnsi="Verdana" w:cs="Arial"/>
        </w:rPr>
        <w:t xml:space="preserve">Następujące </w:t>
      </w:r>
      <w:r w:rsidRPr="003105ED">
        <w:rPr>
          <w:rFonts w:ascii="Verdana" w:hAnsi="Verdana" w:cs="Arial"/>
        </w:rPr>
        <w:t>d</w:t>
      </w:r>
      <w:r w:rsidR="00C8395D" w:rsidRPr="003105ED">
        <w:rPr>
          <w:rFonts w:ascii="Verdana" w:hAnsi="Verdana" w:cs="Arial"/>
        </w:rPr>
        <w:t>okumenty</w:t>
      </w:r>
      <w:r w:rsidR="00F04440" w:rsidRPr="003105ED">
        <w:rPr>
          <w:rFonts w:ascii="Verdana" w:hAnsi="Verdana" w:cs="Arial"/>
        </w:rPr>
        <w:t>:</w:t>
      </w:r>
    </w:p>
    <w:p w14:paraId="32D30EF4" w14:textId="5E4CD55C" w:rsidR="00F04440" w:rsidRPr="003105ED" w:rsidRDefault="00F04440" w:rsidP="00F04440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Referencje,</w:t>
      </w:r>
    </w:p>
    <w:p w14:paraId="45E37993" w14:textId="2FE7DAB8" w:rsidR="00F04440" w:rsidRPr="003105ED" w:rsidRDefault="00F04440" w:rsidP="00F04440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  <w:bCs/>
        </w:rPr>
        <w:t>Dowód wniesienia wadium konkursowego</w:t>
      </w:r>
      <w:r w:rsidR="00A102C5" w:rsidRPr="003105ED">
        <w:rPr>
          <w:rFonts w:ascii="Verdana" w:hAnsi="Verdana" w:cs="Arial"/>
          <w:bCs/>
        </w:rPr>
        <w:t>,</w:t>
      </w:r>
    </w:p>
    <w:p w14:paraId="2BC700C7" w14:textId="7C38570A" w:rsidR="00F04440" w:rsidRPr="003105ED" w:rsidRDefault="00F04440" w:rsidP="00F04440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Odpis KRS / odpis z rejestru działalności gospodarczej</w:t>
      </w:r>
      <w:r w:rsidR="00A102C5" w:rsidRPr="003105ED">
        <w:rPr>
          <w:rFonts w:ascii="Verdana" w:hAnsi="Verdana" w:cs="Arial"/>
        </w:rPr>
        <w:t>,</w:t>
      </w:r>
    </w:p>
    <w:p w14:paraId="3B768F7A" w14:textId="542E1416" w:rsidR="00F04440" w:rsidRPr="003105ED" w:rsidRDefault="005E177D" w:rsidP="000419A3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Dokumenty wskazane w pkt </w:t>
      </w:r>
      <w:r w:rsidRPr="003105ED">
        <w:rPr>
          <w:rFonts w:ascii="Verdana" w:hAnsi="Verdana" w:cs="Arial"/>
        </w:rPr>
        <w:fldChar w:fldCharType="begin"/>
      </w:r>
      <w:r w:rsidRPr="003105ED">
        <w:rPr>
          <w:rFonts w:ascii="Verdana" w:hAnsi="Verdana" w:cs="Arial"/>
        </w:rPr>
        <w:instrText xml:space="preserve"> REF _Ref115860147 \r \h </w:instrText>
      </w:r>
      <w:r w:rsidR="003105ED">
        <w:rPr>
          <w:rFonts w:ascii="Verdana" w:hAnsi="Verdana" w:cs="Arial"/>
        </w:rPr>
        <w:instrText xml:space="preserve"> \* MERGEFORMAT </w:instrText>
      </w:r>
      <w:r w:rsidRPr="003105ED">
        <w:rPr>
          <w:rFonts w:ascii="Verdana" w:hAnsi="Verdana" w:cs="Arial"/>
        </w:rPr>
      </w:r>
      <w:r w:rsidRPr="003105ED">
        <w:rPr>
          <w:rFonts w:ascii="Verdana" w:hAnsi="Verdana" w:cs="Arial"/>
        </w:rPr>
        <w:fldChar w:fldCharType="separate"/>
      </w:r>
      <w:r w:rsidR="00C8184B">
        <w:rPr>
          <w:rFonts w:ascii="Verdana" w:hAnsi="Verdana" w:cs="Arial"/>
        </w:rPr>
        <w:t>4.8.5</w:t>
      </w:r>
      <w:r w:rsidRPr="003105ED">
        <w:rPr>
          <w:rFonts w:ascii="Verdana" w:hAnsi="Verdana" w:cs="Arial"/>
        </w:rPr>
        <w:fldChar w:fldCharType="end"/>
      </w:r>
      <w:r w:rsidRPr="003105ED">
        <w:rPr>
          <w:rFonts w:ascii="Verdana" w:hAnsi="Verdana" w:cs="Arial"/>
        </w:rPr>
        <w:t xml:space="preserve"> lit. </w:t>
      </w:r>
      <w:r w:rsidRPr="003105ED">
        <w:rPr>
          <w:rFonts w:ascii="Verdana" w:hAnsi="Verdana" w:cs="Arial"/>
        </w:rPr>
        <w:fldChar w:fldCharType="begin"/>
      </w:r>
      <w:r w:rsidRPr="003105ED">
        <w:rPr>
          <w:rFonts w:ascii="Verdana" w:hAnsi="Verdana" w:cs="Arial"/>
        </w:rPr>
        <w:instrText xml:space="preserve"> REF _Ref115860149 \r \h </w:instrText>
      </w:r>
      <w:r w:rsidR="003105ED">
        <w:rPr>
          <w:rFonts w:ascii="Verdana" w:hAnsi="Verdana" w:cs="Arial"/>
        </w:rPr>
        <w:instrText xml:space="preserve"> \* MERGEFORMAT </w:instrText>
      </w:r>
      <w:r w:rsidRPr="003105ED">
        <w:rPr>
          <w:rFonts w:ascii="Verdana" w:hAnsi="Verdana" w:cs="Arial"/>
        </w:rPr>
      </w:r>
      <w:r w:rsidRPr="003105ED">
        <w:rPr>
          <w:rFonts w:ascii="Verdana" w:hAnsi="Verdana" w:cs="Arial"/>
        </w:rPr>
        <w:fldChar w:fldCharType="separate"/>
      </w:r>
      <w:r w:rsidR="00C8184B">
        <w:rPr>
          <w:rFonts w:ascii="Verdana" w:hAnsi="Verdana" w:cs="Arial"/>
        </w:rPr>
        <w:t>a)</w:t>
      </w:r>
      <w:r w:rsidRPr="003105ED">
        <w:rPr>
          <w:rFonts w:ascii="Verdana" w:hAnsi="Verdana" w:cs="Arial"/>
        </w:rPr>
        <w:fldChar w:fldCharType="end"/>
      </w:r>
      <w:r w:rsidRPr="003105ED">
        <w:rPr>
          <w:rFonts w:ascii="Verdana" w:hAnsi="Verdana" w:cs="Arial"/>
        </w:rPr>
        <w:t xml:space="preserve"> - </w:t>
      </w:r>
      <w:r w:rsidRPr="003105ED">
        <w:rPr>
          <w:rFonts w:ascii="Verdana" w:hAnsi="Verdana" w:cs="Arial"/>
        </w:rPr>
        <w:fldChar w:fldCharType="begin"/>
      </w:r>
      <w:r w:rsidRPr="003105ED">
        <w:rPr>
          <w:rFonts w:ascii="Verdana" w:hAnsi="Verdana" w:cs="Arial"/>
        </w:rPr>
        <w:instrText xml:space="preserve"> REF _Ref115860159 \r \h </w:instrText>
      </w:r>
      <w:r w:rsidR="003105ED">
        <w:rPr>
          <w:rFonts w:ascii="Verdana" w:hAnsi="Verdana" w:cs="Arial"/>
        </w:rPr>
        <w:instrText xml:space="preserve"> \* MERGEFORMAT </w:instrText>
      </w:r>
      <w:r w:rsidRPr="003105ED">
        <w:rPr>
          <w:rFonts w:ascii="Verdana" w:hAnsi="Verdana" w:cs="Arial"/>
        </w:rPr>
      </w:r>
      <w:r w:rsidRPr="003105ED">
        <w:rPr>
          <w:rFonts w:ascii="Verdana" w:hAnsi="Verdana" w:cs="Arial"/>
        </w:rPr>
        <w:fldChar w:fldCharType="separate"/>
      </w:r>
      <w:r w:rsidR="00C8184B">
        <w:rPr>
          <w:rFonts w:ascii="Verdana" w:hAnsi="Verdana" w:cs="Arial"/>
        </w:rPr>
        <w:t>e)</w:t>
      </w:r>
      <w:r w:rsidRPr="003105ED">
        <w:rPr>
          <w:rFonts w:ascii="Verdana" w:hAnsi="Verdana" w:cs="Arial"/>
        </w:rPr>
        <w:fldChar w:fldCharType="end"/>
      </w:r>
      <w:r w:rsidRPr="003105ED">
        <w:rPr>
          <w:rFonts w:ascii="Verdana" w:hAnsi="Verdana" w:cs="Arial"/>
        </w:rPr>
        <w:t>,</w:t>
      </w:r>
    </w:p>
    <w:p w14:paraId="70A0458D" w14:textId="6E4D3A7B" w:rsidR="0062055A" w:rsidRPr="003105ED" w:rsidRDefault="00C8395D" w:rsidP="00F04440">
      <w:pPr>
        <w:spacing w:line="276" w:lineRule="auto"/>
        <w:ind w:left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składane </w:t>
      </w:r>
      <w:r w:rsidR="00F60AF2" w:rsidRPr="003105ED">
        <w:rPr>
          <w:rFonts w:ascii="Verdana" w:hAnsi="Verdana" w:cs="Arial"/>
        </w:rPr>
        <w:t xml:space="preserve">jako załączniki do Oferty </w:t>
      </w:r>
      <w:r w:rsidRPr="003105ED">
        <w:rPr>
          <w:rFonts w:ascii="Verdana" w:hAnsi="Verdana" w:cs="Arial"/>
        </w:rPr>
        <w:t>drogą elektroniczną</w:t>
      </w:r>
      <w:r w:rsidR="001D3AFD" w:rsidRPr="003105ED">
        <w:rPr>
          <w:rFonts w:ascii="Verdana" w:hAnsi="Verdana" w:cs="Arial"/>
        </w:rPr>
        <w:t xml:space="preserve"> za pomocą P</w:t>
      </w:r>
      <w:r w:rsidR="002951F8" w:rsidRPr="003105ED">
        <w:rPr>
          <w:rFonts w:ascii="Verdana" w:hAnsi="Verdana" w:cs="Arial"/>
        </w:rPr>
        <w:t>l</w:t>
      </w:r>
      <w:r w:rsidR="001D3AFD" w:rsidRPr="003105ED">
        <w:rPr>
          <w:rFonts w:ascii="Verdana" w:hAnsi="Verdana" w:cs="Arial"/>
        </w:rPr>
        <w:t>atformy Zakupowej</w:t>
      </w:r>
      <w:r w:rsidR="007C52C7" w:rsidRPr="003105ED">
        <w:rPr>
          <w:rFonts w:ascii="Verdana" w:hAnsi="Verdana" w:cs="Arial"/>
        </w:rPr>
        <w:t xml:space="preserve"> </w:t>
      </w:r>
      <w:r w:rsidR="007C52C7" w:rsidRPr="003105ED">
        <w:rPr>
          <w:rFonts w:ascii="Verdana" w:hAnsi="Verdana" w:cs="Arial"/>
          <w:b/>
          <w:bCs/>
        </w:rPr>
        <w:t>nie wymagają podpisu elektronicznego</w:t>
      </w:r>
      <w:r w:rsidR="007C52C7" w:rsidRPr="003105ED">
        <w:rPr>
          <w:rFonts w:ascii="Verdana" w:hAnsi="Verdana" w:cs="Arial"/>
        </w:rPr>
        <w:t xml:space="preserve"> – Zamawiający uznaje za wystarczające </w:t>
      </w:r>
      <w:r w:rsidR="007C52C7" w:rsidRPr="003105ED">
        <w:rPr>
          <w:rFonts w:ascii="Verdana" w:hAnsi="Verdana" w:cs="Arial"/>
        </w:rPr>
        <w:lastRenderedPageBreak/>
        <w:t>przesłanie skanów papierowych wersji dokumentów</w:t>
      </w:r>
      <w:r w:rsidR="00F04440" w:rsidRPr="003105ED">
        <w:rPr>
          <w:rFonts w:ascii="Verdana" w:hAnsi="Verdana" w:cs="Arial"/>
        </w:rPr>
        <w:t xml:space="preserve"> albo ich elektronicznych oryginałów</w:t>
      </w:r>
      <w:r w:rsidR="007C52C7" w:rsidRPr="003105ED">
        <w:rPr>
          <w:rFonts w:ascii="Verdana" w:hAnsi="Verdana" w:cs="Arial"/>
        </w:rPr>
        <w:t>.</w:t>
      </w:r>
      <w:r w:rsidR="00CF7BDB" w:rsidRPr="003105ED">
        <w:rPr>
          <w:rFonts w:ascii="Verdana" w:hAnsi="Verdana" w:cs="Arial"/>
        </w:rPr>
        <w:t xml:space="preserve"> </w:t>
      </w:r>
      <w:r w:rsidR="00364687" w:rsidRPr="003105ED">
        <w:rPr>
          <w:rFonts w:ascii="Verdana" w:hAnsi="Verdana" w:cs="Arial"/>
        </w:rPr>
        <w:t>Na</w:t>
      </w:r>
      <w:r w:rsidR="00F10B28" w:rsidRPr="003105ED">
        <w:rPr>
          <w:rFonts w:ascii="Verdana" w:hAnsi="Verdana" w:cs="Arial"/>
        </w:rPr>
        <w:t xml:space="preserve"> każde</w:t>
      </w:r>
      <w:r w:rsidR="00364687" w:rsidRPr="003105ED">
        <w:rPr>
          <w:rFonts w:ascii="Verdana" w:hAnsi="Verdana" w:cs="Arial"/>
        </w:rPr>
        <w:t xml:space="preserve"> żądanie Zamawiającego, Wykonawca w terminie 2 dni roboczych </w:t>
      </w:r>
      <w:r w:rsidR="00F10B28" w:rsidRPr="003105ED">
        <w:rPr>
          <w:rFonts w:ascii="Verdana" w:hAnsi="Verdana" w:cs="Arial"/>
        </w:rPr>
        <w:t>okaże Zamawiającemu</w:t>
      </w:r>
      <w:r w:rsidR="00364687" w:rsidRPr="003105ED">
        <w:rPr>
          <w:rFonts w:ascii="Verdana" w:hAnsi="Verdana" w:cs="Arial"/>
        </w:rPr>
        <w:t xml:space="preserve"> oryginały dokumentów sporządzonych w formie pisemnej, których skany dołączył do Oferty.</w:t>
      </w:r>
    </w:p>
    <w:p w14:paraId="60776728" w14:textId="1894E387" w:rsidR="0045514E" w:rsidRPr="003105ED" w:rsidRDefault="0045514E" w:rsidP="005C0613">
      <w:pPr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hanging="709"/>
        <w:jc w:val="both"/>
        <w:rPr>
          <w:rFonts w:ascii="Verdana" w:hAnsi="Verdana" w:cs="Arial"/>
          <w:b/>
          <w:bCs/>
        </w:rPr>
      </w:pPr>
      <w:r w:rsidRPr="003105ED">
        <w:rPr>
          <w:rFonts w:ascii="Verdana" w:hAnsi="Verdana" w:cs="Arial"/>
          <w:b/>
          <w:bCs/>
        </w:rPr>
        <w:t xml:space="preserve">Zamawiający </w:t>
      </w:r>
      <w:r w:rsidR="007A09A5" w:rsidRPr="003105ED">
        <w:rPr>
          <w:rFonts w:ascii="Verdana" w:hAnsi="Verdana" w:cs="Arial"/>
          <w:b/>
          <w:bCs/>
        </w:rPr>
        <w:t>wymaga</w:t>
      </w:r>
      <w:r w:rsidRPr="003105ED">
        <w:rPr>
          <w:rFonts w:ascii="Verdana" w:hAnsi="Verdana" w:cs="Arial"/>
          <w:b/>
          <w:bCs/>
        </w:rPr>
        <w:t>, by Formularz Ofert</w:t>
      </w:r>
      <w:r w:rsidR="00AD1817" w:rsidRPr="003105ED">
        <w:rPr>
          <w:rFonts w:ascii="Verdana" w:hAnsi="Verdana" w:cs="Arial"/>
          <w:b/>
          <w:bCs/>
        </w:rPr>
        <w:t>y</w:t>
      </w:r>
      <w:r w:rsidR="00555B02" w:rsidRPr="003105ED">
        <w:rPr>
          <w:rFonts w:ascii="Verdana" w:hAnsi="Verdana" w:cs="Arial"/>
          <w:b/>
          <w:bCs/>
        </w:rPr>
        <w:t xml:space="preserve">, </w:t>
      </w:r>
      <w:r w:rsidRPr="003105ED">
        <w:rPr>
          <w:rFonts w:ascii="Verdana" w:hAnsi="Verdana" w:cs="Arial"/>
          <w:b/>
          <w:bCs/>
        </w:rPr>
        <w:t>Tabel</w:t>
      </w:r>
      <w:r w:rsidR="009C411E" w:rsidRPr="003105ED">
        <w:rPr>
          <w:rFonts w:ascii="Verdana" w:hAnsi="Verdana" w:cs="Arial"/>
          <w:b/>
          <w:bCs/>
        </w:rPr>
        <w:t>ę</w:t>
      </w:r>
      <w:r w:rsidRPr="003105ED">
        <w:rPr>
          <w:rFonts w:ascii="Verdana" w:hAnsi="Verdana" w:cs="Arial"/>
          <w:b/>
          <w:bCs/>
        </w:rPr>
        <w:t xml:space="preserve"> Podziału Ceny Ryczałtowej</w:t>
      </w:r>
      <w:r w:rsidR="00840904" w:rsidRPr="003105ED">
        <w:rPr>
          <w:rFonts w:ascii="Verdana" w:hAnsi="Verdana" w:cs="Arial"/>
          <w:b/>
          <w:bCs/>
        </w:rPr>
        <w:t xml:space="preserve"> oraz Harmonogram Rzeczowo-Finansowy</w:t>
      </w:r>
      <w:r w:rsidR="00555B02" w:rsidRPr="003105ED">
        <w:rPr>
          <w:rFonts w:ascii="Verdana" w:hAnsi="Verdana" w:cs="Arial"/>
          <w:b/>
          <w:bCs/>
        </w:rPr>
        <w:t xml:space="preserve"> </w:t>
      </w:r>
      <w:r w:rsidRPr="003105ED">
        <w:rPr>
          <w:rFonts w:ascii="Verdana" w:hAnsi="Verdana" w:cs="Arial"/>
          <w:b/>
          <w:bCs/>
        </w:rPr>
        <w:t xml:space="preserve">przekazać w formie zaszyfrowanej </w:t>
      </w:r>
      <w:r w:rsidR="00023556" w:rsidRPr="003105ED">
        <w:rPr>
          <w:rFonts w:ascii="Verdana" w:hAnsi="Verdana" w:cs="Arial"/>
          <w:b/>
          <w:bCs/>
        </w:rPr>
        <w:t xml:space="preserve">według Standard - AES (256-bits) </w:t>
      </w:r>
      <w:proofErr w:type="spellStart"/>
      <w:r w:rsidR="00023556" w:rsidRPr="003105ED">
        <w:rPr>
          <w:rFonts w:ascii="Verdana" w:hAnsi="Verdana" w:cs="Arial"/>
          <w:b/>
          <w:bCs/>
        </w:rPr>
        <w:t>encryption</w:t>
      </w:r>
      <w:proofErr w:type="spellEnd"/>
      <w:r w:rsidR="00023556" w:rsidRPr="003105ED">
        <w:rPr>
          <w:rFonts w:ascii="Verdana" w:hAnsi="Verdana" w:cs="Arial"/>
          <w:b/>
          <w:bCs/>
        </w:rPr>
        <w:t xml:space="preserve"> </w:t>
      </w:r>
      <w:r w:rsidR="00B629E0" w:rsidRPr="003105ED">
        <w:rPr>
          <w:rFonts w:ascii="Verdana" w:hAnsi="Verdana" w:cs="Arial"/>
          <w:b/>
          <w:bCs/>
        </w:rPr>
        <w:t>(</w:t>
      </w:r>
      <w:r w:rsidRPr="003105ED">
        <w:rPr>
          <w:rFonts w:ascii="Verdana" w:hAnsi="Verdana" w:cs="Arial"/>
          <w:b/>
          <w:bCs/>
        </w:rPr>
        <w:t>chronion</w:t>
      </w:r>
      <w:r w:rsidR="00B629E0" w:rsidRPr="003105ED">
        <w:rPr>
          <w:rFonts w:ascii="Verdana" w:hAnsi="Verdana" w:cs="Arial"/>
          <w:b/>
          <w:bCs/>
        </w:rPr>
        <w:t>y</w:t>
      </w:r>
      <w:r w:rsidRPr="003105ED">
        <w:rPr>
          <w:rFonts w:ascii="Verdana" w:hAnsi="Verdana" w:cs="Arial"/>
          <w:b/>
          <w:bCs/>
        </w:rPr>
        <w:t xml:space="preserve"> dostęp za pomocą hasła)</w:t>
      </w:r>
      <w:r w:rsidR="00CF7EEE" w:rsidRPr="003105ED">
        <w:rPr>
          <w:rFonts w:ascii="Verdana" w:hAnsi="Verdana" w:cs="Arial"/>
          <w:b/>
          <w:bCs/>
        </w:rPr>
        <w:t xml:space="preserve">, przy wykorzystaniu narzędzi archiwizacyjnych </w:t>
      </w:r>
      <w:proofErr w:type="spellStart"/>
      <w:r w:rsidR="00CF7EEE" w:rsidRPr="003105ED">
        <w:rPr>
          <w:rFonts w:ascii="Verdana" w:hAnsi="Verdana" w:cs="Arial"/>
          <w:b/>
          <w:bCs/>
        </w:rPr>
        <w:t>IZArc</w:t>
      </w:r>
      <w:proofErr w:type="spellEnd"/>
      <w:r w:rsidR="00CF7EEE" w:rsidRPr="003105ED">
        <w:rPr>
          <w:rFonts w:ascii="Verdana" w:hAnsi="Verdana" w:cs="Arial"/>
          <w:b/>
          <w:bCs/>
        </w:rPr>
        <w:t xml:space="preserve"> lub 7-zip</w:t>
      </w:r>
      <w:r w:rsidR="00743D58" w:rsidRPr="003105ED">
        <w:rPr>
          <w:rFonts w:ascii="Verdana" w:hAnsi="Verdana" w:cs="Arial"/>
          <w:b/>
          <w:bCs/>
        </w:rPr>
        <w:t xml:space="preserve"> (narzędzia archiwizacyjne można pobrać ze stron https://www.izarc.org/downloads oraz https://www.7-zip.org)</w:t>
      </w:r>
      <w:r w:rsidRPr="003105ED">
        <w:rPr>
          <w:rFonts w:ascii="Verdana" w:hAnsi="Verdana" w:cs="Arial"/>
          <w:b/>
          <w:bCs/>
        </w:rPr>
        <w:t>. Hasło do pliku zawierającego Formularz Ofert</w:t>
      </w:r>
      <w:r w:rsidR="00AD1817" w:rsidRPr="003105ED">
        <w:rPr>
          <w:rFonts w:ascii="Verdana" w:hAnsi="Verdana" w:cs="Arial"/>
          <w:b/>
          <w:bCs/>
        </w:rPr>
        <w:t>y</w:t>
      </w:r>
      <w:r w:rsidR="00032F0E" w:rsidRPr="003105ED">
        <w:rPr>
          <w:rFonts w:ascii="Verdana" w:hAnsi="Verdana" w:cs="Arial"/>
          <w:b/>
          <w:bCs/>
        </w:rPr>
        <w:t xml:space="preserve">, </w:t>
      </w:r>
      <w:r w:rsidRPr="003105ED">
        <w:rPr>
          <w:rFonts w:ascii="Verdana" w:hAnsi="Verdana" w:cs="Arial"/>
          <w:b/>
          <w:bCs/>
        </w:rPr>
        <w:t>Tabelę Podziału Ceny Ryczałtowej</w:t>
      </w:r>
      <w:r w:rsidR="00032F0E" w:rsidRPr="003105ED">
        <w:rPr>
          <w:rFonts w:ascii="Verdana" w:hAnsi="Verdana" w:cs="Arial"/>
          <w:b/>
          <w:bCs/>
        </w:rPr>
        <w:t xml:space="preserve"> oraz Harmonogram Rzeczowo-Finansowy</w:t>
      </w:r>
      <w:r w:rsidRPr="003105ED">
        <w:rPr>
          <w:rFonts w:ascii="Verdana" w:hAnsi="Verdana" w:cs="Arial"/>
          <w:b/>
          <w:bCs/>
        </w:rPr>
        <w:t xml:space="preserve"> należy </w:t>
      </w:r>
      <w:r w:rsidR="00660947" w:rsidRPr="003105ED">
        <w:rPr>
          <w:rFonts w:ascii="Verdana" w:hAnsi="Verdana" w:cs="Arial"/>
          <w:b/>
          <w:bCs/>
        </w:rPr>
        <w:t>w terminie</w:t>
      </w:r>
      <w:r w:rsidRPr="003105ED">
        <w:rPr>
          <w:rFonts w:ascii="Verdana" w:hAnsi="Verdana" w:cs="Arial"/>
          <w:b/>
          <w:bCs/>
        </w:rPr>
        <w:t xml:space="preserve"> składania Ofert przesłać wiadomością elektroniczną (SMS) Przewodniczącemu Komisji Ofertowej na następujący numer telefonu: </w:t>
      </w:r>
      <w:r w:rsidR="009C411E" w:rsidRPr="003105ED">
        <w:rPr>
          <w:rFonts w:ascii="Verdana" w:hAnsi="Verdana" w:cs="Arial"/>
          <w:b/>
          <w:bCs/>
        </w:rPr>
        <w:t xml:space="preserve">609-297-544. </w:t>
      </w:r>
      <w:r w:rsidRPr="003105ED">
        <w:rPr>
          <w:rFonts w:ascii="Verdana" w:hAnsi="Verdana" w:cs="Arial"/>
          <w:b/>
          <w:bCs/>
        </w:rPr>
        <w:t xml:space="preserve">Wiadomość elektroniczna musi zawierać również dane </w:t>
      </w:r>
      <w:r w:rsidR="007A09A5" w:rsidRPr="003105ED">
        <w:rPr>
          <w:rFonts w:ascii="Verdana" w:hAnsi="Verdana" w:cs="Arial"/>
          <w:b/>
          <w:bCs/>
        </w:rPr>
        <w:t>identyfikujące</w:t>
      </w:r>
      <w:r w:rsidRPr="003105ED">
        <w:rPr>
          <w:rFonts w:ascii="Verdana" w:hAnsi="Verdana" w:cs="Arial"/>
          <w:b/>
          <w:bCs/>
        </w:rPr>
        <w:t xml:space="preserve"> </w:t>
      </w:r>
      <w:r w:rsidR="009C411E" w:rsidRPr="003105ED">
        <w:rPr>
          <w:rFonts w:ascii="Verdana" w:hAnsi="Verdana" w:cs="Arial"/>
          <w:b/>
          <w:bCs/>
        </w:rPr>
        <w:t>O</w:t>
      </w:r>
      <w:r w:rsidRPr="003105ED">
        <w:rPr>
          <w:rFonts w:ascii="Verdana" w:hAnsi="Verdana" w:cs="Arial"/>
          <w:b/>
          <w:bCs/>
        </w:rPr>
        <w:t>ferenta (</w:t>
      </w:r>
      <w:r w:rsidR="00C6460C" w:rsidRPr="003105ED">
        <w:rPr>
          <w:rFonts w:ascii="Verdana" w:hAnsi="Verdana" w:cs="Arial"/>
          <w:b/>
          <w:bCs/>
        </w:rPr>
        <w:t>NIP oraz firmę</w:t>
      </w:r>
      <w:r w:rsidR="00F96355" w:rsidRPr="003105ED">
        <w:rPr>
          <w:rFonts w:ascii="Verdana" w:hAnsi="Verdana" w:cs="Arial"/>
          <w:b/>
          <w:bCs/>
        </w:rPr>
        <w:t xml:space="preserve"> przedsiębiorcy</w:t>
      </w:r>
      <w:r w:rsidRPr="003105ED">
        <w:rPr>
          <w:rFonts w:ascii="Verdana" w:hAnsi="Verdana" w:cs="Arial"/>
          <w:b/>
          <w:bCs/>
        </w:rPr>
        <w:t xml:space="preserve">) i </w:t>
      </w:r>
      <w:r w:rsidR="00C6460C" w:rsidRPr="003105ED">
        <w:rPr>
          <w:rFonts w:ascii="Verdana" w:hAnsi="Verdana" w:cs="Arial"/>
          <w:b/>
          <w:bCs/>
        </w:rPr>
        <w:t>numer postępowania</w:t>
      </w:r>
      <w:r w:rsidR="00F96355" w:rsidRPr="003105ED">
        <w:rPr>
          <w:rFonts w:ascii="Verdana" w:hAnsi="Verdana" w:cs="Arial"/>
          <w:b/>
          <w:bCs/>
        </w:rPr>
        <w:t xml:space="preserve"> konkursowego</w:t>
      </w:r>
      <w:r w:rsidR="00C6460C" w:rsidRPr="003105ED">
        <w:rPr>
          <w:rFonts w:ascii="Verdana" w:hAnsi="Verdana" w:cs="Arial"/>
          <w:b/>
          <w:bCs/>
        </w:rPr>
        <w:t>.</w:t>
      </w:r>
    </w:p>
    <w:p w14:paraId="4A4EE869" w14:textId="03DE16A8" w:rsidR="00CE0F35" w:rsidRPr="003105ED" w:rsidRDefault="0094137C" w:rsidP="005C0613">
      <w:pPr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hanging="709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Konkurs </w:t>
      </w:r>
      <w:r w:rsidR="00CE0F35" w:rsidRPr="003105ED">
        <w:rPr>
          <w:rFonts w:ascii="Verdana" w:hAnsi="Verdana" w:cs="Arial"/>
        </w:rPr>
        <w:t>prowadzon</w:t>
      </w:r>
      <w:r w:rsidRPr="003105ED">
        <w:rPr>
          <w:rFonts w:ascii="Verdana" w:hAnsi="Verdana" w:cs="Arial"/>
        </w:rPr>
        <w:t>y</w:t>
      </w:r>
      <w:r w:rsidR="00CE0F35" w:rsidRPr="003105ED">
        <w:rPr>
          <w:rFonts w:ascii="Verdana" w:hAnsi="Verdana" w:cs="Arial"/>
        </w:rPr>
        <w:t xml:space="preserve"> jest wyłącznie w języku polskim.</w:t>
      </w:r>
    </w:p>
    <w:p w14:paraId="7A17D091" w14:textId="77777777" w:rsidR="0062055A" w:rsidRPr="003105ED" w:rsidRDefault="0062055A" w:rsidP="0062055A">
      <w:pPr>
        <w:tabs>
          <w:tab w:val="num" w:pos="667"/>
        </w:tabs>
        <w:spacing w:line="276" w:lineRule="auto"/>
        <w:ind w:left="567"/>
        <w:jc w:val="both"/>
        <w:rPr>
          <w:rFonts w:ascii="Verdana" w:hAnsi="Verdana" w:cs="Arial"/>
        </w:rPr>
      </w:pPr>
    </w:p>
    <w:p w14:paraId="1A1EF5DA" w14:textId="15F580E4" w:rsidR="000446DC" w:rsidRPr="003105ED" w:rsidRDefault="001913E7" w:rsidP="00EF3957">
      <w:pPr>
        <w:pStyle w:val="Akapitzlist"/>
        <w:keepNext/>
        <w:numPr>
          <w:ilvl w:val="0"/>
          <w:numId w:val="5"/>
        </w:numPr>
        <w:spacing w:line="276" w:lineRule="auto"/>
        <w:ind w:left="703" w:hanging="845"/>
        <w:jc w:val="both"/>
        <w:rPr>
          <w:rFonts w:ascii="Verdana" w:hAnsi="Verdana" w:cs="Arial"/>
        </w:rPr>
      </w:pPr>
      <w:bookmarkStart w:id="4" w:name="_Toc225838917"/>
      <w:r w:rsidRPr="003105ED">
        <w:rPr>
          <w:rFonts w:ascii="Verdana" w:hAnsi="Verdana" w:cs="Arial"/>
          <w:b/>
        </w:rPr>
        <w:t>PRZEDMIOT ZAMÓWIENIA</w:t>
      </w:r>
      <w:bookmarkStart w:id="5" w:name="_Toc225780649"/>
      <w:bookmarkStart w:id="6" w:name="_Toc225812665"/>
      <w:bookmarkStart w:id="7" w:name="_Toc225824143"/>
      <w:bookmarkStart w:id="8" w:name="_Toc225838918"/>
      <w:bookmarkEnd w:id="4"/>
    </w:p>
    <w:p w14:paraId="065E5A56" w14:textId="77777777" w:rsidR="001913E7" w:rsidRPr="003105ED" w:rsidRDefault="001913E7" w:rsidP="001913E7">
      <w:pPr>
        <w:pStyle w:val="Akapitzlist"/>
        <w:keepNext/>
        <w:spacing w:line="276" w:lineRule="auto"/>
        <w:ind w:left="703"/>
        <w:jc w:val="both"/>
        <w:rPr>
          <w:rFonts w:ascii="Verdana" w:hAnsi="Verdana" w:cs="Arial"/>
        </w:rPr>
      </w:pPr>
    </w:p>
    <w:p w14:paraId="6535D2ED" w14:textId="628137E3" w:rsidR="009E1733" w:rsidRPr="003105ED" w:rsidRDefault="00B14051" w:rsidP="005C0613">
      <w:pPr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hanging="567"/>
        <w:jc w:val="both"/>
        <w:rPr>
          <w:rFonts w:ascii="Verdana" w:hAnsi="Verdana" w:cs="Arial"/>
        </w:rPr>
      </w:pPr>
      <w:bookmarkStart w:id="9" w:name="_Ref109041797"/>
      <w:r w:rsidRPr="003105ED">
        <w:rPr>
          <w:rFonts w:ascii="Verdana" w:hAnsi="Verdana" w:cs="Arial"/>
        </w:rPr>
        <w:t>Przedmiotem zamówienia jest</w:t>
      </w:r>
      <w:r w:rsidR="0075721B" w:rsidRPr="003105ED">
        <w:rPr>
          <w:rFonts w:ascii="Verdana" w:hAnsi="Verdana" w:cs="Arial"/>
        </w:rPr>
        <w:t xml:space="preserve"> </w:t>
      </w:r>
      <w:r w:rsidR="000731F0" w:rsidRPr="003105ED">
        <w:rPr>
          <w:rFonts w:ascii="Verdana" w:hAnsi="Verdana" w:cs="Arial"/>
        </w:rPr>
        <w:t xml:space="preserve">kompleksowe wykonanie robót budowlanych oraz wykonanie prac projektowych w zakresie </w:t>
      </w:r>
      <w:r w:rsidR="008723A9" w:rsidRPr="003105ED">
        <w:rPr>
          <w:rFonts w:ascii="Verdana" w:hAnsi="Verdana" w:cs="Arial"/>
        </w:rPr>
        <w:t>r</w:t>
      </w:r>
      <w:r w:rsidR="006E6C8D" w:rsidRPr="003105ED">
        <w:rPr>
          <w:rFonts w:ascii="Verdana" w:hAnsi="Verdana" w:cs="Arial"/>
        </w:rPr>
        <w:t>ozbudow</w:t>
      </w:r>
      <w:r w:rsidR="000731F0" w:rsidRPr="003105ED">
        <w:rPr>
          <w:rFonts w:ascii="Verdana" w:hAnsi="Verdana" w:cs="Arial"/>
        </w:rPr>
        <w:t>y</w:t>
      </w:r>
      <w:r w:rsidR="000C61FF" w:rsidRPr="003105ED">
        <w:rPr>
          <w:rFonts w:ascii="Verdana" w:hAnsi="Verdana" w:cs="Arial"/>
        </w:rPr>
        <w:t xml:space="preserve"> i przebudow</w:t>
      </w:r>
      <w:r w:rsidR="000731F0" w:rsidRPr="003105ED">
        <w:rPr>
          <w:rFonts w:ascii="Verdana" w:hAnsi="Verdana" w:cs="Arial"/>
        </w:rPr>
        <w:t>y</w:t>
      </w:r>
      <w:r w:rsidR="000C61FF" w:rsidRPr="003105ED">
        <w:rPr>
          <w:rFonts w:ascii="Verdana" w:hAnsi="Verdana" w:cs="Arial"/>
        </w:rPr>
        <w:t xml:space="preserve"> </w:t>
      </w:r>
      <w:r w:rsidR="005652F3" w:rsidRPr="003105ED">
        <w:rPr>
          <w:rFonts w:ascii="Verdana" w:hAnsi="Verdana" w:cs="Arial"/>
        </w:rPr>
        <w:t>h</w:t>
      </w:r>
      <w:r w:rsidR="000C61FF" w:rsidRPr="003105ED">
        <w:rPr>
          <w:rFonts w:ascii="Verdana" w:hAnsi="Verdana" w:cs="Arial"/>
        </w:rPr>
        <w:t xml:space="preserve">ali </w:t>
      </w:r>
      <w:r w:rsidR="009E4E1D" w:rsidRPr="003105ED">
        <w:rPr>
          <w:rFonts w:ascii="Verdana" w:hAnsi="Verdana" w:cs="Arial"/>
        </w:rPr>
        <w:t>w</w:t>
      </w:r>
      <w:r w:rsidR="000C61FF" w:rsidRPr="003105ED">
        <w:rPr>
          <w:rFonts w:ascii="Verdana" w:hAnsi="Verdana" w:cs="Arial"/>
        </w:rPr>
        <w:t>idowiskowo-</w:t>
      </w:r>
      <w:r w:rsidR="009E4E1D" w:rsidRPr="003105ED">
        <w:rPr>
          <w:rFonts w:ascii="Verdana" w:hAnsi="Verdana" w:cs="Arial"/>
        </w:rPr>
        <w:t>s</w:t>
      </w:r>
      <w:r w:rsidR="000C61FF" w:rsidRPr="003105ED">
        <w:rPr>
          <w:rFonts w:ascii="Verdana" w:hAnsi="Verdana" w:cs="Arial"/>
        </w:rPr>
        <w:t>portowej Arena w Poznaniu</w:t>
      </w:r>
      <w:r w:rsidR="00FF1B79" w:rsidRPr="003105ED">
        <w:rPr>
          <w:rFonts w:ascii="Verdana" w:hAnsi="Verdana" w:cs="Arial"/>
        </w:rPr>
        <w:t xml:space="preserve"> </w:t>
      </w:r>
      <w:r w:rsidR="005276E9" w:rsidRPr="003105ED">
        <w:rPr>
          <w:rFonts w:ascii="Verdana" w:hAnsi="Verdana" w:cs="Arial"/>
        </w:rPr>
        <w:t>wra</w:t>
      </w:r>
      <w:r w:rsidR="00FF1B79" w:rsidRPr="003105ED">
        <w:rPr>
          <w:rFonts w:ascii="Verdana" w:hAnsi="Verdana" w:cs="Arial"/>
        </w:rPr>
        <w:t>z</w:t>
      </w:r>
      <w:r w:rsidR="005276E9" w:rsidRPr="003105ED">
        <w:rPr>
          <w:rFonts w:ascii="Verdana" w:hAnsi="Verdana" w:cs="Arial"/>
        </w:rPr>
        <w:t xml:space="preserve"> z budową</w:t>
      </w:r>
      <w:r w:rsidR="00FF1B79" w:rsidRPr="003105ED">
        <w:rPr>
          <w:rFonts w:ascii="Verdana" w:hAnsi="Verdana" w:cs="Arial"/>
        </w:rPr>
        <w:t xml:space="preserve"> parking</w:t>
      </w:r>
      <w:r w:rsidR="005276E9" w:rsidRPr="003105ED">
        <w:rPr>
          <w:rFonts w:ascii="Verdana" w:hAnsi="Verdana" w:cs="Arial"/>
        </w:rPr>
        <w:t>u</w:t>
      </w:r>
      <w:r w:rsidR="00FF1B79" w:rsidRPr="003105ED">
        <w:rPr>
          <w:rFonts w:ascii="Verdana" w:hAnsi="Verdana" w:cs="Arial"/>
        </w:rPr>
        <w:t xml:space="preserve"> </w:t>
      </w:r>
      <w:r w:rsidR="00903A9D" w:rsidRPr="003105ED">
        <w:rPr>
          <w:rFonts w:ascii="Verdana" w:hAnsi="Verdana" w:cs="Arial"/>
        </w:rPr>
        <w:t>podziemnego</w:t>
      </w:r>
      <w:r w:rsidR="003A69F0" w:rsidRPr="003105ED">
        <w:rPr>
          <w:rFonts w:ascii="Verdana" w:hAnsi="Verdana" w:cs="Arial"/>
        </w:rPr>
        <w:t xml:space="preserve">, </w:t>
      </w:r>
      <w:r w:rsidR="00624CD5" w:rsidRPr="003105ED">
        <w:rPr>
          <w:rFonts w:ascii="Verdana" w:hAnsi="Verdana" w:cs="Arial"/>
        </w:rPr>
        <w:t>towarzyszącą infrastrukturą</w:t>
      </w:r>
      <w:r w:rsidR="00D61218" w:rsidRPr="003105ED">
        <w:rPr>
          <w:rFonts w:ascii="Verdana" w:hAnsi="Verdana" w:cs="Arial"/>
        </w:rPr>
        <w:t xml:space="preserve">, </w:t>
      </w:r>
      <w:r w:rsidR="00624CD5" w:rsidRPr="003105ED">
        <w:rPr>
          <w:rFonts w:ascii="Verdana" w:hAnsi="Verdana" w:cs="Arial"/>
        </w:rPr>
        <w:t>zmianą ukształtowania</w:t>
      </w:r>
      <w:r w:rsidR="00086CDA" w:rsidRPr="003105ED">
        <w:rPr>
          <w:rFonts w:ascii="Verdana" w:hAnsi="Verdana" w:cs="Arial"/>
        </w:rPr>
        <w:t xml:space="preserve"> terenu</w:t>
      </w:r>
      <w:r w:rsidR="00B629E0" w:rsidRPr="003105ED">
        <w:rPr>
          <w:rFonts w:ascii="Verdana" w:hAnsi="Verdana" w:cs="Arial"/>
        </w:rPr>
        <w:t xml:space="preserve"> oraz budową biurowca</w:t>
      </w:r>
      <w:r w:rsidR="007272AA" w:rsidRPr="003105ED">
        <w:rPr>
          <w:rFonts w:ascii="Verdana" w:hAnsi="Verdana" w:cs="Arial"/>
        </w:rPr>
        <w:t>.</w:t>
      </w:r>
    </w:p>
    <w:p w14:paraId="074FB596" w14:textId="1D5E31FB" w:rsidR="00952D05" w:rsidRPr="003105ED" w:rsidRDefault="00952D05" w:rsidP="00952D05">
      <w:pPr>
        <w:pStyle w:val="Akapitzlist"/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right="74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Zamówieniem Podstawowym (gwarantowanym) jest zamówienie na kompleksowe wykonanie robót budowlanych oraz prac projektowych w zakresie rozbudowy i przebudowy hali widowisko-sportowej Arena w Poznaniu wraz z budową parkingu</w:t>
      </w:r>
      <w:r w:rsidR="00085D1E" w:rsidRPr="003105ED">
        <w:rPr>
          <w:rFonts w:ascii="Verdana" w:hAnsi="Verdana" w:cs="Arial"/>
        </w:rPr>
        <w:t xml:space="preserve"> </w:t>
      </w:r>
      <w:r w:rsidR="00903A9D" w:rsidRPr="003105ED">
        <w:rPr>
          <w:rFonts w:ascii="Verdana" w:hAnsi="Verdana" w:cs="Arial"/>
        </w:rPr>
        <w:t>podziemnego</w:t>
      </w:r>
      <w:r w:rsidRPr="003105ED">
        <w:rPr>
          <w:rFonts w:ascii="Verdana" w:hAnsi="Verdana" w:cs="Arial"/>
        </w:rPr>
        <w:t>, towarzyszącą infrastrukturą oraz zmianą ukształtowania</w:t>
      </w:r>
      <w:r w:rsidR="00902C75"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</w:rPr>
        <w:t>terenu</w:t>
      </w:r>
      <w:r w:rsidR="00902C75" w:rsidRPr="003105ED">
        <w:rPr>
          <w:rFonts w:ascii="Verdana" w:hAnsi="Verdana" w:cs="Arial"/>
        </w:rPr>
        <w:t xml:space="preserve"> (z wyłączeniem biurowca)</w:t>
      </w:r>
      <w:r w:rsidRPr="003105ED">
        <w:rPr>
          <w:rFonts w:ascii="Verdana" w:hAnsi="Verdana" w:cs="Arial"/>
        </w:rPr>
        <w:t xml:space="preserve">. </w:t>
      </w:r>
    </w:p>
    <w:p w14:paraId="7DA3D245" w14:textId="1B3238CD" w:rsidR="00952D05" w:rsidRPr="003105ED" w:rsidRDefault="00952D05" w:rsidP="00952D05">
      <w:pPr>
        <w:pStyle w:val="Akapitzlist"/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right="74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Zamawiający przewiduje Prawo Opcji, w ramach którego może on (ale nie jest zobligowany) zlecić Wykonawcy kompleksowe wykonanie robót budowlanych oraz wykonanie prac projektowych w zakresie budowy biurowca przy hali widowiskowo-sportowej Arena wraz z infrastrukturą towarzyszącą. Zamawiający będzie mógł skorzystać z Prawa Opcji w terminie </w:t>
      </w:r>
      <w:ins w:id="10" w:author="SMM" w:date="2023-04-20T10:45:00Z">
        <w:r w:rsidR="0018552D">
          <w:rPr>
            <w:rFonts w:ascii="Verdana" w:hAnsi="Verdana" w:cs="Arial"/>
          </w:rPr>
          <w:t xml:space="preserve">6 </w:t>
        </w:r>
      </w:ins>
      <w:del w:id="11" w:author="SMM" w:date="2023-04-20T10:45:00Z">
        <w:r w:rsidRPr="003105ED" w:rsidDel="0018552D">
          <w:rPr>
            <w:rFonts w:ascii="Verdana" w:hAnsi="Verdana" w:cs="Arial"/>
          </w:rPr>
          <w:delText>20</w:delText>
        </w:r>
      </w:del>
      <w:r w:rsidRPr="003105ED">
        <w:rPr>
          <w:rFonts w:ascii="Verdana" w:hAnsi="Verdana" w:cs="Arial"/>
        </w:rPr>
        <w:t xml:space="preserve"> miesięcy od dnia zawarcia Umowy o Roboty Budowlane. Szczegółowe postanowienia dotyczące </w:t>
      </w:r>
      <w:r w:rsidR="00902C75" w:rsidRPr="003105ED">
        <w:rPr>
          <w:rFonts w:ascii="Verdana" w:hAnsi="Verdana" w:cs="Arial"/>
        </w:rPr>
        <w:t>P</w:t>
      </w:r>
      <w:r w:rsidRPr="003105ED">
        <w:rPr>
          <w:rFonts w:ascii="Verdana" w:hAnsi="Verdana" w:cs="Arial"/>
        </w:rPr>
        <w:t xml:space="preserve">rawa </w:t>
      </w:r>
      <w:r w:rsidR="00902C75" w:rsidRPr="003105ED">
        <w:rPr>
          <w:rFonts w:ascii="Verdana" w:hAnsi="Verdana" w:cs="Arial"/>
        </w:rPr>
        <w:t>O</w:t>
      </w:r>
      <w:r w:rsidRPr="003105ED">
        <w:rPr>
          <w:rFonts w:ascii="Verdana" w:hAnsi="Verdana" w:cs="Arial"/>
        </w:rPr>
        <w:t xml:space="preserve">pcji na budowę biurowca zostały zawarte we wzorze Umowy o Roboty Budowlane. </w:t>
      </w:r>
    </w:p>
    <w:p w14:paraId="0D8A0274" w14:textId="1F83DBE8" w:rsidR="00952D05" w:rsidRPr="003105ED" w:rsidRDefault="00B629E0" w:rsidP="00952D05">
      <w:pPr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Szczegółowy p</w:t>
      </w:r>
      <w:r w:rsidR="007272AA" w:rsidRPr="003105ED">
        <w:rPr>
          <w:rFonts w:ascii="Verdana" w:hAnsi="Verdana" w:cs="Arial"/>
        </w:rPr>
        <w:t>odział Inwestycji na Zamówienia Podstawowe i Prawo Opcji wynika z Załącznika nr 1 i Załącznika nr 4 do SWZ.</w:t>
      </w:r>
    </w:p>
    <w:p w14:paraId="28FF0572" w14:textId="066C9C22" w:rsidR="007C52C7" w:rsidRPr="003105ED" w:rsidRDefault="00607258" w:rsidP="005C0613">
      <w:pPr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W zakres Zamówienia Podstawowego i Prawa Opcji wchodzi </w:t>
      </w:r>
      <w:r w:rsidR="008723A9" w:rsidRPr="003105ED">
        <w:rPr>
          <w:rFonts w:ascii="Verdana" w:hAnsi="Verdana" w:cs="Arial"/>
        </w:rPr>
        <w:t>w szczególności</w:t>
      </w:r>
      <w:r w:rsidR="0075721B" w:rsidRPr="003105ED">
        <w:rPr>
          <w:rFonts w:ascii="Verdana" w:hAnsi="Verdana" w:cs="Arial"/>
        </w:rPr>
        <w:t>:</w:t>
      </w:r>
      <w:bookmarkEnd w:id="5"/>
      <w:bookmarkEnd w:id="6"/>
      <w:bookmarkEnd w:id="7"/>
      <w:bookmarkEnd w:id="8"/>
      <w:bookmarkEnd w:id="9"/>
    </w:p>
    <w:p w14:paraId="2BA68848" w14:textId="71FACCEB" w:rsidR="00B278B6" w:rsidRPr="003105ED" w:rsidRDefault="00B278B6" w:rsidP="005C0613">
      <w:pPr>
        <w:numPr>
          <w:ilvl w:val="0"/>
          <w:numId w:val="19"/>
        </w:numPr>
        <w:spacing w:line="276" w:lineRule="auto"/>
        <w:ind w:right="74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wykonanie prac projektowych </w:t>
      </w:r>
      <w:r w:rsidR="00F10B28" w:rsidRPr="003105ED">
        <w:rPr>
          <w:rFonts w:ascii="Verdana" w:hAnsi="Verdana" w:cs="Arial"/>
        </w:rPr>
        <w:t xml:space="preserve">w zakresie wdrożenia </w:t>
      </w:r>
      <w:r w:rsidR="000B7943" w:rsidRPr="003105ED">
        <w:rPr>
          <w:rFonts w:ascii="Verdana" w:hAnsi="Verdana" w:cs="Arial"/>
        </w:rPr>
        <w:t>O</w:t>
      </w:r>
      <w:r w:rsidR="00F10B28" w:rsidRPr="003105ED">
        <w:rPr>
          <w:rFonts w:ascii="Verdana" w:hAnsi="Verdana" w:cs="Arial"/>
        </w:rPr>
        <w:t xml:space="preserve">bligatoryjnych </w:t>
      </w:r>
      <w:r w:rsidR="000B7943" w:rsidRPr="003105ED">
        <w:rPr>
          <w:rFonts w:ascii="Verdana" w:hAnsi="Verdana" w:cs="Arial"/>
        </w:rPr>
        <w:t>Z</w:t>
      </w:r>
      <w:r w:rsidR="00F10B28" w:rsidRPr="003105ED">
        <w:rPr>
          <w:rFonts w:ascii="Verdana" w:hAnsi="Verdana" w:cs="Arial"/>
        </w:rPr>
        <w:t xml:space="preserve">mian </w:t>
      </w:r>
      <w:r w:rsidR="000B7943" w:rsidRPr="003105ED">
        <w:rPr>
          <w:rFonts w:ascii="Verdana" w:hAnsi="Verdana" w:cs="Arial"/>
        </w:rPr>
        <w:t>P</w:t>
      </w:r>
      <w:r w:rsidR="00F10B28" w:rsidRPr="003105ED">
        <w:rPr>
          <w:rFonts w:ascii="Verdana" w:hAnsi="Verdana" w:cs="Arial"/>
        </w:rPr>
        <w:t>rojektowych opisanych w Załączniku nr 2</w:t>
      </w:r>
      <w:r w:rsidR="00205506" w:rsidRPr="003105ED">
        <w:rPr>
          <w:rFonts w:ascii="Verdana" w:hAnsi="Verdana" w:cs="Arial"/>
        </w:rPr>
        <w:t xml:space="preserve"> („</w:t>
      </w:r>
      <w:r w:rsidR="00205506" w:rsidRPr="003105ED">
        <w:rPr>
          <w:rFonts w:ascii="Verdana" w:hAnsi="Verdana" w:cs="Arial"/>
          <w:i/>
          <w:iCs/>
        </w:rPr>
        <w:t>Obligatoryjne Zmiany Projektowe</w:t>
      </w:r>
      <w:r w:rsidR="00205506" w:rsidRPr="003105ED">
        <w:rPr>
          <w:rFonts w:ascii="Verdana" w:hAnsi="Verdana" w:cs="Arial"/>
        </w:rPr>
        <w:t>”)</w:t>
      </w:r>
      <w:r w:rsidR="00C21DE8" w:rsidRPr="003105ED">
        <w:rPr>
          <w:rFonts w:ascii="Verdana" w:hAnsi="Verdana" w:cs="Arial"/>
        </w:rPr>
        <w:t xml:space="preserve">, </w:t>
      </w:r>
      <w:r w:rsidR="00A42DBE" w:rsidRPr="003105ED">
        <w:rPr>
          <w:rFonts w:ascii="Verdana" w:hAnsi="Verdana" w:cs="Arial"/>
        </w:rPr>
        <w:t>dostosowania Dokumentacji Projektowej do wymogów</w:t>
      </w:r>
      <w:r w:rsidR="00C21DE8" w:rsidRPr="003105ED">
        <w:rPr>
          <w:rFonts w:ascii="Verdana" w:hAnsi="Verdana" w:cs="Arial"/>
        </w:rPr>
        <w:t xml:space="preserve"> </w:t>
      </w:r>
      <w:r w:rsidR="00CB61F2" w:rsidRPr="003105ED">
        <w:rPr>
          <w:rFonts w:ascii="Verdana" w:hAnsi="Verdana" w:cs="Arial"/>
        </w:rPr>
        <w:t>wskazanych</w:t>
      </w:r>
      <w:r w:rsidR="00C21DE8" w:rsidRPr="003105ED">
        <w:rPr>
          <w:rFonts w:ascii="Verdana" w:hAnsi="Verdana" w:cs="Arial"/>
        </w:rPr>
        <w:t xml:space="preserve"> w Załączniku nr 7 (</w:t>
      </w:r>
      <w:r w:rsidR="00DD79A9" w:rsidRPr="003105ED">
        <w:rPr>
          <w:rFonts w:ascii="Verdana" w:hAnsi="Verdana" w:cs="Arial"/>
        </w:rPr>
        <w:t>„</w:t>
      </w:r>
      <w:r w:rsidR="00C21DE8" w:rsidRPr="003105ED">
        <w:rPr>
          <w:rFonts w:ascii="Verdana" w:hAnsi="Verdana" w:cs="Arial"/>
          <w:i/>
          <w:iCs/>
        </w:rPr>
        <w:t>Zakres Prac Kluczowych Podwykonawców</w:t>
      </w:r>
      <w:r w:rsidR="00DD79A9" w:rsidRPr="003105ED">
        <w:rPr>
          <w:rFonts w:ascii="Verdana" w:hAnsi="Verdana" w:cs="Arial"/>
          <w:i/>
          <w:iCs/>
        </w:rPr>
        <w:t>”)</w:t>
      </w:r>
      <w:r w:rsidR="001F4036" w:rsidRPr="003105ED">
        <w:rPr>
          <w:rFonts w:ascii="Verdana" w:hAnsi="Verdana" w:cs="Arial"/>
        </w:rPr>
        <w:t xml:space="preserve"> oraz dostosowania Dokumentacji Projektowej do wymogów wskazanych w „</w:t>
      </w:r>
      <w:r w:rsidR="001F4036" w:rsidRPr="003105ED">
        <w:rPr>
          <w:rFonts w:ascii="Verdana" w:hAnsi="Verdana" w:cs="Arial"/>
          <w:i/>
          <w:iCs/>
        </w:rPr>
        <w:t>Standardach MTP</w:t>
      </w:r>
      <w:r w:rsidR="001F4036" w:rsidRPr="003105ED">
        <w:rPr>
          <w:rFonts w:ascii="Verdana" w:hAnsi="Verdana" w:cs="Arial"/>
        </w:rPr>
        <w:t>”</w:t>
      </w:r>
      <w:r w:rsidR="00AD01A4" w:rsidRPr="003105ED">
        <w:rPr>
          <w:rFonts w:ascii="Verdana" w:hAnsi="Verdana" w:cs="Arial"/>
        </w:rPr>
        <w:t xml:space="preserve"> (stanowiących </w:t>
      </w:r>
      <w:r w:rsidR="003A3550" w:rsidRPr="003105ED">
        <w:rPr>
          <w:rFonts w:ascii="Verdana" w:hAnsi="Verdana" w:cs="Arial"/>
        </w:rPr>
        <w:t>Z</w:t>
      </w:r>
      <w:r w:rsidR="00AD01A4" w:rsidRPr="003105ED">
        <w:rPr>
          <w:rFonts w:ascii="Verdana" w:hAnsi="Verdana" w:cs="Arial"/>
        </w:rPr>
        <w:t xml:space="preserve">ałącznik </w:t>
      </w:r>
      <w:r w:rsidR="00205506" w:rsidRPr="003105ED">
        <w:rPr>
          <w:rFonts w:ascii="Verdana" w:hAnsi="Verdana" w:cs="Arial"/>
        </w:rPr>
        <w:t xml:space="preserve">nr </w:t>
      </w:r>
      <w:r w:rsidR="00AD01A4" w:rsidRPr="003105ED">
        <w:rPr>
          <w:rFonts w:ascii="Verdana" w:hAnsi="Verdana" w:cs="Arial"/>
        </w:rPr>
        <w:t>3)</w:t>
      </w:r>
      <w:r w:rsidRPr="003105ED">
        <w:rPr>
          <w:rFonts w:ascii="Verdana" w:hAnsi="Verdana" w:cs="Arial"/>
        </w:rPr>
        <w:t>;</w:t>
      </w:r>
      <w:r w:rsidR="000B7943" w:rsidRPr="003105ED">
        <w:rPr>
          <w:rFonts w:ascii="Verdana" w:hAnsi="Verdana" w:cs="Arial"/>
        </w:rPr>
        <w:t xml:space="preserve"> zastosowanie Obligatoryjnych Zmian Projektowych</w:t>
      </w:r>
      <w:r w:rsidR="00C21DE8" w:rsidRPr="003105ED">
        <w:rPr>
          <w:rFonts w:ascii="Verdana" w:hAnsi="Verdana" w:cs="Arial"/>
        </w:rPr>
        <w:t xml:space="preserve">, wprowadzenie zmian </w:t>
      </w:r>
      <w:r w:rsidR="00CB61F2" w:rsidRPr="003105ED">
        <w:rPr>
          <w:rFonts w:ascii="Verdana" w:hAnsi="Verdana" w:cs="Arial"/>
        </w:rPr>
        <w:t xml:space="preserve">w projektach wykonawczych </w:t>
      </w:r>
      <w:r w:rsidR="00C21DE8" w:rsidRPr="003105ED">
        <w:rPr>
          <w:rFonts w:ascii="Verdana" w:hAnsi="Verdana" w:cs="Arial"/>
        </w:rPr>
        <w:t xml:space="preserve">opisanych w </w:t>
      </w:r>
      <w:r w:rsidR="00DD79A9" w:rsidRPr="003105ED">
        <w:rPr>
          <w:rFonts w:ascii="Verdana" w:hAnsi="Verdana" w:cs="Arial"/>
          <w:i/>
          <w:iCs/>
        </w:rPr>
        <w:t xml:space="preserve">Zakresie Prac Kluczowych Podwykonawców </w:t>
      </w:r>
      <w:r w:rsidR="000B7943" w:rsidRPr="003105ED">
        <w:rPr>
          <w:rFonts w:ascii="Verdana" w:hAnsi="Verdana" w:cs="Arial"/>
        </w:rPr>
        <w:t xml:space="preserve">i dostosowanie Dokumentacji Projektowej do </w:t>
      </w:r>
      <w:r w:rsidR="000B7943" w:rsidRPr="003105ED">
        <w:rPr>
          <w:rFonts w:ascii="Verdana" w:hAnsi="Verdana" w:cs="Arial"/>
          <w:i/>
          <w:iCs/>
        </w:rPr>
        <w:t>Sta</w:t>
      </w:r>
      <w:r w:rsidR="00E95874" w:rsidRPr="003105ED">
        <w:rPr>
          <w:rFonts w:ascii="Verdana" w:hAnsi="Verdana" w:cs="Arial"/>
          <w:i/>
          <w:iCs/>
        </w:rPr>
        <w:t>n</w:t>
      </w:r>
      <w:r w:rsidR="000B7943" w:rsidRPr="003105ED">
        <w:rPr>
          <w:rFonts w:ascii="Verdana" w:hAnsi="Verdana" w:cs="Arial"/>
          <w:i/>
          <w:iCs/>
        </w:rPr>
        <w:t>dardów MTP</w:t>
      </w:r>
      <w:r w:rsidR="000B7943" w:rsidRPr="003105ED">
        <w:rPr>
          <w:rFonts w:ascii="Verdana" w:hAnsi="Verdana" w:cs="Arial"/>
        </w:rPr>
        <w:t xml:space="preserve"> jest </w:t>
      </w:r>
      <w:r w:rsidR="000B7943" w:rsidRPr="003105ED">
        <w:rPr>
          <w:rFonts w:ascii="Verdana" w:hAnsi="Verdana" w:cs="Arial"/>
          <w:b/>
          <w:bCs/>
        </w:rPr>
        <w:t>obowiązkowe</w:t>
      </w:r>
      <w:r w:rsidR="00790648" w:rsidRPr="003105ED">
        <w:rPr>
          <w:rFonts w:ascii="Verdana" w:hAnsi="Verdana" w:cs="Arial"/>
        </w:rPr>
        <w:t>;</w:t>
      </w:r>
    </w:p>
    <w:p w14:paraId="44332CA5" w14:textId="5A1D6104" w:rsidR="00EC5073" w:rsidRPr="003105ED" w:rsidRDefault="005728AF" w:rsidP="00AA293F">
      <w:pPr>
        <w:numPr>
          <w:ilvl w:val="0"/>
          <w:numId w:val="19"/>
        </w:numPr>
        <w:spacing w:line="276" w:lineRule="auto"/>
        <w:ind w:right="74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w</w:t>
      </w:r>
      <w:r w:rsidR="006877CC" w:rsidRPr="003105ED">
        <w:rPr>
          <w:rFonts w:ascii="Verdana" w:hAnsi="Verdana" w:cs="Arial"/>
        </w:rPr>
        <w:t>ykonani</w:t>
      </w:r>
      <w:r w:rsidR="0010201E" w:rsidRPr="003105ED">
        <w:rPr>
          <w:rFonts w:ascii="Verdana" w:hAnsi="Verdana" w:cs="Arial"/>
        </w:rPr>
        <w:t>e</w:t>
      </w:r>
      <w:r w:rsidR="006877CC" w:rsidRPr="003105ED">
        <w:rPr>
          <w:rFonts w:ascii="Verdana" w:hAnsi="Verdana" w:cs="Arial"/>
        </w:rPr>
        <w:t xml:space="preserve"> </w:t>
      </w:r>
      <w:r w:rsidR="009008DF" w:rsidRPr="003105ED">
        <w:rPr>
          <w:rFonts w:ascii="Verdana" w:hAnsi="Verdana" w:cs="Arial"/>
        </w:rPr>
        <w:t xml:space="preserve">– za zgodą Zamawiającego - </w:t>
      </w:r>
      <w:r w:rsidR="006877CC" w:rsidRPr="003105ED">
        <w:rPr>
          <w:rFonts w:ascii="Verdana" w:hAnsi="Verdana" w:cs="Arial"/>
        </w:rPr>
        <w:t>ewentualnych</w:t>
      </w:r>
      <w:r w:rsidR="00902C75"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</w:rPr>
        <w:t xml:space="preserve">innych </w:t>
      </w:r>
      <w:r w:rsidR="006877CC" w:rsidRPr="003105ED">
        <w:rPr>
          <w:rFonts w:ascii="Verdana" w:hAnsi="Verdana" w:cs="Arial"/>
        </w:rPr>
        <w:t>prac projektowych</w:t>
      </w:r>
      <w:r w:rsidRPr="003105ED">
        <w:rPr>
          <w:rFonts w:ascii="Verdana" w:hAnsi="Verdana" w:cs="Arial"/>
        </w:rPr>
        <w:t xml:space="preserve"> zmierzających do optymalizacji ceny ofertowej</w:t>
      </w:r>
      <w:r w:rsidR="009C3185" w:rsidRPr="003105ED">
        <w:rPr>
          <w:rFonts w:ascii="Verdana" w:hAnsi="Verdana" w:cs="Arial"/>
        </w:rPr>
        <w:t>;</w:t>
      </w:r>
    </w:p>
    <w:p w14:paraId="48734563" w14:textId="1559992C" w:rsidR="00181B6F" w:rsidRPr="003105ED" w:rsidRDefault="00181B6F" w:rsidP="00AA293F">
      <w:pPr>
        <w:numPr>
          <w:ilvl w:val="0"/>
          <w:numId w:val="19"/>
        </w:numPr>
        <w:spacing w:line="276" w:lineRule="auto"/>
        <w:ind w:right="74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pozyskanie wszelkich niezbędnych do rozpoczęcia</w:t>
      </w:r>
      <w:r w:rsidR="005E5994" w:rsidRPr="003105ED">
        <w:rPr>
          <w:rFonts w:ascii="Verdana" w:hAnsi="Verdana" w:cs="Arial"/>
        </w:rPr>
        <w:t>,</w:t>
      </w:r>
      <w:r w:rsidRPr="003105ED">
        <w:rPr>
          <w:rFonts w:ascii="Verdana" w:hAnsi="Verdana" w:cs="Arial"/>
        </w:rPr>
        <w:t xml:space="preserve"> wykonania</w:t>
      </w:r>
      <w:r w:rsidR="005E5994" w:rsidRPr="003105ED">
        <w:rPr>
          <w:rFonts w:ascii="Verdana" w:hAnsi="Verdana" w:cs="Arial"/>
        </w:rPr>
        <w:t xml:space="preserve"> i użytkowania</w:t>
      </w:r>
      <w:r w:rsidRPr="003105ED">
        <w:rPr>
          <w:rFonts w:ascii="Verdana" w:hAnsi="Verdana" w:cs="Arial"/>
        </w:rPr>
        <w:t xml:space="preserve"> </w:t>
      </w:r>
      <w:r w:rsidR="005E5994" w:rsidRPr="003105ED">
        <w:rPr>
          <w:rFonts w:ascii="Verdana" w:hAnsi="Verdana" w:cs="Arial"/>
        </w:rPr>
        <w:t>Inwestycji</w:t>
      </w:r>
      <w:r w:rsidRPr="003105ED">
        <w:rPr>
          <w:rFonts w:ascii="Verdana" w:hAnsi="Verdana" w:cs="Arial"/>
        </w:rPr>
        <w:t xml:space="preserve"> decyzji administracyjnych</w:t>
      </w:r>
      <w:r w:rsidR="005E5994" w:rsidRPr="003105ED">
        <w:rPr>
          <w:rFonts w:ascii="Verdana" w:hAnsi="Verdana" w:cs="Arial"/>
        </w:rPr>
        <w:t xml:space="preserve">, uzgodnień </w:t>
      </w:r>
      <w:r w:rsidR="003A1DED" w:rsidRPr="003105ED">
        <w:rPr>
          <w:rFonts w:ascii="Verdana" w:hAnsi="Verdana" w:cs="Arial"/>
        </w:rPr>
        <w:t>oraz</w:t>
      </w:r>
      <w:r w:rsidR="005E5994" w:rsidRPr="003105ED">
        <w:rPr>
          <w:rFonts w:ascii="Verdana" w:hAnsi="Verdana" w:cs="Arial"/>
        </w:rPr>
        <w:t xml:space="preserve"> opinii</w:t>
      </w:r>
      <w:r w:rsidRPr="003105ED">
        <w:rPr>
          <w:rFonts w:ascii="Verdana" w:hAnsi="Verdana" w:cs="Arial"/>
        </w:rPr>
        <w:t xml:space="preserve"> (w tym – w razie potrzeby – decyzji o zamiennym pozwoleniu na budowę</w:t>
      </w:r>
      <w:r w:rsidR="009464A5" w:rsidRPr="003105ED">
        <w:rPr>
          <w:rFonts w:ascii="Verdana" w:hAnsi="Verdana" w:cs="Arial"/>
        </w:rPr>
        <w:t>);</w:t>
      </w:r>
    </w:p>
    <w:p w14:paraId="7CB94A22" w14:textId="64661620" w:rsidR="00F94204" w:rsidRPr="003105ED" w:rsidRDefault="008723A9" w:rsidP="005C0613">
      <w:pPr>
        <w:numPr>
          <w:ilvl w:val="0"/>
          <w:numId w:val="19"/>
        </w:numPr>
        <w:spacing w:line="276" w:lineRule="auto"/>
        <w:ind w:right="74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lastRenderedPageBreak/>
        <w:t>w</w:t>
      </w:r>
      <w:r w:rsidR="00F94204" w:rsidRPr="003105ED">
        <w:rPr>
          <w:rFonts w:ascii="Verdana" w:hAnsi="Verdana" w:cs="Arial"/>
        </w:rPr>
        <w:t>ykona</w:t>
      </w:r>
      <w:r w:rsidR="00762186" w:rsidRPr="003105ED">
        <w:rPr>
          <w:rFonts w:ascii="Verdana" w:hAnsi="Verdana" w:cs="Arial"/>
        </w:rPr>
        <w:t>nie projektu organizacji robót</w:t>
      </w:r>
      <w:r w:rsidR="009D021F" w:rsidRPr="003105ED">
        <w:rPr>
          <w:rFonts w:ascii="Verdana" w:hAnsi="Verdana" w:cs="Arial"/>
        </w:rPr>
        <w:t>,</w:t>
      </w:r>
      <w:r w:rsidR="00F94204" w:rsidRPr="003105ED">
        <w:rPr>
          <w:rFonts w:ascii="Verdana" w:hAnsi="Verdana" w:cs="Arial"/>
        </w:rPr>
        <w:t xml:space="preserve"> p</w:t>
      </w:r>
      <w:r w:rsidR="00E62B24" w:rsidRPr="003105ED">
        <w:rPr>
          <w:rFonts w:ascii="Verdana" w:hAnsi="Verdana" w:cs="Arial"/>
        </w:rPr>
        <w:t>lan</w:t>
      </w:r>
      <w:r w:rsidR="00F94204" w:rsidRPr="003105ED">
        <w:rPr>
          <w:rFonts w:ascii="Verdana" w:hAnsi="Verdana" w:cs="Arial"/>
        </w:rPr>
        <w:t>u BIOZ</w:t>
      </w:r>
      <w:r w:rsidR="009D021F" w:rsidRPr="003105ED">
        <w:rPr>
          <w:rFonts w:ascii="Verdana" w:hAnsi="Verdana" w:cs="Arial"/>
        </w:rPr>
        <w:t xml:space="preserve"> i innej dokumentacji realizacyjnej</w:t>
      </w:r>
      <w:r w:rsidR="00753ADD" w:rsidRPr="003105ED">
        <w:rPr>
          <w:rFonts w:ascii="Verdana" w:hAnsi="Verdana" w:cs="Arial"/>
        </w:rPr>
        <w:t>;</w:t>
      </w:r>
    </w:p>
    <w:p w14:paraId="6B5DE712" w14:textId="15EA7CAE" w:rsidR="00F94204" w:rsidRPr="003105ED" w:rsidRDefault="008723A9" w:rsidP="005C0613">
      <w:pPr>
        <w:numPr>
          <w:ilvl w:val="0"/>
          <w:numId w:val="19"/>
        </w:numPr>
        <w:spacing w:line="276" w:lineRule="auto"/>
        <w:ind w:right="74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p</w:t>
      </w:r>
      <w:r w:rsidR="00F94204" w:rsidRPr="003105ED">
        <w:rPr>
          <w:rFonts w:ascii="Verdana" w:hAnsi="Verdana" w:cs="Arial"/>
        </w:rPr>
        <w:t>rzygotowanie zaplecza niezbędnego dla wykonania oferowanych robót</w:t>
      </w:r>
      <w:r w:rsidR="005E5994" w:rsidRPr="003105ED">
        <w:rPr>
          <w:rFonts w:ascii="Verdana" w:hAnsi="Verdana" w:cs="Arial"/>
        </w:rPr>
        <w:t xml:space="preserve"> i prac</w:t>
      </w:r>
      <w:r w:rsidR="00F94204" w:rsidRPr="003105ED">
        <w:rPr>
          <w:rFonts w:ascii="Verdana" w:hAnsi="Verdana" w:cs="Arial"/>
        </w:rPr>
        <w:t xml:space="preserve"> w zakresie koniecznym dla Wykonawcy oraz wymaganym przez Zamawiającego</w:t>
      </w:r>
      <w:r w:rsidR="009464A5" w:rsidRPr="003105ED">
        <w:rPr>
          <w:rFonts w:ascii="Verdana" w:hAnsi="Verdana" w:cs="Arial"/>
        </w:rPr>
        <w:t>;</w:t>
      </w:r>
    </w:p>
    <w:p w14:paraId="0C768CF6" w14:textId="072BD7D8" w:rsidR="00F94204" w:rsidRPr="003105ED" w:rsidRDefault="008723A9" w:rsidP="005C0613">
      <w:pPr>
        <w:numPr>
          <w:ilvl w:val="0"/>
          <w:numId w:val="19"/>
        </w:numPr>
        <w:spacing w:line="276" w:lineRule="auto"/>
        <w:ind w:right="74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r</w:t>
      </w:r>
      <w:r w:rsidR="00F94204" w:rsidRPr="003105ED">
        <w:rPr>
          <w:rFonts w:ascii="Verdana" w:hAnsi="Verdana" w:cs="Arial"/>
        </w:rPr>
        <w:t>ealizacj</w:t>
      </w:r>
      <w:r w:rsidR="0010201E" w:rsidRPr="003105ED">
        <w:rPr>
          <w:rFonts w:ascii="Verdana" w:hAnsi="Verdana" w:cs="Arial"/>
        </w:rPr>
        <w:t>a</w:t>
      </w:r>
      <w:r w:rsidR="00F94204" w:rsidRPr="003105ED">
        <w:rPr>
          <w:rFonts w:ascii="Verdana" w:hAnsi="Verdana" w:cs="Arial"/>
        </w:rPr>
        <w:t xml:space="preserve"> robót budowlanych wg </w:t>
      </w:r>
      <w:r w:rsidR="00380CEB" w:rsidRPr="003105ED">
        <w:rPr>
          <w:rFonts w:ascii="Verdana" w:hAnsi="Verdana" w:cs="Arial"/>
        </w:rPr>
        <w:t xml:space="preserve">przekazanej </w:t>
      </w:r>
      <w:r w:rsidR="00CB5288" w:rsidRPr="003105ED">
        <w:rPr>
          <w:rFonts w:ascii="Verdana" w:hAnsi="Verdana" w:cs="Arial"/>
        </w:rPr>
        <w:t>przez</w:t>
      </w:r>
      <w:r w:rsidR="000C61FF" w:rsidRPr="003105ED">
        <w:rPr>
          <w:rFonts w:ascii="Verdana" w:hAnsi="Verdana" w:cs="Arial"/>
        </w:rPr>
        <w:t xml:space="preserve"> Zamawiającego</w:t>
      </w:r>
      <w:r w:rsidR="00CB5288" w:rsidRPr="003105ED">
        <w:rPr>
          <w:rFonts w:ascii="Verdana" w:hAnsi="Verdana" w:cs="Arial"/>
        </w:rPr>
        <w:t xml:space="preserve"> </w:t>
      </w:r>
      <w:r w:rsidR="005728AF" w:rsidRPr="003105ED">
        <w:rPr>
          <w:rFonts w:ascii="Verdana" w:hAnsi="Verdana" w:cs="Arial"/>
        </w:rPr>
        <w:t>D</w:t>
      </w:r>
      <w:r w:rsidR="00F94204" w:rsidRPr="003105ED">
        <w:rPr>
          <w:rFonts w:ascii="Verdana" w:hAnsi="Verdana" w:cs="Arial"/>
        </w:rPr>
        <w:t>okumentacji</w:t>
      </w:r>
      <w:r w:rsidR="005728AF" w:rsidRPr="003105ED">
        <w:rPr>
          <w:rFonts w:ascii="Verdana" w:hAnsi="Verdana" w:cs="Arial"/>
        </w:rPr>
        <w:t xml:space="preserve"> Projektowej</w:t>
      </w:r>
      <w:r w:rsidR="00774E08" w:rsidRPr="003105ED">
        <w:rPr>
          <w:rFonts w:ascii="Verdana" w:hAnsi="Verdana" w:cs="Arial"/>
        </w:rPr>
        <w:t xml:space="preserve"> z uwzględnieniem</w:t>
      </w:r>
      <w:r w:rsidR="00AD01A4" w:rsidRPr="003105ED">
        <w:rPr>
          <w:rFonts w:ascii="Verdana" w:hAnsi="Verdana" w:cs="Arial"/>
        </w:rPr>
        <w:t xml:space="preserve"> zmieniających ją</w:t>
      </w:r>
      <w:r w:rsidR="00774E08" w:rsidRPr="003105ED">
        <w:rPr>
          <w:rFonts w:ascii="Verdana" w:hAnsi="Verdana" w:cs="Arial"/>
        </w:rPr>
        <w:t xml:space="preserve"> </w:t>
      </w:r>
      <w:r w:rsidR="00790648" w:rsidRPr="003105ED">
        <w:rPr>
          <w:rFonts w:ascii="Verdana" w:hAnsi="Verdana" w:cs="Arial"/>
        </w:rPr>
        <w:t>„</w:t>
      </w:r>
      <w:r w:rsidR="000B7943" w:rsidRPr="003105ED">
        <w:rPr>
          <w:rFonts w:ascii="Verdana" w:hAnsi="Verdana" w:cs="Arial"/>
          <w:i/>
          <w:iCs/>
        </w:rPr>
        <w:t>O</w:t>
      </w:r>
      <w:r w:rsidR="00774E08" w:rsidRPr="003105ED">
        <w:rPr>
          <w:rFonts w:ascii="Verdana" w:hAnsi="Verdana" w:cs="Arial"/>
          <w:i/>
          <w:iCs/>
        </w:rPr>
        <w:t xml:space="preserve">bligatoryjnych </w:t>
      </w:r>
      <w:r w:rsidR="000B7943" w:rsidRPr="003105ED">
        <w:rPr>
          <w:rFonts w:ascii="Verdana" w:hAnsi="Verdana" w:cs="Arial"/>
          <w:i/>
          <w:iCs/>
        </w:rPr>
        <w:t>Z</w:t>
      </w:r>
      <w:r w:rsidR="00774E08" w:rsidRPr="003105ED">
        <w:rPr>
          <w:rFonts w:ascii="Verdana" w:hAnsi="Verdana" w:cs="Arial"/>
          <w:i/>
          <w:iCs/>
        </w:rPr>
        <w:t xml:space="preserve">mian </w:t>
      </w:r>
      <w:r w:rsidR="000B7943" w:rsidRPr="003105ED">
        <w:rPr>
          <w:rFonts w:ascii="Verdana" w:hAnsi="Verdana" w:cs="Arial"/>
          <w:i/>
          <w:iCs/>
        </w:rPr>
        <w:t>P</w:t>
      </w:r>
      <w:r w:rsidR="00774E08" w:rsidRPr="003105ED">
        <w:rPr>
          <w:rFonts w:ascii="Verdana" w:hAnsi="Verdana" w:cs="Arial"/>
          <w:i/>
          <w:iCs/>
        </w:rPr>
        <w:t>rojektowych</w:t>
      </w:r>
      <w:r w:rsidR="00790648" w:rsidRPr="003105ED">
        <w:rPr>
          <w:rFonts w:ascii="Verdana" w:hAnsi="Verdana" w:cs="Arial"/>
          <w:i/>
          <w:iCs/>
        </w:rPr>
        <w:t>”</w:t>
      </w:r>
      <w:r w:rsidR="00C21DE8" w:rsidRPr="003105ED">
        <w:rPr>
          <w:rFonts w:ascii="Verdana" w:hAnsi="Verdana" w:cs="Arial"/>
        </w:rPr>
        <w:t xml:space="preserve">, </w:t>
      </w:r>
      <w:r w:rsidR="001A109A" w:rsidRPr="003105ED">
        <w:rPr>
          <w:rFonts w:ascii="Verdana" w:hAnsi="Verdana" w:cs="Arial"/>
        </w:rPr>
        <w:t>„</w:t>
      </w:r>
      <w:r w:rsidR="00774E08" w:rsidRPr="003105ED">
        <w:rPr>
          <w:rFonts w:ascii="Verdana" w:hAnsi="Verdana" w:cs="Arial"/>
          <w:i/>
          <w:iCs/>
        </w:rPr>
        <w:t>Standard</w:t>
      </w:r>
      <w:r w:rsidR="00AD01A4" w:rsidRPr="003105ED">
        <w:rPr>
          <w:rFonts w:ascii="Verdana" w:hAnsi="Verdana" w:cs="Arial"/>
          <w:i/>
          <w:iCs/>
        </w:rPr>
        <w:t>ów</w:t>
      </w:r>
      <w:r w:rsidR="00774E08" w:rsidRPr="003105ED">
        <w:rPr>
          <w:rFonts w:ascii="Verdana" w:hAnsi="Verdana" w:cs="Arial"/>
          <w:i/>
          <w:iCs/>
        </w:rPr>
        <w:t xml:space="preserve"> MTP</w:t>
      </w:r>
      <w:r w:rsidR="001A109A" w:rsidRPr="003105ED">
        <w:rPr>
          <w:rFonts w:ascii="Verdana" w:hAnsi="Verdana" w:cs="Arial"/>
        </w:rPr>
        <w:t>”</w:t>
      </w:r>
      <w:r w:rsidR="00C21DE8" w:rsidRPr="003105ED">
        <w:rPr>
          <w:rFonts w:ascii="Verdana" w:hAnsi="Verdana" w:cs="Arial"/>
        </w:rPr>
        <w:t xml:space="preserve"> i wymagań opisanych w </w:t>
      </w:r>
      <w:r w:rsidR="00790648" w:rsidRPr="003105ED">
        <w:rPr>
          <w:rFonts w:ascii="Verdana" w:hAnsi="Verdana" w:cs="Arial"/>
        </w:rPr>
        <w:t>„</w:t>
      </w:r>
      <w:r w:rsidR="00C21DE8" w:rsidRPr="003105ED">
        <w:rPr>
          <w:rFonts w:ascii="Verdana" w:hAnsi="Verdana" w:cs="Arial"/>
          <w:i/>
          <w:iCs/>
        </w:rPr>
        <w:t>Zakresie Prac Kluczowych Podwykonawców</w:t>
      </w:r>
      <w:r w:rsidR="00790648" w:rsidRPr="003105ED">
        <w:rPr>
          <w:rFonts w:ascii="Verdana" w:hAnsi="Verdana" w:cs="Arial"/>
          <w:i/>
          <w:iCs/>
        </w:rPr>
        <w:t>”</w:t>
      </w:r>
      <w:r w:rsidR="00C70DBA" w:rsidRPr="003105ED">
        <w:rPr>
          <w:rFonts w:ascii="Verdana" w:hAnsi="Verdana" w:cs="Arial"/>
        </w:rPr>
        <w:t>;</w:t>
      </w:r>
    </w:p>
    <w:p w14:paraId="3B0A70BD" w14:textId="5A120436" w:rsidR="00F94204" w:rsidRPr="003105ED" w:rsidRDefault="008723A9" w:rsidP="005C0613">
      <w:pPr>
        <w:numPr>
          <w:ilvl w:val="0"/>
          <w:numId w:val="19"/>
        </w:numPr>
        <w:spacing w:line="276" w:lineRule="auto"/>
        <w:ind w:right="74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w</w:t>
      </w:r>
      <w:r w:rsidR="00F94204" w:rsidRPr="003105ED">
        <w:rPr>
          <w:rFonts w:ascii="Verdana" w:hAnsi="Verdana" w:cs="Arial"/>
        </w:rPr>
        <w:t>ykonanie dokumentacji powykonawczej</w:t>
      </w:r>
      <w:r w:rsidR="00660947" w:rsidRPr="003105ED">
        <w:rPr>
          <w:rFonts w:ascii="Verdana" w:hAnsi="Verdana" w:cs="Arial"/>
        </w:rPr>
        <w:t xml:space="preserve"> wg wymogów MTP</w:t>
      </w:r>
      <w:r w:rsidR="0010201E" w:rsidRPr="003105ED">
        <w:rPr>
          <w:rFonts w:ascii="Verdana" w:hAnsi="Verdana" w:cs="Arial"/>
        </w:rPr>
        <w:t xml:space="preserve"> zawartych w </w:t>
      </w:r>
      <w:r w:rsidR="00644675" w:rsidRPr="003105ED">
        <w:rPr>
          <w:rFonts w:ascii="Verdana" w:hAnsi="Verdana" w:cs="Arial"/>
        </w:rPr>
        <w:t>„</w:t>
      </w:r>
      <w:r w:rsidR="0010201E" w:rsidRPr="003105ED">
        <w:rPr>
          <w:rFonts w:ascii="Verdana" w:hAnsi="Verdana" w:cs="Arial"/>
          <w:i/>
          <w:iCs/>
        </w:rPr>
        <w:t>Standardach MTP</w:t>
      </w:r>
      <w:r w:rsidR="00644675" w:rsidRPr="003105ED">
        <w:rPr>
          <w:rFonts w:ascii="Verdana" w:hAnsi="Verdana" w:cs="Arial"/>
        </w:rPr>
        <w:t>”</w:t>
      </w:r>
      <w:r w:rsidR="00C70DBA" w:rsidRPr="003105ED">
        <w:rPr>
          <w:rFonts w:ascii="Verdana" w:hAnsi="Verdana" w:cs="Arial"/>
        </w:rPr>
        <w:t xml:space="preserve">, zgodnie z </w:t>
      </w:r>
      <w:r w:rsidR="005E3DD9" w:rsidRPr="003105ED">
        <w:rPr>
          <w:rFonts w:ascii="Verdana" w:hAnsi="Verdana" w:cs="Arial"/>
        </w:rPr>
        <w:t>Z</w:t>
      </w:r>
      <w:r w:rsidR="00C70DBA" w:rsidRPr="003105ED">
        <w:rPr>
          <w:rFonts w:ascii="Verdana" w:hAnsi="Verdana" w:cs="Arial"/>
        </w:rPr>
        <w:t xml:space="preserve">ałącznikiem nr </w:t>
      </w:r>
      <w:r w:rsidR="0010201E" w:rsidRPr="003105ED">
        <w:rPr>
          <w:rFonts w:ascii="Verdana" w:hAnsi="Verdana" w:cs="Arial"/>
        </w:rPr>
        <w:t>3</w:t>
      </w:r>
      <w:r w:rsidR="00C70DBA" w:rsidRPr="003105ED">
        <w:rPr>
          <w:rFonts w:ascii="Verdana" w:hAnsi="Verdana" w:cs="Arial"/>
        </w:rPr>
        <w:t xml:space="preserve"> do Umowy</w:t>
      </w:r>
      <w:r w:rsidR="009464A5" w:rsidRPr="003105ED">
        <w:rPr>
          <w:rFonts w:ascii="Verdana" w:hAnsi="Verdana" w:cs="Arial"/>
        </w:rPr>
        <w:t>;</w:t>
      </w:r>
    </w:p>
    <w:p w14:paraId="438E435F" w14:textId="73E77E1B" w:rsidR="00D35B56" w:rsidRPr="003105ED" w:rsidRDefault="008723A9" w:rsidP="005C0613">
      <w:pPr>
        <w:numPr>
          <w:ilvl w:val="0"/>
          <w:numId w:val="19"/>
        </w:numPr>
        <w:spacing w:line="276" w:lineRule="auto"/>
        <w:ind w:right="74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u</w:t>
      </w:r>
      <w:r w:rsidR="00CB5288" w:rsidRPr="003105ED">
        <w:rPr>
          <w:rFonts w:ascii="Verdana" w:hAnsi="Verdana" w:cs="Arial"/>
        </w:rPr>
        <w:t xml:space="preserve">zyskanie na rzecz Zamawiającego prawomocnej decyzji </w:t>
      </w:r>
      <w:r w:rsidR="00644675" w:rsidRPr="003105ED">
        <w:rPr>
          <w:rFonts w:ascii="Verdana" w:hAnsi="Verdana" w:cs="Arial"/>
        </w:rPr>
        <w:t xml:space="preserve">o </w:t>
      </w:r>
      <w:r w:rsidR="00CB5288" w:rsidRPr="003105ED">
        <w:rPr>
          <w:rFonts w:ascii="Verdana" w:hAnsi="Verdana" w:cs="Arial"/>
        </w:rPr>
        <w:t>pozwoleni</w:t>
      </w:r>
      <w:r w:rsidR="00644675" w:rsidRPr="003105ED">
        <w:rPr>
          <w:rFonts w:ascii="Verdana" w:hAnsi="Verdana" w:cs="Arial"/>
        </w:rPr>
        <w:t>e</w:t>
      </w:r>
      <w:r w:rsidR="00CB5288" w:rsidRPr="003105ED">
        <w:rPr>
          <w:rFonts w:ascii="Verdana" w:hAnsi="Verdana" w:cs="Arial"/>
        </w:rPr>
        <w:t xml:space="preserve"> na</w:t>
      </w:r>
      <w:r w:rsidR="009D021F" w:rsidRPr="003105ED">
        <w:rPr>
          <w:rFonts w:ascii="Verdana" w:hAnsi="Verdana" w:cs="Arial"/>
        </w:rPr>
        <w:t xml:space="preserve"> </w:t>
      </w:r>
      <w:r w:rsidR="00CB5288" w:rsidRPr="003105ED">
        <w:rPr>
          <w:rFonts w:ascii="Verdana" w:hAnsi="Verdana" w:cs="Arial"/>
        </w:rPr>
        <w:t>użytkowanie</w:t>
      </w:r>
      <w:r w:rsidR="00C9087F" w:rsidRPr="003105ED">
        <w:rPr>
          <w:rFonts w:ascii="Verdana" w:hAnsi="Verdana" w:cs="Arial"/>
        </w:rPr>
        <w:t xml:space="preserve"> </w:t>
      </w:r>
      <w:r w:rsidR="00181B6F" w:rsidRPr="003105ED">
        <w:rPr>
          <w:rFonts w:ascii="Verdana" w:hAnsi="Verdana" w:cs="Arial"/>
        </w:rPr>
        <w:t>Inwestycji</w:t>
      </w:r>
      <w:r w:rsidR="00CB5288" w:rsidRPr="003105ED">
        <w:rPr>
          <w:rFonts w:ascii="Verdana" w:hAnsi="Verdana" w:cs="Arial"/>
        </w:rPr>
        <w:t>.</w:t>
      </w:r>
      <w:bookmarkStart w:id="12" w:name="_Toc225838919"/>
    </w:p>
    <w:p w14:paraId="3822B57A" w14:textId="6AFFA0E8" w:rsidR="001C3E0B" w:rsidRPr="003105ED" w:rsidRDefault="008D5D40" w:rsidP="00AA293F">
      <w:pPr>
        <w:pStyle w:val="Akapitzlist"/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right="74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Realizacja </w:t>
      </w:r>
      <w:r w:rsidR="00D72C58" w:rsidRPr="003105ED">
        <w:rPr>
          <w:rFonts w:ascii="Verdana" w:hAnsi="Verdana" w:cs="Arial"/>
        </w:rPr>
        <w:t xml:space="preserve">Inwestycji </w:t>
      </w:r>
      <w:r w:rsidRPr="003105ED">
        <w:rPr>
          <w:rFonts w:ascii="Verdana" w:hAnsi="Verdana" w:cs="Arial"/>
        </w:rPr>
        <w:t>zakłada wykonani</w:t>
      </w:r>
      <w:r w:rsidR="004260F2" w:rsidRPr="003105ED">
        <w:rPr>
          <w:rFonts w:ascii="Verdana" w:hAnsi="Verdana" w:cs="Arial"/>
        </w:rPr>
        <w:t>e</w:t>
      </w:r>
      <w:r w:rsidRPr="003105ED">
        <w:rPr>
          <w:rFonts w:ascii="Verdana" w:hAnsi="Verdana" w:cs="Arial"/>
        </w:rPr>
        <w:t xml:space="preserve"> robót w stanie kompleksowym, obejmujący</w:t>
      </w:r>
      <w:r w:rsidR="000556BD" w:rsidRPr="003105ED">
        <w:rPr>
          <w:rFonts w:ascii="Verdana" w:hAnsi="Verdana" w:cs="Arial"/>
        </w:rPr>
        <w:t>m</w:t>
      </w:r>
      <w:r w:rsidRPr="003105ED">
        <w:rPr>
          <w:rFonts w:ascii="Verdana" w:hAnsi="Verdana" w:cs="Arial"/>
        </w:rPr>
        <w:t xml:space="preserve"> całkowity zakres robót określony w Załącznik</w:t>
      </w:r>
      <w:r w:rsidR="001C3E0B" w:rsidRPr="003105ED">
        <w:rPr>
          <w:rFonts w:ascii="Verdana" w:hAnsi="Verdana" w:cs="Arial"/>
        </w:rPr>
        <w:t>ach</w:t>
      </w:r>
      <w:r w:rsidRPr="003105ED">
        <w:rPr>
          <w:rFonts w:ascii="Verdana" w:hAnsi="Verdana" w:cs="Arial"/>
        </w:rPr>
        <w:t xml:space="preserve"> nr </w:t>
      </w:r>
      <w:r w:rsidR="001C3E0B" w:rsidRPr="003105ED">
        <w:rPr>
          <w:rFonts w:ascii="Verdana" w:hAnsi="Verdana" w:cs="Arial"/>
        </w:rPr>
        <w:t>1-</w:t>
      </w:r>
      <w:r w:rsidRPr="003105ED">
        <w:rPr>
          <w:rFonts w:ascii="Verdana" w:hAnsi="Verdana" w:cs="Arial"/>
        </w:rPr>
        <w:t>4 do SWZ</w:t>
      </w:r>
      <w:r w:rsidR="003A69F0" w:rsidRPr="003105ED">
        <w:rPr>
          <w:rFonts w:ascii="Verdana" w:hAnsi="Verdana" w:cs="Arial"/>
        </w:rPr>
        <w:t>, z zastrzeżeniem pkt. 2.</w:t>
      </w:r>
      <w:r w:rsidR="00952D05" w:rsidRPr="003105ED">
        <w:rPr>
          <w:rFonts w:ascii="Verdana" w:hAnsi="Verdana" w:cs="Arial"/>
        </w:rPr>
        <w:t>3</w:t>
      </w:r>
      <w:r w:rsidR="003C5C12" w:rsidRPr="003105ED">
        <w:rPr>
          <w:rFonts w:ascii="Verdana" w:hAnsi="Verdana" w:cs="Arial"/>
        </w:rPr>
        <w:t>.</w:t>
      </w:r>
      <w:r w:rsidR="003E45DD" w:rsidRPr="003105ED">
        <w:rPr>
          <w:rFonts w:ascii="Verdana" w:hAnsi="Verdana" w:cs="Arial"/>
        </w:rPr>
        <w:t xml:space="preserve"> </w:t>
      </w:r>
    </w:p>
    <w:p w14:paraId="00278B62" w14:textId="2BD337AC" w:rsidR="00FE6033" w:rsidRPr="003105ED" w:rsidRDefault="003E45DD" w:rsidP="005C0613">
      <w:pPr>
        <w:pStyle w:val="Akapitzlist"/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right="74" w:hanging="567"/>
        <w:jc w:val="both"/>
        <w:rPr>
          <w:rFonts w:ascii="Verdana" w:hAnsi="Verdana" w:cs="Arial"/>
        </w:rPr>
      </w:pPr>
      <w:bookmarkStart w:id="13" w:name="_Ref109040698"/>
      <w:r w:rsidRPr="003105ED">
        <w:rPr>
          <w:rFonts w:ascii="Verdana" w:hAnsi="Verdana" w:cs="Arial"/>
        </w:rPr>
        <w:t xml:space="preserve">Zamawiający </w:t>
      </w:r>
      <w:r w:rsidR="00785B9D" w:rsidRPr="003105ED">
        <w:rPr>
          <w:rFonts w:ascii="Verdana" w:hAnsi="Verdana" w:cs="Arial"/>
        </w:rPr>
        <w:t>zastrzega</w:t>
      </w:r>
      <w:r w:rsidRPr="003105ED">
        <w:rPr>
          <w:rFonts w:ascii="Verdana" w:hAnsi="Verdana" w:cs="Arial"/>
        </w:rPr>
        <w:t>,</w:t>
      </w:r>
      <w:r w:rsidR="00785B9D" w:rsidRPr="003105ED">
        <w:rPr>
          <w:rFonts w:ascii="Verdana" w:hAnsi="Verdana" w:cs="Arial"/>
        </w:rPr>
        <w:t xml:space="preserve"> że</w:t>
      </w:r>
      <w:r w:rsidR="00797F6A"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</w:rPr>
        <w:t>część dostaw</w:t>
      </w:r>
      <w:r w:rsidR="00EC5073" w:rsidRPr="003105ED">
        <w:rPr>
          <w:rFonts w:ascii="Verdana" w:hAnsi="Verdana" w:cs="Arial"/>
        </w:rPr>
        <w:t xml:space="preserve">, </w:t>
      </w:r>
      <w:r w:rsidR="00E71B6B" w:rsidRPr="003105ED">
        <w:rPr>
          <w:rFonts w:ascii="Verdana" w:hAnsi="Verdana" w:cs="Arial"/>
        </w:rPr>
        <w:t>usług</w:t>
      </w:r>
      <w:r w:rsidR="00EC5073" w:rsidRPr="003105ED">
        <w:rPr>
          <w:rFonts w:ascii="Verdana" w:hAnsi="Verdana" w:cs="Arial"/>
        </w:rPr>
        <w:t xml:space="preserve"> i robót budowlanych</w:t>
      </w:r>
      <w:r w:rsidRPr="003105ED">
        <w:rPr>
          <w:rFonts w:ascii="Verdana" w:hAnsi="Verdana" w:cs="Arial"/>
        </w:rPr>
        <w:t xml:space="preserve"> wskazanych w Załączni</w:t>
      </w:r>
      <w:r w:rsidR="0008541F" w:rsidRPr="003105ED">
        <w:rPr>
          <w:rFonts w:ascii="Verdana" w:hAnsi="Verdana" w:cs="Arial"/>
        </w:rPr>
        <w:t>k</w:t>
      </w:r>
      <w:r w:rsidRPr="003105ED">
        <w:rPr>
          <w:rFonts w:ascii="Verdana" w:hAnsi="Verdana" w:cs="Arial"/>
        </w:rPr>
        <w:t xml:space="preserve">u nr </w:t>
      </w:r>
      <w:r w:rsidR="00EC5073" w:rsidRPr="003105ED">
        <w:rPr>
          <w:rFonts w:ascii="Verdana" w:hAnsi="Verdana" w:cs="Arial"/>
        </w:rPr>
        <w:t>7</w:t>
      </w:r>
      <w:r w:rsidR="007D1E8B" w:rsidRPr="003105ED">
        <w:rPr>
          <w:rFonts w:ascii="Verdana" w:hAnsi="Verdana" w:cs="Arial"/>
        </w:rPr>
        <w:t xml:space="preserve"> </w:t>
      </w:r>
      <w:r w:rsidR="00C518A4" w:rsidRPr="003105ED">
        <w:rPr>
          <w:rFonts w:ascii="Verdana" w:hAnsi="Verdana" w:cs="Arial"/>
        </w:rPr>
        <w:t>do SWZ - „</w:t>
      </w:r>
      <w:r w:rsidR="00C518A4" w:rsidRPr="003105ED">
        <w:rPr>
          <w:rFonts w:ascii="Verdana" w:hAnsi="Verdana" w:cs="Arial"/>
          <w:i/>
          <w:iCs/>
        </w:rPr>
        <w:t>Zakres Prac</w:t>
      </w:r>
      <w:r w:rsidR="00FE6033" w:rsidRPr="003105ED">
        <w:rPr>
          <w:rFonts w:ascii="Verdana" w:hAnsi="Verdana" w:cs="Arial"/>
          <w:i/>
          <w:iCs/>
        </w:rPr>
        <w:t xml:space="preserve"> </w:t>
      </w:r>
      <w:r w:rsidR="00C21DE8" w:rsidRPr="003105ED">
        <w:rPr>
          <w:rFonts w:ascii="Verdana" w:hAnsi="Verdana" w:cs="Arial"/>
          <w:i/>
          <w:iCs/>
        </w:rPr>
        <w:t xml:space="preserve">Kluczowych </w:t>
      </w:r>
      <w:r w:rsidR="00C518A4" w:rsidRPr="003105ED">
        <w:rPr>
          <w:rFonts w:ascii="Verdana" w:hAnsi="Verdana" w:cs="Arial"/>
          <w:i/>
          <w:iCs/>
        </w:rPr>
        <w:t>Podwykonawc</w:t>
      </w:r>
      <w:r w:rsidR="00FE6033" w:rsidRPr="003105ED">
        <w:rPr>
          <w:rFonts w:ascii="Verdana" w:hAnsi="Verdana" w:cs="Arial"/>
          <w:i/>
          <w:iCs/>
        </w:rPr>
        <w:t>ów</w:t>
      </w:r>
      <w:r w:rsidR="00C518A4" w:rsidRPr="003105ED">
        <w:rPr>
          <w:rFonts w:ascii="Verdana" w:hAnsi="Verdana" w:cs="Arial"/>
          <w:i/>
          <w:iCs/>
        </w:rPr>
        <w:t>”</w:t>
      </w:r>
      <w:r w:rsidR="00FE6033" w:rsidRPr="003105ED">
        <w:rPr>
          <w:rFonts w:ascii="Verdana" w:hAnsi="Verdana" w:cs="Arial"/>
          <w:b/>
          <w:bCs/>
        </w:rPr>
        <w:t xml:space="preserve"> </w:t>
      </w:r>
      <w:r w:rsidR="00FE6033" w:rsidRPr="003105ED">
        <w:rPr>
          <w:rFonts w:ascii="Verdana" w:hAnsi="Verdana" w:cs="Arial"/>
        </w:rPr>
        <w:t>może zostać powierzona wyłącznie takim podwykonawcom, którzy spełniają wymogi dotycząc</w:t>
      </w:r>
      <w:r w:rsidR="002B113A" w:rsidRPr="003105ED">
        <w:rPr>
          <w:rFonts w:ascii="Verdana" w:hAnsi="Verdana" w:cs="Arial"/>
        </w:rPr>
        <w:t>e</w:t>
      </w:r>
      <w:r w:rsidR="00FE6033" w:rsidRPr="003105ED">
        <w:rPr>
          <w:rFonts w:ascii="Verdana" w:hAnsi="Verdana" w:cs="Arial"/>
        </w:rPr>
        <w:t xml:space="preserve"> doświadczenia</w:t>
      </w:r>
      <w:r w:rsidR="00DF711C" w:rsidRPr="003105ED">
        <w:rPr>
          <w:rFonts w:ascii="Verdana" w:hAnsi="Verdana" w:cs="Arial"/>
        </w:rPr>
        <w:t>, kwalifikacji</w:t>
      </w:r>
      <w:r w:rsidR="00FE6033" w:rsidRPr="003105ED">
        <w:rPr>
          <w:rFonts w:ascii="Verdana" w:hAnsi="Verdana" w:cs="Arial"/>
        </w:rPr>
        <w:t xml:space="preserve"> i zdolności </w:t>
      </w:r>
      <w:r w:rsidR="002B113A" w:rsidRPr="003105ED">
        <w:rPr>
          <w:rFonts w:ascii="Verdana" w:hAnsi="Verdana" w:cs="Arial"/>
        </w:rPr>
        <w:t xml:space="preserve">finansowych </w:t>
      </w:r>
      <w:r w:rsidR="00B671D0" w:rsidRPr="003105ED">
        <w:rPr>
          <w:rFonts w:ascii="Verdana" w:hAnsi="Verdana" w:cs="Arial"/>
        </w:rPr>
        <w:t>szczegółowo opisan</w:t>
      </w:r>
      <w:r w:rsidR="00CB4735" w:rsidRPr="003105ED">
        <w:rPr>
          <w:rFonts w:ascii="Verdana" w:hAnsi="Verdana" w:cs="Arial"/>
        </w:rPr>
        <w:t>e</w:t>
      </w:r>
      <w:r w:rsidR="00B671D0" w:rsidRPr="003105ED">
        <w:rPr>
          <w:rFonts w:ascii="Verdana" w:hAnsi="Verdana" w:cs="Arial"/>
        </w:rPr>
        <w:t xml:space="preserve"> w Załączniku nr 7 do SWZ</w:t>
      </w:r>
      <w:r w:rsidR="00BE48F6" w:rsidRPr="003105ED">
        <w:rPr>
          <w:rFonts w:ascii="Verdana" w:hAnsi="Verdana" w:cs="Arial"/>
        </w:rPr>
        <w:t>.</w:t>
      </w:r>
    </w:p>
    <w:p w14:paraId="614BE415" w14:textId="4D292AD9" w:rsidR="001D1532" w:rsidRPr="003105ED" w:rsidRDefault="002F2789" w:rsidP="001D1532">
      <w:pPr>
        <w:pStyle w:val="Akapitzlist"/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right="74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Wykonawca zobowiązany będzie do</w:t>
      </w:r>
      <w:r w:rsidR="00BE48F6" w:rsidRPr="003105ED">
        <w:rPr>
          <w:rFonts w:ascii="Verdana" w:hAnsi="Verdana" w:cs="Arial"/>
        </w:rPr>
        <w:t xml:space="preserve"> załączenia do Oferty „</w:t>
      </w:r>
      <w:r w:rsidR="00BE48F6" w:rsidRPr="003105ED">
        <w:rPr>
          <w:rFonts w:ascii="Verdana" w:hAnsi="Verdana" w:cs="Arial"/>
          <w:i/>
          <w:iCs/>
        </w:rPr>
        <w:t xml:space="preserve">Wykazu </w:t>
      </w:r>
      <w:r w:rsidR="00DD79A9" w:rsidRPr="003105ED">
        <w:rPr>
          <w:rFonts w:ascii="Verdana" w:hAnsi="Verdana" w:cs="Arial"/>
          <w:i/>
          <w:iCs/>
        </w:rPr>
        <w:t xml:space="preserve">Kluczowych </w:t>
      </w:r>
      <w:r w:rsidR="00BE48F6" w:rsidRPr="003105ED">
        <w:rPr>
          <w:rFonts w:ascii="Verdana" w:hAnsi="Verdana" w:cs="Arial"/>
          <w:i/>
          <w:iCs/>
        </w:rPr>
        <w:t>Podwykonawców</w:t>
      </w:r>
      <w:r w:rsidR="00BE48F6" w:rsidRPr="003105ED">
        <w:rPr>
          <w:rFonts w:ascii="Verdana" w:hAnsi="Verdana" w:cs="Arial"/>
        </w:rPr>
        <w:t>” (którego wzór stanowi załącznik nr 8 do SWZ), w którym wskaże on zakres prac</w:t>
      </w:r>
      <w:r w:rsidR="00E95874" w:rsidRPr="003105ED">
        <w:rPr>
          <w:rFonts w:ascii="Verdana" w:hAnsi="Verdana" w:cs="Arial"/>
        </w:rPr>
        <w:t xml:space="preserve"> (pakietów), przypisanych do</w:t>
      </w:r>
      <w:r w:rsidR="00BE48F6" w:rsidRPr="003105ED">
        <w:rPr>
          <w:rFonts w:ascii="Verdana" w:hAnsi="Verdana" w:cs="Arial"/>
        </w:rPr>
        <w:t xml:space="preserve"> </w:t>
      </w:r>
      <w:r w:rsidR="00DD79A9" w:rsidRPr="003105ED">
        <w:rPr>
          <w:rFonts w:ascii="Verdana" w:hAnsi="Verdana" w:cs="Arial"/>
        </w:rPr>
        <w:t xml:space="preserve">Kluczowych </w:t>
      </w:r>
      <w:r w:rsidR="00BE48F6" w:rsidRPr="003105ED">
        <w:rPr>
          <w:rFonts w:ascii="Verdana" w:hAnsi="Verdana" w:cs="Arial"/>
        </w:rPr>
        <w:t>Podwykonawców</w:t>
      </w:r>
      <w:r w:rsidR="00057872" w:rsidRPr="003105ED">
        <w:rPr>
          <w:rFonts w:ascii="Verdana" w:hAnsi="Verdana" w:cs="Arial"/>
        </w:rPr>
        <w:t xml:space="preserve"> z oznaczeniem ich firmy</w:t>
      </w:r>
      <w:r w:rsidR="00F44E90" w:rsidRPr="003105ED">
        <w:rPr>
          <w:rFonts w:ascii="Verdana" w:hAnsi="Verdana" w:cs="Arial"/>
        </w:rPr>
        <w:t xml:space="preserve">. Zamawiający wymaga, </w:t>
      </w:r>
      <w:r w:rsidR="00057872" w:rsidRPr="003105ED">
        <w:rPr>
          <w:rFonts w:ascii="Verdana" w:hAnsi="Verdana" w:cs="Arial"/>
        </w:rPr>
        <w:t>by</w:t>
      </w:r>
      <w:r w:rsidR="00F44E90" w:rsidRPr="003105ED">
        <w:rPr>
          <w:rFonts w:ascii="Verdana" w:hAnsi="Verdana" w:cs="Arial"/>
        </w:rPr>
        <w:t xml:space="preserve"> wraz z Ofertą Wykonawca</w:t>
      </w:r>
      <w:r w:rsidR="00BE48F6" w:rsidRPr="003105ED">
        <w:rPr>
          <w:rFonts w:ascii="Verdana" w:hAnsi="Verdana" w:cs="Arial"/>
        </w:rPr>
        <w:t xml:space="preserve"> złoży</w:t>
      </w:r>
      <w:r w:rsidR="00057872" w:rsidRPr="003105ED">
        <w:rPr>
          <w:rFonts w:ascii="Verdana" w:hAnsi="Verdana" w:cs="Arial"/>
        </w:rPr>
        <w:t>ł</w:t>
      </w:r>
      <w:r w:rsidRPr="003105ED">
        <w:rPr>
          <w:rFonts w:ascii="Verdana" w:hAnsi="Verdana" w:cs="Arial"/>
        </w:rPr>
        <w:t xml:space="preserve"> </w:t>
      </w:r>
      <w:r w:rsidR="00F44E90" w:rsidRPr="003105ED">
        <w:rPr>
          <w:rFonts w:ascii="Verdana" w:hAnsi="Verdana" w:cs="Arial"/>
        </w:rPr>
        <w:t xml:space="preserve">oświadczenia każdego Kluczowego Podwykonawcy </w:t>
      </w:r>
      <w:r w:rsidRPr="003105ED">
        <w:rPr>
          <w:rFonts w:ascii="Verdana" w:hAnsi="Verdana" w:cs="Arial"/>
        </w:rPr>
        <w:t xml:space="preserve">o spełnianiu warunków </w:t>
      </w:r>
      <w:r w:rsidR="000B7943" w:rsidRPr="003105ED">
        <w:rPr>
          <w:rFonts w:ascii="Verdana" w:hAnsi="Verdana" w:cs="Arial"/>
        </w:rPr>
        <w:t>dotyczących doświadczenia</w:t>
      </w:r>
      <w:r w:rsidR="00743C98" w:rsidRPr="003105ED">
        <w:rPr>
          <w:rFonts w:ascii="Verdana" w:hAnsi="Verdana" w:cs="Arial"/>
        </w:rPr>
        <w:t>, kwalifikacji</w:t>
      </w:r>
      <w:r w:rsidR="000B7943" w:rsidRPr="003105ED">
        <w:rPr>
          <w:rFonts w:ascii="Verdana" w:hAnsi="Verdana" w:cs="Arial"/>
        </w:rPr>
        <w:t xml:space="preserve"> i zdolności finansowych </w:t>
      </w:r>
      <w:r w:rsidRPr="003105ED">
        <w:rPr>
          <w:rFonts w:ascii="Verdana" w:hAnsi="Verdana" w:cs="Arial"/>
        </w:rPr>
        <w:t>opisanych w Załączniku nr 7</w:t>
      </w:r>
      <w:r w:rsidR="0022263C" w:rsidRPr="003105ED">
        <w:rPr>
          <w:rFonts w:ascii="Verdana" w:hAnsi="Verdana" w:cs="Arial"/>
        </w:rPr>
        <w:t>. Wzór takiego oświadczenia stanowi Załącznik nr 1</w:t>
      </w:r>
      <w:r w:rsidR="009F341D" w:rsidRPr="003105ED">
        <w:rPr>
          <w:rFonts w:ascii="Verdana" w:hAnsi="Verdana" w:cs="Arial"/>
        </w:rPr>
        <w:t>4</w:t>
      </w:r>
      <w:r w:rsidR="0022263C" w:rsidRPr="003105ED">
        <w:rPr>
          <w:rFonts w:ascii="Verdana" w:hAnsi="Verdana" w:cs="Arial"/>
        </w:rPr>
        <w:t xml:space="preserve"> do SWZ</w:t>
      </w:r>
      <w:r w:rsidR="00BE48F6" w:rsidRPr="003105ED">
        <w:rPr>
          <w:rFonts w:ascii="Verdana" w:hAnsi="Verdana" w:cs="Arial"/>
        </w:rPr>
        <w:t>.</w:t>
      </w:r>
      <w:r w:rsidRPr="003105ED">
        <w:rPr>
          <w:rFonts w:ascii="Verdana" w:hAnsi="Verdana" w:cs="Arial"/>
        </w:rPr>
        <w:t xml:space="preserve"> </w:t>
      </w:r>
    </w:p>
    <w:p w14:paraId="40CA8071" w14:textId="770B4904" w:rsidR="001D1532" w:rsidRPr="003105ED" w:rsidRDefault="002F2789" w:rsidP="001D1532">
      <w:pPr>
        <w:pStyle w:val="Akapitzlist"/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right="74" w:hanging="567"/>
        <w:jc w:val="both"/>
        <w:rPr>
          <w:rFonts w:ascii="Verdana" w:hAnsi="Verdana" w:cs="Arial"/>
        </w:rPr>
      </w:pPr>
      <w:bookmarkStart w:id="14" w:name="_Ref115856776"/>
      <w:r w:rsidRPr="003105ED">
        <w:rPr>
          <w:rFonts w:ascii="Verdana" w:hAnsi="Verdana" w:cs="Arial"/>
        </w:rPr>
        <w:t>Zamawiający uprawniony będzie (zarówno na etapie Konkursu, jak i po podpisaniu Umowy o Roboty Budowlane) do żądania</w:t>
      </w:r>
      <w:r w:rsidR="00BE48F6" w:rsidRPr="003105ED">
        <w:rPr>
          <w:rFonts w:ascii="Verdana" w:hAnsi="Verdana" w:cs="Arial"/>
        </w:rPr>
        <w:t xml:space="preserve"> od Wykonawcy</w:t>
      </w:r>
      <w:r w:rsidRPr="003105ED">
        <w:rPr>
          <w:rFonts w:ascii="Verdana" w:hAnsi="Verdana" w:cs="Arial"/>
        </w:rPr>
        <w:t xml:space="preserve"> dokumentów potwierdzających spełnianie</w:t>
      </w:r>
      <w:r w:rsidR="00BE48F6" w:rsidRPr="003105ED">
        <w:rPr>
          <w:rFonts w:ascii="Verdana" w:hAnsi="Verdana" w:cs="Arial"/>
        </w:rPr>
        <w:t xml:space="preserve"> </w:t>
      </w:r>
      <w:r w:rsidR="001D1532" w:rsidRPr="003105ED">
        <w:rPr>
          <w:rFonts w:ascii="Verdana" w:hAnsi="Verdana" w:cs="Arial"/>
        </w:rPr>
        <w:t xml:space="preserve">przez </w:t>
      </w:r>
      <w:r w:rsidR="007E454A" w:rsidRPr="003105ED">
        <w:rPr>
          <w:rFonts w:ascii="Verdana" w:hAnsi="Verdana" w:cs="Arial"/>
        </w:rPr>
        <w:t>Kluczowych</w:t>
      </w:r>
      <w:r w:rsidR="001D1532" w:rsidRPr="003105ED">
        <w:rPr>
          <w:rFonts w:ascii="Verdana" w:hAnsi="Verdana" w:cs="Arial"/>
        </w:rPr>
        <w:t xml:space="preserve"> Podwykonawców </w:t>
      </w:r>
      <w:r w:rsidRPr="003105ED">
        <w:rPr>
          <w:rFonts w:ascii="Verdana" w:hAnsi="Verdana" w:cs="Arial"/>
        </w:rPr>
        <w:t>warunków</w:t>
      </w:r>
      <w:r w:rsidR="001D1532" w:rsidRPr="003105ED">
        <w:rPr>
          <w:rFonts w:ascii="Verdana" w:hAnsi="Verdana" w:cs="Arial"/>
        </w:rPr>
        <w:t xml:space="preserve"> o jakich mowa w pkt. 2.7-2.8 </w:t>
      </w:r>
      <w:r w:rsidRPr="003105ED">
        <w:rPr>
          <w:rFonts w:ascii="Verdana" w:hAnsi="Verdana" w:cs="Arial"/>
        </w:rPr>
        <w:t xml:space="preserve"> </w:t>
      </w:r>
      <w:r w:rsidR="002935AA" w:rsidRPr="003105ED">
        <w:rPr>
          <w:rFonts w:ascii="Verdana" w:hAnsi="Verdana" w:cs="Arial"/>
        </w:rPr>
        <w:t>w postaci:</w:t>
      </w:r>
      <w:bookmarkEnd w:id="14"/>
    </w:p>
    <w:p w14:paraId="1370438D" w14:textId="46A6F794" w:rsidR="002935AA" w:rsidRPr="003105ED" w:rsidRDefault="001D1532" w:rsidP="001D1532">
      <w:pPr>
        <w:pStyle w:val="Akapitzlist"/>
        <w:numPr>
          <w:ilvl w:val="0"/>
          <w:numId w:val="40"/>
        </w:numPr>
        <w:spacing w:before="120" w:after="120" w:line="276" w:lineRule="auto"/>
        <w:ind w:left="709"/>
        <w:jc w:val="both"/>
        <w:rPr>
          <w:rFonts w:ascii="Verdana" w:hAnsi="Verdana"/>
          <w:snapToGrid w:val="0"/>
        </w:rPr>
      </w:pPr>
      <w:r w:rsidRPr="003105ED">
        <w:rPr>
          <w:rFonts w:ascii="Verdana" w:hAnsi="Verdana"/>
          <w:snapToGrid w:val="0"/>
        </w:rPr>
        <w:t>w</w:t>
      </w:r>
      <w:r w:rsidR="002935AA" w:rsidRPr="003105ED">
        <w:rPr>
          <w:rFonts w:ascii="Verdana" w:hAnsi="Verdana"/>
          <w:snapToGrid w:val="0"/>
        </w:rPr>
        <w:t xml:space="preserve"> zakresie wymagań dotyczących posiadanego doświadczenia –  </w:t>
      </w:r>
      <w:r w:rsidR="00B0439B" w:rsidRPr="003105ED">
        <w:rPr>
          <w:rFonts w:ascii="Verdana" w:hAnsi="Verdana"/>
          <w:snapToGrid w:val="0"/>
        </w:rPr>
        <w:t xml:space="preserve">zgodny ze wzorem stanowiącym załącznik nr 12 do SWZ </w:t>
      </w:r>
      <w:r w:rsidR="002935AA" w:rsidRPr="003105ED">
        <w:rPr>
          <w:rFonts w:ascii="Verdana" w:hAnsi="Verdana"/>
          <w:snapToGrid w:val="0"/>
        </w:rPr>
        <w:t>wykaz prac</w:t>
      </w:r>
      <w:r w:rsidRPr="003105ED">
        <w:rPr>
          <w:rFonts w:ascii="Verdana" w:hAnsi="Verdana"/>
          <w:snapToGrid w:val="0"/>
        </w:rPr>
        <w:t xml:space="preserve"> </w:t>
      </w:r>
      <w:r w:rsidR="007E454A" w:rsidRPr="003105ED">
        <w:rPr>
          <w:rFonts w:ascii="Verdana" w:hAnsi="Verdana"/>
          <w:snapToGrid w:val="0"/>
        </w:rPr>
        <w:t xml:space="preserve">Kluczowego </w:t>
      </w:r>
      <w:r w:rsidRPr="003105ED">
        <w:rPr>
          <w:rFonts w:ascii="Verdana" w:hAnsi="Verdana"/>
          <w:snapToGrid w:val="0"/>
        </w:rPr>
        <w:t>Podwykonawcy</w:t>
      </w:r>
      <w:r w:rsidR="002935AA" w:rsidRPr="003105ED">
        <w:rPr>
          <w:rFonts w:ascii="Verdana" w:hAnsi="Verdana"/>
          <w:snapToGrid w:val="0"/>
        </w:rPr>
        <w:t xml:space="preserve"> (wykonanych </w:t>
      </w:r>
      <w:r w:rsidRPr="003105ED">
        <w:rPr>
          <w:rFonts w:ascii="Verdana" w:hAnsi="Verdana"/>
          <w:snapToGrid w:val="0"/>
        </w:rPr>
        <w:t xml:space="preserve">odpowiednio </w:t>
      </w:r>
      <w:r w:rsidR="002935AA" w:rsidRPr="003105ED">
        <w:rPr>
          <w:rFonts w:ascii="Verdana" w:hAnsi="Verdana"/>
          <w:snapToGrid w:val="0"/>
        </w:rPr>
        <w:t>robót budowlanych, dostaw lub usług</w:t>
      </w:r>
      <w:r w:rsidR="0003002C" w:rsidRPr="003105ED">
        <w:rPr>
          <w:rFonts w:ascii="Verdana" w:hAnsi="Verdana"/>
          <w:snapToGrid w:val="0"/>
        </w:rPr>
        <w:t>, a w przypadku świadczeń powtarzających się lub ciągłych również wykonywanych</w:t>
      </w:r>
      <w:r w:rsidR="00B0439B" w:rsidRPr="003105ED">
        <w:rPr>
          <w:rFonts w:ascii="Verdana" w:hAnsi="Verdana"/>
          <w:snapToGrid w:val="0"/>
        </w:rPr>
        <w:t>)</w:t>
      </w:r>
      <w:r w:rsidR="0003002C" w:rsidRPr="003105ED">
        <w:rPr>
          <w:rFonts w:ascii="Verdana" w:hAnsi="Verdana"/>
          <w:snapToGrid w:val="0"/>
        </w:rPr>
        <w:t>,</w:t>
      </w:r>
      <w:r w:rsidRPr="003105ED">
        <w:rPr>
          <w:rFonts w:ascii="Verdana" w:hAnsi="Verdana"/>
          <w:snapToGrid w:val="0"/>
        </w:rPr>
        <w:t xml:space="preserve"> </w:t>
      </w:r>
      <w:r w:rsidR="002935AA" w:rsidRPr="003105ED">
        <w:rPr>
          <w:rFonts w:ascii="Verdana" w:hAnsi="Verdana"/>
          <w:snapToGrid w:val="0"/>
        </w:rPr>
        <w:t>wraz z podaniem ich wartości, przedmiotu, dat wykonania i podmiotów, na rzecz których prace zostały wykonane lub są wykonywane, oraz załączeniem dowodów określających, czy te prace zostały wykonane lub są wykonywane należycie, przy czym dowodami, o których mowa</w:t>
      </w:r>
      <w:r w:rsidRPr="003105ED">
        <w:rPr>
          <w:rFonts w:ascii="Verdana" w:hAnsi="Verdana"/>
          <w:snapToGrid w:val="0"/>
        </w:rPr>
        <w:t xml:space="preserve"> wyżej</w:t>
      </w:r>
      <w:r w:rsidR="002935AA" w:rsidRPr="003105ED">
        <w:rPr>
          <w:rFonts w:ascii="Verdana" w:hAnsi="Verdana"/>
          <w:snapToGrid w:val="0"/>
        </w:rPr>
        <w:t>, są referencje bądź inne dokumenty sporządzone przez podmiot, na rzecz którego prace zostały wykonane</w:t>
      </w:r>
      <w:r w:rsidR="00E35463" w:rsidRPr="003105ED">
        <w:rPr>
          <w:rFonts w:ascii="Verdana" w:hAnsi="Verdana"/>
          <w:snapToGrid w:val="0"/>
        </w:rPr>
        <w:t>, a w przypadku świadczeń powtarzających się lub ciągłych są wykonywane</w:t>
      </w:r>
      <w:r w:rsidR="00DD79A9" w:rsidRPr="003105ED">
        <w:rPr>
          <w:rFonts w:ascii="Verdana" w:hAnsi="Verdana"/>
          <w:snapToGrid w:val="0"/>
        </w:rPr>
        <w:t>,</w:t>
      </w:r>
    </w:p>
    <w:p w14:paraId="03E3C7F7" w14:textId="1AEF97AC" w:rsidR="00DD79A9" w:rsidRPr="003105ED" w:rsidRDefault="00DD79A9" w:rsidP="001D1532">
      <w:pPr>
        <w:pStyle w:val="Akapitzlist"/>
        <w:numPr>
          <w:ilvl w:val="0"/>
          <w:numId w:val="40"/>
        </w:numPr>
        <w:spacing w:before="120" w:after="120" w:line="276" w:lineRule="auto"/>
        <w:ind w:left="709"/>
        <w:jc w:val="both"/>
        <w:rPr>
          <w:rFonts w:ascii="Verdana" w:hAnsi="Verdana"/>
          <w:snapToGrid w:val="0"/>
        </w:rPr>
      </w:pPr>
      <w:r w:rsidRPr="003105ED">
        <w:rPr>
          <w:rFonts w:ascii="Verdana" w:hAnsi="Verdana"/>
          <w:snapToGrid w:val="0"/>
        </w:rPr>
        <w:t xml:space="preserve">w zakresie </w:t>
      </w:r>
      <w:r w:rsidR="00423ED3" w:rsidRPr="003105ED">
        <w:rPr>
          <w:rFonts w:ascii="Verdana" w:hAnsi="Verdana"/>
          <w:snapToGrid w:val="0"/>
        </w:rPr>
        <w:t>wymagań dotyczących kwalifikacji</w:t>
      </w:r>
      <w:r w:rsidRPr="003105ED">
        <w:rPr>
          <w:rFonts w:ascii="Verdana" w:hAnsi="Verdana"/>
          <w:snapToGrid w:val="0"/>
        </w:rPr>
        <w:t>– wszelkie wymagane</w:t>
      </w:r>
      <w:r w:rsidR="00C227CB" w:rsidRPr="003105ED">
        <w:rPr>
          <w:rFonts w:ascii="Verdana" w:hAnsi="Verdana"/>
          <w:snapToGrid w:val="0"/>
        </w:rPr>
        <w:t xml:space="preserve"> aktualne</w:t>
      </w:r>
      <w:r w:rsidRPr="003105ED">
        <w:rPr>
          <w:rFonts w:ascii="Verdana" w:hAnsi="Verdana"/>
          <w:snapToGrid w:val="0"/>
        </w:rPr>
        <w:t xml:space="preserve"> certyfikaty, wskazane w </w:t>
      </w:r>
      <w:r w:rsidR="00BF3E50" w:rsidRPr="003105ED">
        <w:rPr>
          <w:rFonts w:ascii="Verdana" w:hAnsi="Verdana"/>
          <w:i/>
          <w:iCs/>
          <w:snapToGrid w:val="0"/>
        </w:rPr>
        <w:t>Zakresie Prac Kluczowych Podwykonawców</w:t>
      </w:r>
      <w:r w:rsidRPr="003105ED">
        <w:rPr>
          <w:rFonts w:ascii="Verdana" w:hAnsi="Verdana"/>
          <w:snapToGrid w:val="0"/>
        </w:rPr>
        <w:t>, stanowiących Załącznik nr 7</w:t>
      </w:r>
      <w:r w:rsidR="00682F0F" w:rsidRPr="003105ED">
        <w:rPr>
          <w:rFonts w:ascii="Verdana" w:hAnsi="Verdana"/>
          <w:snapToGrid w:val="0"/>
        </w:rPr>
        <w:t xml:space="preserve"> do SWZ</w:t>
      </w:r>
      <w:r w:rsidRPr="003105ED">
        <w:rPr>
          <w:rFonts w:ascii="Verdana" w:hAnsi="Verdana"/>
          <w:snapToGrid w:val="0"/>
        </w:rPr>
        <w:t xml:space="preserve">, aktualne na dzień złożenia </w:t>
      </w:r>
      <w:r w:rsidR="00341F93" w:rsidRPr="003105ED">
        <w:rPr>
          <w:rFonts w:ascii="Verdana" w:hAnsi="Verdana"/>
          <w:snapToGrid w:val="0"/>
        </w:rPr>
        <w:t>O</w:t>
      </w:r>
      <w:r w:rsidRPr="003105ED">
        <w:rPr>
          <w:rFonts w:ascii="Verdana" w:hAnsi="Verdana"/>
          <w:snapToGrid w:val="0"/>
        </w:rPr>
        <w:t xml:space="preserve">ferty. </w:t>
      </w:r>
      <w:bookmarkStart w:id="15" w:name="_Hlk114696665"/>
      <w:r w:rsidRPr="003105ED">
        <w:rPr>
          <w:rFonts w:ascii="Verdana" w:hAnsi="Verdana"/>
          <w:snapToGrid w:val="0"/>
        </w:rPr>
        <w:t xml:space="preserve">Zamawiający wymaga, aby </w:t>
      </w:r>
      <w:r w:rsidR="00341F93" w:rsidRPr="003105ED">
        <w:rPr>
          <w:rFonts w:ascii="Verdana" w:hAnsi="Verdana"/>
          <w:snapToGrid w:val="0"/>
        </w:rPr>
        <w:t xml:space="preserve">wraz z ww. certyfikatami zostało przedstawione pisemne oświadczenie </w:t>
      </w:r>
      <w:r w:rsidRPr="003105ED">
        <w:rPr>
          <w:rFonts w:ascii="Verdana" w:hAnsi="Verdana"/>
          <w:snapToGrid w:val="0"/>
        </w:rPr>
        <w:t>wskazan</w:t>
      </w:r>
      <w:r w:rsidR="00341F93" w:rsidRPr="003105ED">
        <w:rPr>
          <w:rFonts w:ascii="Verdana" w:hAnsi="Verdana"/>
          <w:snapToGrid w:val="0"/>
        </w:rPr>
        <w:t>ego</w:t>
      </w:r>
      <w:r w:rsidRPr="003105ED">
        <w:rPr>
          <w:rFonts w:ascii="Verdana" w:hAnsi="Verdana"/>
          <w:snapToGrid w:val="0"/>
        </w:rPr>
        <w:t xml:space="preserve"> Kluczow</w:t>
      </w:r>
      <w:r w:rsidR="00341F93" w:rsidRPr="003105ED">
        <w:rPr>
          <w:rFonts w:ascii="Verdana" w:hAnsi="Verdana"/>
          <w:snapToGrid w:val="0"/>
        </w:rPr>
        <w:t>ego</w:t>
      </w:r>
      <w:r w:rsidRPr="003105ED">
        <w:rPr>
          <w:rFonts w:ascii="Verdana" w:hAnsi="Verdana"/>
          <w:snapToGrid w:val="0"/>
        </w:rPr>
        <w:t xml:space="preserve"> </w:t>
      </w:r>
      <w:r w:rsidR="00341F93" w:rsidRPr="003105ED">
        <w:rPr>
          <w:rFonts w:ascii="Verdana" w:hAnsi="Verdana"/>
          <w:snapToGrid w:val="0"/>
        </w:rPr>
        <w:t>Podw</w:t>
      </w:r>
      <w:r w:rsidRPr="003105ED">
        <w:rPr>
          <w:rFonts w:ascii="Verdana" w:hAnsi="Verdana"/>
          <w:snapToGrid w:val="0"/>
        </w:rPr>
        <w:t>ykonawc</w:t>
      </w:r>
      <w:r w:rsidR="00341F93" w:rsidRPr="003105ED">
        <w:rPr>
          <w:rFonts w:ascii="Verdana" w:hAnsi="Verdana"/>
          <w:snapToGrid w:val="0"/>
        </w:rPr>
        <w:t>y</w:t>
      </w:r>
      <w:r w:rsidRPr="003105ED">
        <w:rPr>
          <w:rFonts w:ascii="Verdana" w:hAnsi="Verdana"/>
          <w:snapToGrid w:val="0"/>
        </w:rPr>
        <w:t xml:space="preserve">, iż będzie </w:t>
      </w:r>
      <w:r w:rsidR="00341F93" w:rsidRPr="003105ED">
        <w:rPr>
          <w:rFonts w:ascii="Verdana" w:hAnsi="Verdana"/>
          <w:snapToGrid w:val="0"/>
        </w:rPr>
        <w:t xml:space="preserve">on </w:t>
      </w:r>
      <w:r w:rsidRPr="003105ED">
        <w:rPr>
          <w:rFonts w:ascii="Verdana" w:hAnsi="Verdana"/>
          <w:snapToGrid w:val="0"/>
        </w:rPr>
        <w:t xml:space="preserve">utrzymywał ważność </w:t>
      </w:r>
      <w:r w:rsidR="00341F93" w:rsidRPr="003105ED">
        <w:rPr>
          <w:rFonts w:ascii="Verdana" w:hAnsi="Verdana"/>
          <w:snapToGrid w:val="0"/>
        </w:rPr>
        <w:t>ww.</w:t>
      </w:r>
      <w:r w:rsidRPr="003105ED">
        <w:rPr>
          <w:rFonts w:ascii="Verdana" w:hAnsi="Verdana"/>
          <w:snapToGrid w:val="0"/>
        </w:rPr>
        <w:t xml:space="preserve"> certyfikatów przez cały okres obowiązywania Umowy wraz z okresem gwarancji i rękojmi</w:t>
      </w:r>
      <w:bookmarkEnd w:id="15"/>
      <w:r w:rsidRPr="003105ED">
        <w:rPr>
          <w:rFonts w:ascii="Verdana" w:hAnsi="Verdana"/>
          <w:snapToGrid w:val="0"/>
        </w:rPr>
        <w:t>,</w:t>
      </w:r>
    </w:p>
    <w:p w14:paraId="54DC3D4E" w14:textId="5F51AE87" w:rsidR="002935AA" w:rsidRPr="003105ED" w:rsidRDefault="00DD79A9" w:rsidP="001D1532">
      <w:pPr>
        <w:pStyle w:val="Akapitzlist"/>
        <w:numPr>
          <w:ilvl w:val="0"/>
          <w:numId w:val="40"/>
        </w:numPr>
        <w:spacing w:before="120" w:after="120" w:line="276" w:lineRule="auto"/>
        <w:ind w:left="709"/>
        <w:jc w:val="both"/>
        <w:rPr>
          <w:rFonts w:ascii="Verdana" w:hAnsi="Verdana"/>
          <w:snapToGrid w:val="0"/>
        </w:rPr>
      </w:pPr>
      <w:r w:rsidRPr="003105ED">
        <w:rPr>
          <w:rFonts w:ascii="Verdana" w:hAnsi="Verdana"/>
          <w:snapToGrid w:val="0"/>
        </w:rPr>
        <w:t>w</w:t>
      </w:r>
      <w:r w:rsidR="002935AA" w:rsidRPr="003105ED">
        <w:rPr>
          <w:rFonts w:ascii="Verdana" w:hAnsi="Verdana"/>
          <w:snapToGrid w:val="0"/>
        </w:rPr>
        <w:t xml:space="preserve"> zakresie wymagań dotyczących zdolności </w:t>
      </w:r>
      <w:r w:rsidR="002935AA" w:rsidRPr="003105ED">
        <w:rPr>
          <w:rFonts w:ascii="Verdana" w:hAnsi="Verdana"/>
        </w:rPr>
        <w:t>ekonomicznej i finansowej</w:t>
      </w:r>
      <w:r w:rsidR="002935AA" w:rsidRPr="003105ED">
        <w:rPr>
          <w:rFonts w:ascii="Verdana" w:hAnsi="Verdana"/>
          <w:snapToGrid w:val="0"/>
        </w:rPr>
        <w:t>:</w:t>
      </w:r>
    </w:p>
    <w:p w14:paraId="2028C54F" w14:textId="567D695E" w:rsidR="002935AA" w:rsidRPr="003105ED" w:rsidRDefault="002935AA" w:rsidP="001D1532">
      <w:pPr>
        <w:pStyle w:val="Akapitzlist"/>
        <w:spacing w:line="276" w:lineRule="auto"/>
        <w:ind w:left="709"/>
        <w:jc w:val="both"/>
        <w:rPr>
          <w:rFonts w:ascii="Verdana" w:hAnsi="Verdana"/>
          <w:snapToGrid w:val="0"/>
        </w:rPr>
      </w:pPr>
      <w:r w:rsidRPr="003105ED">
        <w:rPr>
          <w:rFonts w:ascii="Verdana" w:hAnsi="Verdana"/>
          <w:snapToGrid w:val="0"/>
        </w:rPr>
        <w:t xml:space="preserve">- kopię polisy lub innego dokumentu ubezpieczenia potwierdzającego, że </w:t>
      </w:r>
      <w:r w:rsidR="007E454A" w:rsidRPr="003105ED">
        <w:rPr>
          <w:rFonts w:ascii="Verdana" w:hAnsi="Verdana"/>
          <w:snapToGrid w:val="0"/>
        </w:rPr>
        <w:t xml:space="preserve">Kluczowy </w:t>
      </w:r>
      <w:r w:rsidRPr="003105ED">
        <w:rPr>
          <w:rFonts w:ascii="Verdana" w:hAnsi="Verdana"/>
          <w:snapToGrid w:val="0"/>
        </w:rPr>
        <w:t xml:space="preserve">Podwykonawca jest ubezpieczony od odpowiedzialności cywilnej w zakresie prowadzonej działalności gospodarczej zgodnie z wymogami  zawartymi w </w:t>
      </w:r>
      <w:r w:rsidR="007E454A" w:rsidRPr="003105ED">
        <w:rPr>
          <w:rFonts w:ascii="Verdana" w:hAnsi="Verdana"/>
          <w:snapToGrid w:val="0"/>
        </w:rPr>
        <w:t>Załączniku</w:t>
      </w:r>
      <w:r w:rsidRPr="003105ED">
        <w:rPr>
          <w:rFonts w:ascii="Verdana" w:hAnsi="Verdana"/>
          <w:snapToGrid w:val="0"/>
        </w:rPr>
        <w:t xml:space="preserve"> nr 7 do SWZ;</w:t>
      </w:r>
    </w:p>
    <w:p w14:paraId="572637B9" w14:textId="6A070154" w:rsidR="002935AA" w:rsidRPr="003105ED" w:rsidRDefault="002935AA" w:rsidP="001D1532">
      <w:pPr>
        <w:pStyle w:val="Akapitzlist"/>
        <w:spacing w:line="276" w:lineRule="auto"/>
        <w:ind w:left="709"/>
        <w:jc w:val="both"/>
        <w:rPr>
          <w:rFonts w:ascii="Verdana" w:hAnsi="Verdana"/>
          <w:snapToGrid w:val="0"/>
        </w:rPr>
      </w:pPr>
      <w:r w:rsidRPr="003105ED">
        <w:rPr>
          <w:rFonts w:ascii="Verdana" w:hAnsi="Verdana"/>
          <w:snapToGrid w:val="0"/>
        </w:rPr>
        <w:t xml:space="preserve">- informację banku lub spółdzielczej kasy oszczędnościowo-kredytowej potwierdzającą wysokość posiadanych środków finansowych lub zdolność kredytową </w:t>
      </w:r>
      <w:r w:rsidR="005E2D24" w:rsidRPr="003105ED">
        <w:rPr>
          <w:rFonts w:ascii="Verdana" w:hAnsi="Verdana"/>
          <w:snapToGrid w:val="0"/>
        </w:rPr>
        <w:t xml:space="preserve">Kluczowego </w:t>
      </w:r>
      <w:r w:rsidRPr="003105ED">
        <w:rPr>
          <w:rFonts w:ascii="Verdana" w:hAnsi="Verdana"/>
          <w:snapToGrid w:val="0"/>
        </w:rPr>
        <w:lastRenderedPageBreak/>
        <w:t xml:space="preserve">Podwykonawcy, w okresie nie wcześniejszym niż 1 miesiąc przed jej złożeniem, zgodnie z wymogami zawartymi w Załączniku nr 7 do SWZ; </w:t>
      </w:r>
    </w:p>
    <w:p w14:paraId="6772159D" w14:textId="6DC9EAB0" w:rsidR="00DD79A9" w:rsidRPr="003105ED" w:rsidRDefault="002935AA" w:rsidP="00DD79A9">
      <w:pPr>
        <w:pStyle w:val="Akapitzlist"/>
        <w:spacing w:line="276" w:lineRule="auto"/>
        <w:ind w:left="709"/>
        <w:jc w:val="both"/>
        <w:rPr>
          <w:rFonts w:ascii="Verdana" w:hAnsi="Verdana"/>
          <w:snapToGrid w:val="0"/>
        </w:rPr>
      </w:pPr>
      <w:r w:rsidRPr="003105ED">
        <w:rPr>
          <w:rFonts w:ascii="Verdana" w:hAnsi="Verdana"/>
          <w:snapToGrid w:val="0"/>
        </w:rPr>
        <w:t>- kopię bilansu wraz z rachunkiem wyników (zysków i strat) za ostatni</w:t>
      </w:r>
      <w:r w:rsidR="00B51BB2" w:rsidRPr="003105ED">
        <w:rPr>
          <w:rFonts w:ascii="Verdana" w:hAnsi="Verdana"/>
          <w:snapToGrid w:val="0"/>
        </w:rPr>
        <w:t>e 3 lata</w:t>
      </w:r>
      <w:r w:rsidRPr="003105ED">
        <w:rPr>
          <w:rFonts w:ascii="Verdana" w:hAnsi="Verdana"/>
          <w:snapToGrid w:val="0"/>
        </w:rPr>
        <w:t xml:space="preserve">  kalendarzow</w:t>
      </w:r>
      <w:r w:rsidR="00B51BB2" w:rsidRPr="003105ED">
        <w:rPr>
          <w:rFonts w:ascii="Verdana" w:hAnsi="Verdana"/>
          <w:snapToGrid w:val="0"/>
        </w:rPr>
        <w:t>e</w:t>
      </w:r>
      <w:r w:rsidRPr="003105ED">
        <w:rPr>
          <w:rFonts w:ascii="Verdana" w:hAnsi="Verdana"/>
          <w:snapToGrid w:val="0"/>
        </w:rPr>
        <w:t xml:space="preserve">, a w przypadku </w:t>
      </w:r>
      <w:r w:rsidR="007E454A" w:rsidRPr="003105ED">
        <w:rPr>
          <w:rFonts w:ascii="Verdana" w:hAnsi="Verdana"/>
          <w:snapToGrid w:val="0"/>
        </w:rPr>
        <w:t xml:space="preserve">Kluczowych </w:t>
      </w:r>
      <w:r w:rsidRPr="003105ED">
        <w:rPr>
          <w:rFonts w:ascii="Verdana" w:hAnsi="Verdana"/>
          <w:snapToGrid w:val="0"/>
        </w:rPr>
        <w:t>Podwykonawców niezobowiązanych do sporządzania bilansu - inny dokument potwierdzający uzyskany w ostatni</w:t>
      </w:r>
      <w:r w:rsidR="00B51BB2" w:rsidRPr="003105ED">
        <w:rPr>
          <w:rFonts w:ascii="Verdana" w:hAnsi="Verdana"/>
          <w:snapToGrid w:val="0"/>
        </w:rPr>
        <w:t>ch</w:t>
      </w:r>
      <w:r w:rsidRPr="003105ED">
        <w:rPr>
          <w:rFonts w:ascii="Verdana" w:hAnsi="Verdana"/>
          <w:snapToGrid w:val="0"/>
        </w:rPr>
        <w:t xml:space="preserve"> zamknięty</w:t>
      </w:r>
      <w:r w:rsidR="00B51BB2" w:rsidRPr="003105ED">
        <w:rPr>
          <w:rFonts w:ascii="Verdana" w:hAnsi="Verdana"/>
          <w:snapToGrid w:val="0"/>
        </w:rPr>
        <w:t>ch 3 latach</w:t>
      </w:r>
      <w:r w:rsidRPr="003105ED">
        <w:rPr>
          <w:rFonts w:ascii="Verdana" w:hAnsi="Verdana"/>
          <w:snapToGrid w:val="0"/>
        </w:rPr>
        <w:t xml:space="preserve"> obrotowy</w:t>
      </w:r>
      <w:r w:rsidR="00B51BB2" w:rsidRPr="003105ED">
        <w:rPr>
          <w:rFonts w:ascii="Verdana" w:hAnsi="Verdana"/>
          <w:snapToGrid w:val="0"/>
        </w:rPr>
        <w:t>ch</w:t>
      </w:r>
      <w:r w:rsidRPr="003105ED">
        <w:rPr>
          <w:rFonts w:ascii="Verdana" w:hAnsi="Verdana"/>
          <w:snapToGrid w:val="0"/>
        </w:rPr>
        <w:t xml:space="preserve"> przychód ze sprzedaży budowlanej (informacja określająca obroty, zysk oraz zobowiązania i należności ogółem), zgodnie z wymogami zawartymi w Załączniku nr 7 do SWZ.</w:t>
      </w:r>
    </w:p>
    <w:p w14:paraId="3911136E" w14:textId="563319D7" w:rsidR="00797F6A" w:rsidRPr="003105ED" w:rsidRDefault="002F2789" w:rsidP="00117750">
      <w:pPr>
        <w:pStyle w:val="Akapitzlist"/>
        <w:numPr>
          <w:ilvl w:val="1"/>
          <w:numId w:val="5"/>
        </w:numPr>
        <w:tabs>
          <w:tab w:val="clear" w:pos="1004"/>
          <w:tab w:val="num" w:pos="567"/>
        </w:tabs>
        <w:spacing w:line="276" w:lineRule="auto"/>
        <w:ind w:left="567" w:right="74" w:hanging="709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W przypadku wystosowania przez Zamawiającego wezwania</w:t>
      </w:r>
      <w:r w:rsidR="00BE48F6" w:rsidRPr="003105ED">
        <w:rPr>
          <w:rFonts w:ascii="Verdana" w:hAnsi="Verdana" w:cs="Arial"/>
        </w:rPr>
        <w:t xml:space="preserve"> o jakim mowa w pkt. 2.</w:t>
      </w:r>
      <w:r w:rsidR="009B03AC" w:rsidRPr="003105ED">
        <w:rPr>
          <w:rFonts w:ascii="Verdana" w:hAnsi="Verdana" w:cs="Arial"/>
        </w:rPr>
        <w:t>9</w:t>
      </w:r>
      <w:r w:rsidRPr="003105ED">
        <w:rPr>
          <w:rFonts w:ascii="Verdana" w:hAnsi="Verdana" w:cs="Arial"/>
        </w:rPr>
        <w:t xml:space="preserve"> do złożenia ww. dokumentów, Wykonawca zobowiązany będzie je dostarczyć w terminie wskazanym przez Zamawiającego (nie </w:t>
      </w:r>
      <w:r w:rsidR="00DD79A9" w:rsidRPr="003105ED">
        <w:rPr>
          <w:rFonts w:ascii="Verdana" w:hAnsi="Verdana" w:cs="Arial"/>
        </w:rPr>
        <w:t>dłuższym</w:t>
      </w:r>
      <w:r w:rsidRPr="003105ED">
        <w:rPr>
          <w:rFonts w:ascii="Verdana" w:hAnsi="Verdana" w:cs="Arial"/>
        </w:rPr>
        <w:t xml:space="preserve"> niż </w:t>
      </w:r>
      <w:del w:id="16" w:author="Łyczkowska-Nowak, Marta" w:date="2023-03-20T09:20:00Z">
        <w:r w:rsidR="00DD79A9" w:rsidRPr="003105ED" w:rsidDel="00AD6106">
          <w:rPr>
            <w:rFonts w:ascii="Verdana" w:hAnsi="Verdana" w:cs="Arial"/>
          </w:rPr>
          <w:delText>3</w:delText>
        </w:r>
        <w:r w:rsidRPr="003105ED" w:rsidDel="00AD6106">
          <w:rPr>
            <w:rFonts w:ascii="Verdana" w:hAnsi="Verdana" w:cs="Arial"/>
          </w:rPr>
          <w:delText xml:space="preserve"> </w:delText>
        </w:r>
      </w:del>
      <w:ins w:id="17" w:author="Łyczkowska-Nowak, Marta" w:date="2023-03-20T09:20:00Z">
        <w:r w:rsidR="00AD6106">
          <w:rPr>
            <w:rFonts w:ascii="Verdana" w:hAnsi="Verdana" w:cs="Arial"/>
          </w:rPr>
          <w:t>5</w:t>
        </w:r>
        <w:r w:rsidR="00AD6106" w:rsidRPr="003105ED">
          <w:rPr>
            <w:rFonts w:ascii="Verdana" w:hAnsi="Verdana" w:cs="Arial"/>
          </w:rPr>
          <w:t xml:space="preserve"> </w:t>
        </w:r>
      </w:ins>
      <w:r w:rsidRPr="003105ED">
        <w:rPr>
          <w:rFonts w:ascii="Verdana" w:hAnsi="Verdana" w:cs="Arial"/>
        </w:rPr>
        <w:t>dni</w:t>
      </w:r>
      <w:r w:rsidR="00DD79A9" w:rsidRPr="003105ED">
        <w:rPr>
          <w:rFonts w:ascii="Verdana" w:hAnsi="Verdana" w:cs="Arial"/>
        </w:rPr>
        <w:t xml:space="preserve"> robocz</w:t>
      </w:r>
      <w:ins w:id="18" w:author="Łyczkowska-Nowak, Marta" w:date="2023-03-20T09:20:00Z">
        <w:r w:rsidR="00AD6106">
          <w:rPr>
            <w:rFonts w:ascii="Verdana" w:hAnsi="Verdana" w:cs="Arial"/>
          </w:rPr>
          <w:t>ych</w:t>
        </w:r>
      </w:ins>
      <w:del w:id="19" w:author="Łyczkowska-Nowak, Marta" w:date="2023-03-20T09:20:00Z">
        <w:r w:rsidR="00DD79A9" w:rsidRPr="003105ED" w:rsidDel="00AD6106">
          <w:rPr>
            <w:rFonts w:ascii="Verdana" w:hAnsi="Verdana" w:cs="Arial"/>
          </w:rPr>
          <w:delText>e</w:delText>
        </w:r>
      </w:del>
      <w:r w:rsidR="00BE48F6" w:rsidRPr="003105ED">
        <w:rPr>
          <w:rFonts w:ascii="Verdana" w:hAnsi="Verdana" w:cs="Arial"/>
        </w:rPr>
        <w:t>). Niewykonanie powyższego obowiązku w zakreślonym terminie uprawnia Zamawiającego do odrzucenia oferty Wykonawcy.</w:t>
      </w:r>
      <w:bookmarkEnd w:id="13"/>
    </w:p>
    <w:p w14:paraId="46A1CC08" w14:textId="77777777" w:rsidR="007A5272" w:rsidRPr="003105ED" w:rsidRDefault="007A5272" w:rsidP="007A5272">
      <w:pPr>
        <w:pStyle w:val="Akapitzlist"/>
        <w:spacing w:line="276" w:lineRule="auto"/>
        <w:ind w:left="567" w:right="74"/>
        <w:jc w:val="both"/>
        <w:rPr>
          <w:rFonts w:ascii="Verdana" w:hAnsi="Verdana" w:cs="Arial"/>
        </w:rPr>
      </w:pPr>
    </w:p>
    <w:p w14:paraId="49B2DF24" w14:textId="14A3D3D9" w:rsidR="003A1AF0" w:rsidRPr="003105ED" w:rsidRDefault="003A1AF0" w:rsidP="005C0613">
      <w:pPr>
        <w:pStyle w:val="Akapitzlist"/>
        <w:numPr>
          <w:ilvl w:val="0"/>
          <w:numId w:val="5"/>
        </w:numPr>
        <w:tabs>
          <w:tab w:val="clear" w:pos="705"/>
          <w:tab w:val="num" w:pos="567"/>
        </w:tabs>
        <w:spacing w:line="276" w:lineRule="auto"/>
        <w:ind w:left="567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  <w:b/>
        </w:rPr>
        <w:t>Planowane terminy realizacji zamówienia</w:t>
      </w:r>
      <w:r w:rsidR="00AB1999" w:rsidRPr="003105ED">
        <w:rPr>
          <w:rFonts w:ascii="Verdana" w:hAnsi="Verdana" w:cs="Arial"/>
          <w:b/>
        </w:rPr>
        <w:t xml:space="preserve"> </w:t>
      </w:r>
    </w:p>
    <w:p w14:paraId="7692222A" w14:textId="23700DC7" w:rsidR="004E1CF7" w:rsidRPr="003105ED" w:rsidRDefault="003A1AF0" w:rsidP="007A5272">
      <w:pPr>
        <w:tabs>
          <w:tab w:val="num" w:pos="567"/>
        </w:tabs>
        <w:spacing w:line="276" w:lineRule="auto"/>
        <w:ind w:left="567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        Realizacja robót będzie przebiegała </w:t>
      </w:r>
      <w:r w:rsidR="00D7669E" w:rsidRPr="003105ED">
        <w:rPr>
          <w:rFonts w:ascii="Verdana" w:hAnsi="Verdana" w:cs="Arial"/>
        </w:rPr>
        <w:t>zgodnie</w:t>
      </w:r>
      <w:r w:rsidR="00B605C8" w:rsidRPr="003105ED">
        <w:rPr>
          <w:rFonts w:ascii="Verdana" w:hAnsi="Verdana" w:cs="Arial"/>
        </w:rPr>
        <w:t xml:space="preserve"> z</w:t>
      </w:r>
      <w:r w:rsidR="00C5487F" w:rsidRPr="003105ED">
        <w:rPr>
          <w:rFonts w:ascii="Verdana" w:hAnsi="Verdana" w:cs="Arial"/>
        </w:rPr>
        <w:t>e</w:t>
      </w:r>
      <w:r w:rsidR="00D7669E" w:rsidRPr="003105ED">
        <w:rPr>
          <w:rFonts w:ascii="Verdana" w:hAnsi="Verdana" w:cs="Arial"/>
        </w:rPr>
        <w:t xml:space="preserve"> </w:t>
      </w:r>
      <w:r w:rsidR="00AB662E" w:rsidRPr="003105ED">
        <w:rPr>
          <w:rFonts w:ascii="Verdana" w:hAnsi="Verdana" w:cs="Arial"/>
        </w:rPr>
        <w:t>szczegółowym harmonogramem robót</w:t>
      </w:r>
      <w:r w:rsidR="00D7669E" w:rsidRPr="003105ED">
        <w:rPr>
          <w:rFonts w:ascii="Verdana" w:hAnsi="Verdana" w:cs="Arial"/>
        </w:rPr>
        <w:t xml:space="preserve"> </w:t>
      </w:r>
      <w:r w:rsidR="00C5487F" w:rsidRPr="003105ED">
        <w:rPr>
          <w:rFonts w:ascii="Verdana" w:hAnsi="Verdana" w:cs="Arial"/>
        </w:rPr>
        <w:t xml:space="preserve">opracowanym przez Wykonawcę oraz </w:t>
      </w:r>
      <w:r w:rsidR="00CB2200" w:rsidRPr="003105ED">
        <w:rPr>
          <w:rFonts w:ascii="Verdana" w:hAnsi="Verdana" w:cs="Arial"/>
        </w:rPr>
        <w:t>zatwierdzonym przez Zamawiającego</w:t>
      </w:r>
      <w:r w:rsidRPr="003105ED">
        <w:rPr>
          <w:rFonts w:ascii="Verdana" w:hAnsi="Verdana" w:cs="Arial"/>
        </w:rPr>
        <w:t>, który będzie uwzględniał poniższe</w:t>
      </w:r>
      <w:r w:rsidR="00D7669E" w:rsidRPr="003105ED">
        <w:rPr>
          <w:rFonts w:ascii="Verdana" w:hAnsi="Verdana" w:cs="Arial"/>
        </w:rPr>
        <w:t xml:space="preserve"> kluczowe terminy</w:t>
      </w:r>
      <w:r w:rsidR="00725AC1" w:rsidRPr="003105ED">
        <w:rPr>
          <w:rFonts w:ascii="Verdana" w:hAnsi="Verdana" w:cs="Arial"/>
        </w:rPr>
        <w:t xml:space="preserve"> dotyczące Zamówienia Podstawowego</w:t>
      </w:r>
      <w:r w:rsidRPr="003105ED">
        <w:rPr>
          <w:rFonts w:ascii="Verdana" w:hAnsi="Verdana" w:cs="Arial"/>
        </w:rPr>
        <w:t>:</w:t>
      </w:r>
    </w:p>
    <w:p w14:paraId="1CCD4B49" w14:textId="77777777" w:rsidR="004B7093" w:rsidRPr="003105ED" w:rsidRDefault="004B7093" w:rsidP="007A5272">
      <w:pPr>
        <w:tabs>
          <w:tab w:val="num" w:pos="567"/>
        </w:tabs>
        <w:spacing w:line="276" w:lineRule="auto"/>
        <w:ind w:left="567" w:hanging="567"/>
        <w:jc w:val="both"/>
        <w:rPr>
          <w:rFonts w:ascii="Verdana" w:hAnsi="Verdana" w:cs="Arial"/>
        </w:rPr>
      </w:pPr>
    </w:p>
    <w:tbl>
      <w:tblPr>
        <w:tblW w:w="9356" w:type="dxa"/>
        <w:tblInd w:w="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2"/>
        <w:gridCol w:w="4714"/>
      </w:tblGrid>
      <w:tr w:rsidR="00427D08" w:rsidRPr="003105ED" w14:paraId="74BB32D3" w14:textId="77777777" w:rsidTr="00B65FCA">
        <w:tc>
          <w:tcPr>
            <w:tcW w:w="4642" w:type="dxa"/>
          </w:tcPr>
          <w:p w14:paraId="54D4F75B" w14:textId="3A182E51" w:rsidR="0082042F" w:rsidRPr="003105ED" w:rsidRDefault="0082042F" w:rsidP="007A5272">
            <w:pPr>
              <w:numPr>
                <w:ilvl w:val="0"/>
                <w:numId w:val="21"/>
              </w:numPr>
              <w:spacing w:line="276" w:lineRule="auto"/>
              <w:ind w:left="353" w:hanging="353"/>
              <w:jc w:val="both"/>
              <w:rPr>
                <w:rFonts w:ascii="Verdana" w:hAnsi="Verdana" w:cs="Arial"/>
              </w:rPr>
            </w:pPr>
            <w:r w:rsidRPr="003105ED">
              <w:rPr>
                <w:rFonts w:ascii="Verdana" w:hAnsi="Verdana" w:cs="Arial"/>
              </w:rPr>
              <w:t>Stan Surowy otwarty (zakończenie robót konstrukcyjnyc</w:t>
            </w:r>
            <w:r w:rsidR="004400A5" w:rsidRPr="003105ED">
              <w:rPr>
                <w:rFonts w:ascii="Verdana" w:hAnsi="Verdana" w:cs="Arial"/>
              </w:rPr>
              <w:t>h</w:t>
            </w:r>
            <w:r w:rsidRPr="003105ED">
              <w:rPr>
                <w:rFonts w:ascii="Verdana" w:hAnsi="Verdana" w:cs="Arial"/>
              </w:rPr>
              <w:t>).</w:t>
            </w:r>
          </w:p>
          <w:p w14:paraId="2E6E48BF" w14:textId="4DD08D99" w:rsidR="0082042F" w:rsidRPr="003105ED" w:rsidRDefault="0082042F" w:rsidP="00427D08">
            <w:pPr>
              <w:spacing w:line="276" w:lineRule="auto"/>
              <w:ind w:left="353"/>
              <w:jc w:val="both"/>
              <w:rPr>
                <w:rFonts w:ascii="Verdana" w:hAnsi="Verdana" w:cs="Arial"/>
              </w:rPr>
            </w:pPr>
          </w:p>
        </w:tc>
        <w:tc>
          <w:tcPr>
            <w:tcW w:w="4714" w:type="dxa"/>
          </w:tcPr>
          <w:p w14:paraId="44714BEB" w14:textId="77777777" w:rsidR="0082042F" w:rsidRPr="003105ED" w:rsidRDefault="0082042F" w:rsidP="0082042F">
            <w:pPr>
              <w:spacing w:line="276" w:lineRule="auto"/>
              <w:jc w:val="both"/>
              <w:rPr>
                <w:rFonts w:ascii="Verdana" w:hAnsi="Verdana" w:cs="Arial"/>
              </w:rPr>
            </w:pPr>
            <w:r w:rsidRPr="003105ED">
              <w:rPr>
                <w:rFonts w:ascii="Verdana" w:hAnsi="Verdana" w:cs="Arial"/>
              </w:rPr>
              <w:t xml:space="preserve">- </w:t>
            </w:r>
            <w:r w:rsidRPr="003105ED">
              <w:rPr>
                <w:rFonts w:ascii="Verdana" w:hAnsi="Verdana" w:cs="Arial"/>
                <w:b/>
                <w:bCs/>
              </w:rPr>
              <w:t>18 miesięcy</w:t>
            </w:r>
            <w:r w:rsidRPr="003105ED">
              <w:rPr>
                <w:rFonts w:ascii="Verdana" w:hAnsi="Verdana" w:cs="Arial"/>
              </w:rPr>
              <w:t xml:space="preserve"> </w:t>
            </w:r>
            <w:r w:rsidRPr="003105ED">
              <w:rPr>
                <w:rFonts w:ascii="Verdana" w:hAnsi="Verdana" w:cs="Arial"/>
                <w:b/>
                <w:bCs/>
              </w:rPr>
              <w:t>od dnia zawarcia Umowy</w:t>
            </w:r>
          </w:p>
          <w:p w14:paraId="57E980EE" w14:textId="77777777" w:rsidR="0082042F" w:rsidRPr="003105ED" w:rsidRDefault="0082042F">
            <w:pPr>
              <w:spacing w:line="276" w:lineRule="auto"/>
              <w:jc w:val="both"/>
              <w:rPr>
                <w:rFonts w:ascii="Verdana" w:hAnsi="Verdana" w:cs="Arial"/>
              </w:rPr>
            </w:pPr>
          </w:p>
        </w:tc>
      </w:tr>
      <w:tr w:rsidR="00427D08" w:rsidRPr="003105ED" w14:paraId="109C07F5" w14:textId="77777777" w:rsidTr="00B65FCA">
        <w:tc>
          <w:tcPr>
            <w:tcW w:w="4642" w:type="dxa"/>
          </w:tcPr>
          <w:p w14:paraId="2735AB02" w14:textId="4CB5A4BA" w:rsidR="0082042F" w:rsidRPr="003105ED" w:rsidRDefault="0082042F" w:rsidP="0082042F">
            <w:pPr>
              <w:numPr>
                <w:ilvl w:val="0"/>
                <w:numId w:val="21"/>
              </w:numPr>
              <w:spacing w:line="276" w:lineRule="auto"/>
              <w:ind w:left="353" w:hanging="353"/>
              <w:jc w:val="both"/>
              <w:rPr>
                <w:rFonts w:ascii="Verdana" w:hAnsi="Verdana" w:cs="Arial"/>
                <w:snapToGrid w:val="0"/>
              </w:rPr>
            </w:pPr>
            <w:r w:rsidRPr="003105ED">
              <w:rPr>
                <w:rFonts w:ascii="Verdana" w:hAnsi="Verdana" w:cs="Arial"/>
              </w:rPr>
              <w:t>Stan Surowy zamknięty</w:t>
            </w:r>
            <w:r w:rsidR="00327701" w:rsidRPr="003105ED">
              <w:rPr>
                <w:rFonts w:ascii="Verdana" w:hAnsi="Verdana" w:cs="Arial"/>
              </w:rPr>
              <w:t>.</w:t>
            </w:r>
          </w:p>
          <w:p w14:paraId="1E27F7A1" w14:textId="5E4C1104" w:rsidR="00327701" w:rsidRPr="003105ED" w:rsidRDefault="00327701" w:rsidP="00427D08">
            <w:pPr>
              <w:spacing w:line="276" w:lineRule="auto"/>
              <w:ind w:left="353"/>
              <w:jc w:val="both"/>
              <w:rPr>
                <w:rFonts w:ascii="Verdana" w:hAnsi="Verdana" w:cs="Arial"/>
                <w:snapToGrid w:val="0"/>
              </w:rPr>
            </w:pPr>
          </w:p>
        </w:tc>
        <w:tc>
          <w:tcPr>
            <w:tcW w:w="4714" w:type="dxa"/>
          </w:tcPr>
          <w:p w14:paraId="290E9EA4" w14:textId="77777777" w:rsidR="0082042F" w:rsidRPr="003105ED" w:rsidRDefault="0082042F" w:rsidP="0082042F">
            <w:pPr>
              <w:spacing w:line="276" w:lineRule="auto"/>
              <w:jc w:val="both"/>
              <w:rPr>
                <w:rFonts w:ascii="Verdana" w:hAnsi="Verdana" w:cs="Arial"/>
                <w:b/>
                <w:bCs/>
              </w:rPr>
            </w:pPr>
            <w:r w:rsidRPr="003105ED">
              <w:rPr>
                <w:rFonts w:ascii="Verdana" w:hAnsi="Verdana" w:cs="Arial"/>
              </w:rPr>
              <w:t xml:space="preserve">- </w:t>
            </w:r>
            <w:r w:rsidRPr="003105ED">
              <w:rPr>
                <w:rFonts w:ascii="Verdana" w:hAnsi="Verdana" w:cs="Arial"/>
                <w:b/>
                <w:bCs/>
              </w:rPr>
              <w:t>24 miesiące od dnia zawarcia Umowy</w:t>
            </w:r>
          </w:p>
          <w:p w14:paraId="7E539CD3" w14:textId="77777777" w:rsidR="0082042F" w:rsidRPr="003105ED" w:rsidRDefault="0082042F" w:rsidP="0082042F">
            <w:pPr>
              <w:spacing w:line="276" w:lineRule="auto"/>
              <w:jc w:val="both"/>
              <w:rPr>
                <w:rFonts w:ascii="Verdana" w:hAnsi="Verdana" w:cs="Arial"/>
              </w:rPr>
            </w:pPr>
          </w:p>
        </w:tc>
      </w:tr>
      <w:tr w:rsidR="00427D08" w:rsidRPr="003105ED" w14:paraId="3DC5BC9B" w14:textId="77777777" w:rsidTr="00B65FCA">
        <w:tc>
          <w:tcPr>
            <w:tcW w:w="4642" w:type="dxa"/>
          </w:tcPr>
          <w:p w14:paraId="2A3EAF33" w14:textId="77777777" w:rsidR="0082042F" w:rsidRPr="003105ED" w:rsidRDefault="0082042F" w:rsidP="0082042F">
            <w:pPr>
              <w:numPr>
                <w:ilvl w:val="0"/>
                <w:numId w:val="21"/>
              </w:numPr>
              <w:spacing w:line="276" w:lineRule="auto"/>
              <w:ind w:left="353" w:hanging="353"/>
              <w:jc w:val="both"/>
              <w:rPr>
                <w:rFonts w:ascii="Verdana" w:hAnsi="Verdana" w:cs="Arial"/>
                <w:snapToGrid w:val="0"/>
              </w:rPr>
            </w:pPr>
            <w:r w:rsidRPr="003105ED">
              <w:rPr>
                <w:rFonts w:ascii="Verdana" w:hAnsi="Verdana" w:cs="Arial"/>
                <w:snapToGrid w:val="0"/>
              </w:rPr>
              <w:t>Zakończenie realizacji Przedmiotu Umowy, w tym zakończenie wszystkich robót i prac wraz z przeprowadzeniem Odbioru Technicznego, z wyłączeniem obowiązku uzyskania pozwolenia na użytkowanie obiektu.</w:t>
            </w:r>
          </w:p>
          <w:p w14:paraId="09E88F3F" w14:textId="50B426BB" w:rsidR="00327701" w:rsidRPr="003105ED" w:rsidRDefault="00327701" w:rsidP="00427D08">
            <w:pPr>
              <w:spacing w:line="276" w:lineRule="auto"/>
              <w:ind w:left="353"/>
              <w:jc w:val="both"/>
              <w:rPr>
                <w:rFonts w:ascii="Verdana" w:hAnsi="Verdana" w:cs="Arial"/>
                <w:snapToGrid w:val="0"/>
              </w:rPr>
            </w:pPr>
          </w:p>
        </w:tc>
        <w:tc>
          <w:tcPr>
            <w:tcW w:w="4714" w:type="dxa"/>
          </w:tcPr>
          <w:p w14:paraId="3A3400B1" w14:textId="77777777" w:rsidR="0082042F" w:rsidRPr="003105ED" w:rsidRDefault="0082042F" w:rsidP="0082042F">
            <w:pPr>
              <w:spacing w:line="276" w:lineRule="auto"/>
              <w:jc w:val="both"/>
              <w:rPr>
                <w:rFonts w:ascii="Verdana" w:hAnsi="Verdana" w:cs="Arial"/>
                <w:snapToGrid w:val="0"/>
              </w:rPr>
            </w:pPr>
            <w:r w:rsidRPr="003105ED">
              <w:rPr>
                <w:rFonts w:ascii="Verdana" w:hAnsi="Verdana" w:cs="Arial"/>
                <w:snapToGrid w:val="0"/>
              </w:rPr>
              <w:t>-</w:t>
            </w:r>
            <w:r w:rsidRPr="003105ED">
              <w:rPr>
                <w:rFonts w:ascii="Verdana" w:hAnsi="Verdana" w:cs="Arial"/>
                <w:b/>
                <w:bCs/>
                <w:snapToGrid w:val="0"/>
              </w:rPr>
              <w:t xml:space="preserve"> 32 miesiące od dnia zawarcia Umowy</w:t>
            </w:r>
            <w:r w:rsidRPr="003105ED" w:rsidDel="005D7AA2">
              <w:rPr>
                <w:rFonts w:ascii="Verdana" w:hAnsi="Verdana" w:cs="Arial"/>
                <w:snapToGrid w:val="0"/>
              </w:rPr>
              <w:t xml:space="preserve"> </w:t>
            </w:r>
          </w:p>
          <w:p w14:paraId="39CC1ACF" w14:textId="77777777" w:rsidR="0082042F" w:rsidRPr="003105ED" w:rsidRDefault="0082042F" w:rsidP="0082042F">
            <w:pPr>
              <w:spacing w:line="276" w:lineRule="auto"/>
              <w:jc w:val="both"/>
              <w:rPr>
                <w:rFonts w:ascii="Verdana" w:hAnsi="Verdana" w:cs="Arial"/>
              </w:rPr>
            </w:pPr>
          </w:p>
        </w:tc>
      </w:tr>
      <w:tr w:rsidR="00427D08" w:rsidRPr="003105ED" w14:paraId="4D79BEBA" w14:textId="77777777" w:rsidTr="00B65FCA">
        <w:tc>
          <w:tcPr>
            <w:tcW w:w="4642" w:type="dxa"/>
          </w:tcPr>
          <w:p w14:paraId="3BDAC036" w14:textId="5F8F786C" w:rsidR="00327701" w:rsidRPr="002A0F0D" w:rsidRDefault="00327701" w:rsidP="00327701">
            <w:pPr>
              <w:numPr>
                <w:ilvl w:val="0"/>
                <w:numId w:val="21"/>
              </w:numPr>
              <w:spacing w:line="276" w:lineRule="auto"/>
              <w:ind w:left="353" w:hanging="353"/>
              <w:jc w:val="both"/>
              <w:rPr>
                <w:rFonts w:ascii="Verdana" w:hAnsi="Verdana" w:cs="Arial"/>
                <w:snapToGrid w:val="0"/>
              </w:rPr>
            </w:pPr>
            <w:r w:rsidRPr="003105ED">
              <w:rPr>
                <w:rFonts w:ascii="Verdana" w:hAnsi="Verdana" w:cs="Arial"/>
                <w:snapToGrid w:val="0"/>
              </w:rPr>
              <w:t xml:space="preserve">Uzyskanie ostatecznej decyzji o pozwolenie na użytkowanie obiektu oraz usunięcie </w:t>
            </w:r>
            <w:r w:rsidR="00C7546D" w:rsidRPr="003105ED">
              <w:rPr>
                <w:rFonts w:ascii="Verdana" w:hAnsi="Verdana" w:cs="Arial"/>
                <w:snapToGrid w:val="0"/>
              </w:rPr>
              <w:t xml:space="preserve">wszelkich </w:t>
            </w:r>
            <w:r w:rsidRPr="003105ED">
              <w:rPr>
                <w:rFonts w:ascii="Verdana" w:hAnsi="Verdana" w:cs="Arial"/>
                <w:snapToGrid w:val="0"/>
              </w:rPr>
              <w:t>wad</w:t>
            </w:r>
            <w:r w:rsidR="001F4AA1" w:rsidRPr="003105ED">
              <w:rPr>
                <w:rFonts w:ascii="Verdana" w:hAnsi="Verdana" w:cs="Arial"/>
                <w:snapToGrid w:val="0"/>
              </w:rPr>
              <w:t xml:space="preserve"> </w:t>
            </w:r>
            <w:r w:rsidRPr="003105ED">
              <w:rPr>
                <w:rFonts w:ascii="Verdana" w:hAnsi="Verdana" w:cs="Arial"/>
                <w:snapToGrid w:val="0"/>
              </w:rPr>
              <w:t xml:space="preserve"> stwierdzonych w toku Odbioru Technicznego potwierdzonego protokołem Odbioru Końcowego</w:t>
            </w:r>
            <w:ins w:id="20" w:author="SMM" w:date="2023-04-24T22:26:00Z">
              <w:r w:rsidR="002A0F0D">
                <w:rPr>
                  <w:rFonts w:ascii="Verdana" w:hAnsi="Verdana" w:cs="Arial"/>
                  <w:snapToGrid w:val="0"/>
                </w:rPr>
                <w:t xml:space="preserve"> </w:t>
              </w:r>
              <w:r w:rsidR="002A0F0D" w:rsidRPr="002A0F0D">
                <w:rPr>
                  <w:rFonts w:ascii="Verdana" w:hAnsi="Verdana" w:cs="Arial"/>
                  <w:snapToGrid w:val="0"/>
                </w:rPr>
                <w:t>(</w:t>
              </w:r>
              <w:r w:rsidR="002A0F0D" w:rsidRPr="00E067A9">
                <w:rPr>
                  <w:rFonts w:ascii="Verdana" w:hAnsi="Verdana"/>
                  <w:snapToGrid w:val="0"/>
                </w:rPr>
                <w:t>z zastrzeżeniem §</w:t>
              </w:r>
            </w:ins>
            <w:ins w:id="21" w:author="SMM" w:date="2023-04-24T22:27:00Z">
              <w:r w:rsidR="002A0F0D">
                <w:rPr>
                  <w:rFonts w:ascii="Verdana" w:hAnsi="Verdana"/>
                  <w:snapToGrid w:val="0"/>
                </w:rPr>
                <w:t xml:space="preserve"> </w:t>
              </w:r>
            </w:ins>
            <w:ins w:id="22" w:author="SMM" w:date="2023-04-24T22:26:00Z">
              <w:r w:rsidR="002A0F0D" w:rsidRPr="00E067A9">
                <w:rPr>
                  <w:snapToGrid w:val="0"/>
                </w:rPr>
                <w:t>18 ust. 6 Umowy)</w:t>
              </w:r>
            </w:ins>
            <w:r w:rsidRPr="002A0F0D">
              <w:rPr>
                <w:rFonts w:ascii="Verdana" w:hAnsi="Verdana" w:cs="Arial"/>
                <w:snapToGrid w:val="0"/>
              </w:rPr>
              <w:t>.</w:t>
            </w:r>
          </w:p>
          <w:p w14:paraId="00217286" w14:textId="1F37D45D" w:rsidR="00327701" w:rsidRPr="003105ED" w:rsidRDefault="00327701" w:rsidP="00427D08">
            <w:pPr>
              <w:spacing w:line="276" w:lineRule="auto"/>
              <w:ind w:left="353"/>
              <w:jc w:val="both"/>
              <w:rPr>
                <w:rFonts w:ascii="Verdana" w:hAnsi="Verdana" w:cs="Arial"/>
                <w:snapToGrid w:val="0"/>
              </w:rPr>
            </w:pPr>
          </w:p>
        </w:tc>
        <w:tc>
          <w:tcPr>
            <w:tcW w:w="4714" w:type="dxa"/>
          </w:tcPr>
          <w:p w14:paraId="20AFFAF0" w14:textId="77777777" w:rsidR="00327701" w:rsidRPr="003105ED" w:rsidRDefault="00327701" w:rsidP="00327701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napToGrid w:val="0"/>
              </w:rPr>
            </w:pPr>
            <w:r w:rsidRPr="003105ED">
              <w:rPr>
                <w:rFonts w:ascii="Verdana" w:hAnsi="Verdana" w:cs="Arial"/>
                <w:snapToGrid w:val="0"/>
              </w:rPr>
              <w:t xml:space="preserve">- </w:t>
            </w:r>
            <w:r w:rsidRPr="003105ED">
              <w:rPr>
                <w:rFonts w:ascii="Verdana" w:hAnsi="Verdana" w:cs="Arial"/>
                <w:b/>
                <w:bCs/>
                <w:snapToGrid w:val="0"/>
              </w:rPr>
              <w:t>34 miesiące od dnia zawarcia Umowy</w:t>
            </w:r>
          </w:p>
          <w:p w14:paraId="1E33341B" w14:textId="77777777" w:rsidR="00327701" w:rsidRPr="003105ED" w:rsidRDefault="00327701" w:rsidP="0082042F">
            <w:pPr>
              <w:spacing w:line="276" w:lineRule="auto"/>
              <w:jc w:val="both"/>
              <w:rPr>
                <w:rFonts w:ascii="Verdana" w:hAnsi="Verdana" w:cs="Arial"/>
                <w:snapToGrid w:val="0"/>
              </w:rPr>
            </w:pPr>
          </w:p>
        </w:tc>
      </w:tr>
      <w:tr w:rsidR="00427D08" w:rsidRPr="003105ED" w14:paraId="0DF860B7" w14:textId="77777777" w:rsidTr="00B65FCA">
        <w:tc>
          <w:tcPr>
            <w:tcW w:w="4642" w:type="dxa"/>
          </w:tcPr>
          <w:p w14:paraId="33CC3B18" w14:textId="7E4A2AC7" w:rsidR="006B4056" w:rsidRPr="003105ED" w:rsidRDefault="00223B75" w:rsidP="00223B75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napToGrid w:val="0"/>
              </w:rPr>
            </w:pPr>
            <w:r w:rsidRPr="003105ED">
              <w:rPr>
                <w:rFonts w:ascii="Verdana" w:hAnsi="Verdana" w:cs="Arial"/>
                <w:b/>
                <w:bCs/>
                <w:snapToGrid w:val="0"/>
              </w:rPr>
              <w:t xml:space="preserve">Kluczowe terminy wykonania </w:t>
            </w:r>
            <w:r w:rsidR="006B4056" w:rsidRPr="003105ED">
              <w:rPr>
                <w:rFonts w:ascii="Verdana" w:hAnsi="Verdana" w:cs="Arial"/>
                <w:b/>
                <w:bCs/>
                <w:snapToGrid w:val="0"/>
              </w:rPr>
              <w:t xml:space="preserve"> prac objętych Prawem Opcji:</w:t>
            </w:r>
          </w:p>
          <w:p w14:paraId="7A69371F" w14:textId="33C8A770" w:rsidR="006B4056" w:rsidRPr="003105ED" w:rsidRDefault="006B4056" w:rsidP="00427D08">
            <w:pPr>
              <w:spacing w:line="276" w:lineRule="auto"/>
              <w:ind w:left="353"/>
              <w:jc w:val="both"/>
              <w:rPr>
                <w:rFonts w:ascii="Verdana" w:hAnsi="Verdana" w:cs="Arial"/>
                <w:snapToGrid w:val="0"/>
              </w:rPr>
            </w:pPr>
          </w:p>
        </w:tc>
        <w:tc>
          <w:tcPr>
            <w:tcW w:w="4714" w:type="dxa"/>
          </w:tcPr>
          <w:p w14:paraId="317499B9" w14:textId="77777777" w:rsidR="006B4056" w:rsidRPr="003105ED" w:rsidRDefault="006B4056" w:rsidP="00327701">
            <w:pPr>
              <w:spacing w:line="276" w:lineRule="auto"/>
              <w:jc w:val="both"/>
              <w:rPr>
                <w:rFonts w:ascii="Verdana" w:hAnsi="Verdana" w:cs="Arial"/>
                <w:snapToGrid w:val="0"/>
              </w:rPr>
            </w:pPr>
          </w:p>
        </w:tc>
      </w:tr>
      <w:tr w:rsidR="00427D08" w:rsidRPr="003105ED" w14:paraId="73411407" w14:textId="77777777" w:rsidTr="00B65FCA">
        <w:tc>
          <w:tcPr>
            <w:tcW w:w="4642" w:type="dxa"/>
          </w:tcPr>
          <w:p w14:paraId="33BDC6C3" w14:textId="77777777" w:rsidR="006B4056" w:rsidRPr="003105ED" w:rsidRDefault="006B4056" w:rsidP="00327701">
            <w:pPr>
              <w:numPr>
                <w:ilvl w:val="0"/>
                <w:numId w:val="21"/>
              </w:numPr>
              <w:spacing w:line="276" w:lineRule="auto"/>
              <w:ind w:left="353" w:hanging="353"/>
              <w:jc w:val="both"/>
              <w:rPr>
                <w:rFonts w:ascii="Verdana" w:hAnsi="Verdana" w:cs="Arial"/>
                <w:snapToGrid w:val="0"/>
              </w:rPr>
            </w:pPr>
            <w:r w:rsidRPr="003105ED">
              <w:rPr>
                <w:rFonts w:ascii="Verdana" w:hAnsi="Verdana" w:cs="Arial"/>
              </w:rPr>
              <w:t>Stan Surowy otwarty biurowca (zakończenie robót konstrukcyjnych biurowca).</w:t>
            </w:r>
          </w:p>
          <w:p w14:paraId="00620FEF" w14:textId="62280111" w:rsidR="00427D08" w:rsidRPr="003105ED" w:rsidRDefault="00427D08" w:rsidP="00117750">
            <w:pPr>
              <w:spacing w:line="276" w:lineRule="auto"/>
              <w:ind w:left="353"/>
              <w:jc w:val="both"/>
              <w:rPr>
                <w:rFonts w:ascii="Verdana" w:hAnsi="Verdana" w:cs="Arial"/>
                <w:snapToGrid w:val="0"/>
              </w:rPr>
            </w:pPr>
          </w:p>
        </w:tc>
        <w:tc>
          <w:tcPr>
            <w:tcW w:w="4714" w:type="dxa"/>
          </w:tcPr>
          <w:p w14:paraId="4D09E996" w14:textId="1DC38CE5" w:rsidR="006B4056" w:rsidRPr="003105ED" w:rsidRDefault="00A3192E" w:rsidP="00327701">
            <w:pPr>
              <w:spacing w:line="276" w:lineRule="auto"/>
              <w:jc w:val="both"/>
              <w:rPr>
                <w:rFonts w:ascii="Verdana" w:hAnsi="Verdana" w:cs="Arial"/>
                <w:snapToGrid w:val="0"/>
              </w:rPr>
            </w:pPr>
            <w:r w:rsidRPr="003105ED">
              <w:rPr>
                <w:rFonts w:ascii="Verdana" w:hAnsi="Verdana" w:cs="Arial"/>
                <w:snapToGrid w:val="0"/>
              </w:rPr>
              <w:t>-</w:t>
            </w:r>
            <w:r w:rsidRPr="003105ED">
              <w:rPr>
                <w:rFonts w:ascii="Verdana" w:hAnsi="Verdana" w:cs="Arial"/>
                <w:b/>
                <w:bCs/>
                <w:snapToGrid w:val="0"/>
              </w:rPr>
              <w:t xml:space="preserve"> </w:t>
            </w:r>
            <w:r w:rsidR="00B65FCA" w:rsidRPr="003105ED">
              <w:rPr>
                <w:rFonts w:ascii="Verdana" w:hAnsi="Verdana" w:cs="Arial"/>
                <w:b/>
                <w:bCs/>
                <w:snapToGrid w:val="0"/>
              </w:rPr>
              <w:t>nie później niż 26 miesięcy od dnia zawarcia Umowy</w:t>
            </w:r>
            <w:r w:rsidR="006B4056" w:rsidRPr="003105ED">
              <w:rPr>
                <w:rFonts w:ascii="Verdana" w:hAnsi="Verdana" w:cs="Arial"/>
                <w:b/>
                <w:bCs/>
                <w:snapToGrid w:val="0"/>
              </w:rPr>
              <w:t>.</w:t>
            </w:r>
          </w:p>
        </w:tc>
      </w:tr>
      <w:tr w:rsidR="00427D08" w:rsidRPr="003105ED" w14:paraId="1CA78847" w14:textId="77777777" w:rsidTr="00B65FCA">
        <w:tc>
          <w:tcPr>
            <w:tcW w:w="4642" w:type="dxa"/>
          </w:tcPr>
          <w:p w14:paraId="4ED20512" w14:textId="2FA67137" w:rsidR="006B4056" w:rsidRPr="003105ED" w:rsidRDefault="00A3192E" w:rsidP="00A3192E">
            <w:pPr>
              <w:numPr>
                <w:ilvl w:val="0"/>
                <w:numId w:val="21"/>
              </w:numPr>
              <w:spacing w:line="276" w:lineRule="auto"/>
              <w:ind w:left="353" w:hanging="353"/>
              <w:jc w:val="both"/>
              <w:rPr>
                <w:rFonts w:ascii="Verdana" w:hAnsi="Verdana" w:cs="Arial"/>
              </w:rPr>
            </w:pPr>
            <w:r w:rsidRPr="003105ED">
              <w:rPr>
                <w:rFonts w:ascii="Verdana" w:hAnsi="Verdana" w:cs="Arial"/>
              </w:rPr>
              <w:t>Stan Surowy zamknięty biurowca (zakończenie robót montażu ścian osłonowych i pokrycia dachu biurowca).</w:t>
            </w:r>
          </w:p>
        </w:tc>
        <w:tc>
          <w:tcPr>
            <w:tcW w:w="4714" w:type="dxa"/>
          </w:tcPr>
          <w:p w14:paraId="7E3E481B" w14:textId="7C89B226" w:rsidR="006B4056" w:rsidRPr="003105ED" w:rsidRDefault="00A3192E" w:rsidP="00327701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napToGrid w:val="0"/>
              </w:rPr>
            </w:pPr>
            <w:r w:rsidRPr="003105ED">
              <w:rPr>
                <w:rFonts w:ascii="Verdana" w:hAnsi="Verdana" w:cs="Arial"/>
                <w:snapToGrid w:val="0"/>
              </w:rPr>
              <w:t>-</w:t>
            </w:r>
            <w:r w:rsidRPr="003105ED">
              <w:rPr>
                <w:rFonts w:ascii="Verdana" w:hAnsi="Verdana" w:cs="Arial"/>
                <w:b/>
                <w:bCs/>
                <w:snapToGrid w:val="0"/>
              </w:rPr>
              <w:t xml:space="preserve"> </w:t>
            </w:r>
            <w:r w:rsidR="00B65FCA" w:rsidRPr="003105ED">
              <w:rPr>
                <w:rFonts w:ascii="Verdana" w:hAnsi="Verdana" w:cs="Arial"/>
                <w:b/>
                <w:bCs/>
                <w:snapToGrid w:val="0"/>
              </w:rPr>
              <w:t>nie później niż 29 miesięcy od dnia od dnia zawarcia Umowy</w:t>
            </w:r>
            <w:r w:rsidRPr="003105ED">
              <w:rPr>
                <w:rFonts w:ascii="Verdana" w:hAnsi="Verdana" w:cs="Arial"/>
                <w:b/>
                <w:bCs/>
                <w:snapToGrid w:val="0"/>
              </w:rPr>
              <w:t>.</w:t>
            </w:r>
          </w:p>
          <w:p w14:paraId="6A195702" w14:textId="24983537" w:rsidR="00427D08" w:rsidRPr="003105ED" w:rsidRDefault="00427D08" w:rsidP="00327701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napToGrid w:val="0"/>
              </w:rPr>
            </w:pPr>
          </w:p>
        </w:tc>
      </w:tr>
      <w:tr w:rsidR="00427D08" w:rsidRPr="003105ED" w14:paraId="4A4A13C8" w14:textId="77777777" w:rsidTr="00B65FCA">
        <w:tc>
          <w:tcPr>
            <w:tcW w:w="4642" w:type="dxa"/>
          </w:tcPr>
          <w:p w14:paraId="148F9B00" w14:textId="77777777" w:rsidR="00D06A92" w:rsidRPr="003105ED" w:rsidRDefault="00D06A92" w:rsidP="00D06A92">
            <w:pPr>
              <w:spacing w:line="276" w:lineRule="auto"/>
              <w:ind w:left="353"/>
              <w:jc w:val="both"/>
              <w:rPr>
                <w:rFonts w:ascii="Verdana" w:hAnsi="Verdana" w:cs="Arial"/>
              </w:rPr>
            </w:pPr>
          </w:p>
          <w:p w14:paraId="322C4DB1" w14:textId="39D752C8" w:rsidR="001001D3" w:rsidRPr="003105ED" w:rsidRDefault="001001D3" w:rsidP="00A3192E">
            <w:pPr>
              <w:numPr>
                <w:ilvl w:val="0"/>
                <w:numId w:val="21"/>
              </w:numPr>
              <w:spacing w:line="276" w:lineRule="auto"/>
              <w:ind w:left="353" w:hanging="353"/>
              <w:jc w:val="both"/>
              <w:rPr>
                <w:rFonts w:ascii="Verdana" w:hAnsi="Verdana" w:cs="Arial"/>
              </w:rPr>
            </w:pPr>
            <w:r w:rsidRPr="003105ED">
              <w:rPr>
                <w:rFonts w:ascii="Verdana" w:hAnsi="Verdana" w:cs="Arial"/>
                <w:snapToGrid w:val="0"/>
              </w:rPr>
              <w:lastRenderedPageBreak/>
              <w:t>zakończenie wszystkich robót i prac w ramach Prawa Opcji wraz z przeprowadzeniem Odbioru Technicznego dla Prawa Opcji.</w:t>
            </w:r>
          </w:p>
          <w:p w14:paraId="62E1C3FC" w14:textId="0F5104A8" w:rsidR="00427D08" w:rsidRPr="003105ED" w:rsidRDefault="00427D08" w:rsidP="00427D08">
            <w:pPr>
              <w:spacing w:line="276" w:lineRule="auto"/>
              <w:ind w:left="353"/>
              <w:jc w:val="both"/>
              <w:rPr>
                <w:rFonts w:ascii="Verdana" w:hAnsi="Verdana" w:cs="Arial"/>
              </w:rPr>
            </w:pPr>
          </w:p>
        </w:tc>
        <w:tc>
          <w:tcPr>
            <w:tcW w:w="4714" w:type="dxa"/>
          </w:tcPr>
          <w:p w14:paraId="2160E9C7" w14:textId="77777777" w:rsidR="00D06A92" w:rsidRPr="003105ED" w:rsidRDefault="00D06A92" w:rsidP="00327701">
            <w:pPr>
              <w:spacing w:line="276" w:lineRule="auto"/>
              <w:jc w:val="both"/>
              <w:rPr>
                <w:rFonts w:ascii="Verdana" w:hAnsi="Verdana" w:cs="Arial"/>
                <w:snapToGrid w:val="0"/>
              </w:rPr>
            </w:pPr>
          </w:p>
          <w:p w14:paraId="0A287643" w14:textId="00E1BF70" w:rsidR="001001D3" w:rsidRPr="003105ED" w:rsidRDefault="001001D3" w:rsidP="00327701">
            <w:pPr>
              <w:spacing w:line="276" w:lineRule="auto"/>
              <w:jc w:val="both"/>
              <w:rPr>
                <w:rFonts w:ascii="Verdana" w:hAnsi="Verdana" w:cs="Arial"/>
                <w:snapToGrid w:val="0"/>
              </w:rPr>
            </w:pPr>
            <w:r w:rsidRPr="003105ED">
              <w:rPr>
                <w:rFonts w:ascii="Verdana" w:hAnsi="Verdana" w:cs="Arial"/>
                <w:snapToGrid w:val="0"/>
              </w:rPr>
              <w:lastRenderedPageBreak/>
              <w:t>-</w:t>
            </w:r>
            <w:r w:rsidRPr="003105ED">
              <w:rPr>
                <w:rFonts w:ascii="Verdana" w:hAnsi="Verdana" w:cs="Arial"/>
                <w:b/>
                <w:bCs/>
                <w:snapToGrid w:val="0"/>
              </w:rPr>
              <w:t xml:space="preserve"> </w:t>
            </w:r>
            <w:r w:rsidR="00D06A92" w:rsidRPr="003105ED">
              <w:rPr>
                <w:rFonts w:ascii="Verdana" w:hAnsi="Verdana" w:cs="Arial"/>
                <w:b/>
                <w:bCs/>
                <w:snapToGrid w:val="0"/>
              </w:rPr>
              <w:t>nie później niż 32 miesiące od dnia zawarcia Umowy</w:t>
            </w:r>
            <w:r w:rsidRPr="003105ED">
              <w:rPr>
                <w:rFonts w:ascii="Verdana" w:hAnsi="Verdana" w:cs="Arial"/>
                <w:b/>
                <w:bCs/>
                <w:snapToGrid w:val="0"/>
              </w:rPr>
              <w:t>.</w:t>
            </w:r>
          </w:p>
        </w:tc>
      </w:tr>
      <w:tr w:rsidR="00427D08" w:rsidRPr="003105ED" w14:paraId="4EB4BCB7" w14:textId="77777777" w:rsidTr="00B65FCA">
        <w:tc>
          <w:tcPr>
            <w:tcW w:w="4642" w:type="dxa"/>
          </w:tcPr>
          <w:p w14:paraId="79EC25D0" w14:textId="4658C9AE" w:rsidR="00427D08" w:rsidRPr="002A0F0D" w:rsidRDefault="00427D08" w:rsidP="00A3192E">
            <w:pPr>
              <w:numPr>
                <w:ilvl w:val="0"/>
                <w:numId w:val="21"/>
              </w:numPr>
              <w:spacing w:line="276" w:lineRule="auto"/>
              <w:ind w:left="353" w:hanging="353"/>
              <w:jc w:val="both"/>
              <w:rPr>
                <w:rFonts w:ascii="Verdana" w:hAnsi="Verdana" w:cs="Arial"/>
                <w:snapToGrid w:val="0"/>
              </w:rPr>
            </w:pPr>
            <w:r w:rsidRPr="002A0F0D">
              <w:rPr>
                <w:rFonts w:ascii="Verdana" w:hAnsi="Verdana" w:cs="Arial"/>
                <w:snapToGrid w:val="0"/>
              </w:rPr>
              <w:lastRenderedPageBreak/>
              <w:t>usunięcie wszelkich wad</w:t>
            </w:r>
            <w:r w:rsidR="00BE7691" w:rsidRPr="002A0F0D">
              <w:rPr>
                <w:rFonts w:ascii="Verdana" w:hAnsi="Verdana" w:cs="Arial"/>
                <w:snapToGrid w:val="0"/>
              </w:rPr>
              <w:t xml:space="preserve"> </w:t>
            </w:r>
            <w:r w:rsidRPr="002A0F0D">
              <w:rPr>
                <w:rFonts w:ascii="Verdana" w:hAnsi="Verdana" w:cs="Arial"/>
                <w:snapToGrid w:val="0"/>
              </w:rPr>
              <w:t>stwierdzonych w toku Odbioru Technicznego</w:t>
            </w:r>
            <w:ins w:id="23" w:author="SMM" w:date="2023-04-24T22:27:00Z">
              <w:r w:rsidR="002A0F0D">
                <w:rPr>
                  <w:rFonts w:ascii="Verdana" w:hAnsi="Verdana" w:cs="Arial"/>
                  <w:snapToGrid w:val="0"/>
                </w:rPr>
                <w:t xml:space="preserve"> </w:t>
              </w:r>
            </w:ins>
            <w:ins w:id="24" w:author="SMM" w:date="2023-04-24T22:26:00Z">
              <w:r w:rsidR="002A0F0D" w:rsidRPr="002A0F0D">
                <w:rPr>
                  <w:rFonts w:ascii="Verdana" w:hAnsi="Verdana" w:cs="Arial"/>
                  <w:snapToGrid w:val="0"/>
                </w:rPr>
                <w:t>(</w:t>
              </w:r>
              <w:r w:rsidR="002A0F0D" w:rsidRPr="00E067A9">
                <w:rPr>
                  <w:rFonts w:ascii="Verdana" w:hAnsi="Verdana"/>
                  <w:snapToGrid w:val="0"/>
                </w:rPr>
                <w:t>z zastrzeżeniem §18 ust. 6 Umowy)</w:t>
              </w:r>
            </w:ins>
          </w:p>
        </w:tc>
        <w:tc>
          <w:tcPr>
            <w:tcW w:w="4714" w:type="dxa"/>
          </w:tcPr>
          <w:p w14:paraId="73739199" w14:textId="2196D202" w:rsidR="00427D08" w:rsidRPr="003105ED" w:rsidRDefault="00427D08" w:rsidP="00327701">
            <w:pPr>
              <w:spacing w:line="276" w:lineRule="auto"/>
              <w:jc w:val="both"/>
              <w:rPr>
                <w:rFonts w:ascii="Verdana" w:hAnsi="Verdana" w:cs="Arial"/>
                <w:snapToGrid w:val="0"/>
              </w:rPr>
            </w:pPr>
            <w:r w:rsidRPr="003105ED">
              <w:rPr>
                <w:rFonts w:ascii="Verdana" w:hAnsi="Verdana" w:cs="Arial"/>
                <w:snapToGrid w:val="0"/>
              </w:rPr>
              <w:t>-</w:t>
            </w:r>
            <w:r w:rsidRPr="003105ED">
              <w:rPr>
                <w:rFonts w:ascii="Verdana" w:hAnsi="Verdana" w:cs="Arial"/>
                <w:b/>
                <w:bCs/>
                <w:snapToGrid w:val="0"/>
              </w:rPr>
              <w:t xml:space="preserve"> </w:t>
            </w:r>
            <w:r w:rsidR="00D06A92" w:rsidRPr="003105ED">
              <w:rPr>
                <w:rFonts w:ascii="Verdana" w:hAnsi="Verdana" w:cs="Arial"/>
                <w:b/>
                <w:bCs/>
                <w:snapToGrid w:val="0"/>
              </w:rPr>
              <w:t>nie później niż 34 miesiące od dnia zawarcia Umowy</w:t>
            </w:r>
            <w:r w:rsidRPr="003105ED">
              <w:rPr>
                <w:rFonts w:ascii="Verdana" w:hAnsi="Verdana" w:cs="Arial"/>
                <w:b/>
                <w:bCs/>
                <w:snapToGrid w:val="0"/>
              </w:rPr>
              <w:t>.</w:t>
            </w:r>
          </w:p>
        </w:tc>
      </w:tr>
    </w:tbl>
    <w:p w14:paraId="5AC7B357" w14:textId="77777777" w:rsidR="00C70FFD" w:rsidRPr="003105ED" w:rsidRDefault="00C70FFD" w:rsidP="00353A2F">
      <w:pPr>
        <w:pStyle w:val="BodyText31"/>
        <w:spacing w:line="276" w:lineRule="auto"/>
        <w:outlineLvl w:val="0"/>
        <w:rPr>
          <w:rFonts w:ascii="Verdana" w:hAnsi="Verdana" w:cs="Arial"/>
          <w:sz w:val="20"/>
        </w:rPr>
      </w:pPr>
      <w:bookmarkStart w:id="25" w:name="_Toc225812668"/>
      <w:bookmarkStart w:id="26" w:name="_Toc225824146"/>
      <w:bookmarkStart w:id="27" w:name="_Toc225838921"/>
      <w:bookmarkEnd w:id="12"/>
    </w:p>
    <w:p w14:paraId="18FA611B" w14:textId="74BDF27E" w:rsidR="000446DC" w:rsidRPr="003105ED" w:rsidRDefault="003E45DD" w:rsidP="005C0613">
      <w:pPr>
        <w:pStyle w:val="BodyText31"/>
        <w:numPr>
          <w:ilvl w:val="1"/>
          <w:numId w:val="13"/>
        </w:numPr>
        <w:spacing w:line="276" w:lineRule="auto"/>
        <w:outlineLvl w:val="0"/>
        <w:rPr>
          <w:rFonts w:ascii="Verdana" w:hAnsi="Verdana" w:cs="Arial"/>
          <w:sz w:val="20"/>
        </w:rPr>
      </w:pPr>
      <w:r w:rsidRPr="003105ED">
        <w:rPr>
          <w:rFonts w:ascii="Verdana" w:hAnsi="Verdana" w:cs="Arial"/>
          <w:sz w:val="20"/>
        </w:rPr>
        <w:t xml:space="preserve"> </w:t>
      </w:r>
      <w:bookmarkStart w:id="28" w:name="_Toc109121019"/>
      <w:r w:rsidR="00335983" w:rsidRPr="003105ED">
        <w:rPr>
          <w:rFonts w:ascii="Verdana" w:hAnsi="Verdana" w:cs="Arial"/>
          <w:sz w:val="20"/>
        </w:rPr>
        <w:t>Przebieg</w:t>
      </w:r>
      <w:r w:rsidR="00F93B1E" w:rsidRPr="003105ED">
        <w:rPr>
          <w:rFonts w:ascii="Verdana" w:hAnsi="Verdana" w:cs="Arial"/>
          <w:sz w:val="20"/>
        </w:rPr>
        <w:t xml:space="preserve"> </w:t>
      </w:r>
      <w:r w:rsidR="00FA6BC5" w:rsidRPr="003105ED">
        <w:rPr>
          <w:rFonts w:ascii="Verdana" w:hAnsi="Verdana" w:cs="Arial"/>
          <w:sz w:val="20"/>
        </w:rPr>
        <w:t xml:space="preserve">Konkursu </w:t>
      </w:r>
      <w:r w:rsidR="00F93B1E" w:rsidRPr="003105ED">
        <w:rPr>
          <w:rFonts w:ascii="Verdana" w:hAnsi="Verdana" w:cs="Arial"/>
          <w:sz w:val="20"/>
        </w:rPr>
        <w:t>jest następujący:</w:t>
      </w:r>
      <w:bookmarkEnd w:id="28"/>
    </w:p>
    <w:p w14:paraId="3614DB60" w14:textId="0E96851A" w:rsidR="0008479A" w:rsidRPr="003105ED" w:rsidRDefault="00CB1557" w:rsidP="005C0613">
      <w:pPr>
        <w:pStyle w:val="BodyText31"/>
        <w:numPr>
          <w:ilvl w:val="0"/>
          <w:numId w:val="20"/>
        </w:numPr>
        <w:spacing w:line="276" w:lineRule="auto"/>
        <w:outlineLvl w:val="0"/>
        <w:rPr>
          <w:rFonts w:ascii="Verdana" w:hAnsi="Verdana" w:cs="Arial"/>
          <w:sz w:val="20"/>
        </w:rPr>
      </w:pPr>
      <w:bookmarkStart w:id="29" w:name="_Toc109121020"/>
      <w:r w:rsidRPr="003F01E8">
        <w:rPr>
          <w:rFonts w:ascii="Verdana" w:hAnsi="Verdana" w:cs="Arial"/>
          <w:sz w:val="20"/>
        </w:rPr>
        <w:t>T</w:t>
      </w:r>
      <w:r w:rsidR="0008479A" w:rsidRPr="003F01E8">
        <w:rPr>
          <w:rFonts w:ascii="Verdana" w:hAnsi="Verdana" w:cs="Arial"/>
          <w:sz w:val="20"/>
        </w:rPr>
        <w:t>ermin</w:t>
      </w:r>
      <w:del w:id="30" w:author="Łyczkowska-Nowak, Marta" w:date="2023-05-10T15:12:00Z">
        <w:r w:rsidR="00C50574" w:rsidRPr="003F01E8" w:rsidDel="003F01E8">
          <w:rPr>
            <w:rFonts w:ascii="Verdana" w:hAnsi="Verdana" w:cs="Arial"/>
            <w:sz w:val="20"/>
          </w:rPr>
          <w:delText xml:space="preserve"> </w:delText>
        </w:r>
        <w:r w:rsidR="00524FF9" w:rsidRPr="003F01E8" w:rsidDel="003F01E8">
          <w:rPr>
            <w:rFonts w:ascii="Verdana" w:hAnsi="Verdana" w:cs="Arial"/>
            <w:sz w:val="20"/>
          </w:rPr>
          <w:delText>60</w:delText>
        </w:r>
      </w:del>
      <w:ins w:id="31" w:author="Łyczkowska-Nowak, Marta" w:date="2023-05-10T15:12:00Z">
        <w:r w:rsidR="003F01E8" w:rsidRPr="00E067A9">
          <w:rPr>
            <w:rFonts w:ascii="Verdana" w:hAnsi="Verdana" w:cs="Arial"/>
            <w:sz w:val="20"/>
          </w:rPr>
          <w:t xml:space="preserve"> 79</w:t>
        </w:r>
      </w:ins>
      <w:r w:rsidR="000F29DC" w:rsidRPr="003F01E8">
        <w:rPr>
          <w:rFonts w:ascii="Verdana" w:hAnsi="Verdana" w:cs="Arial"/>
          <w:sz w:val="20"/>
        </w:rPr>
        <w:t xml:space="preserve"> </w:t>
      </w:r>
      <w:r w:rsidR="00C50574" w:rsidRPr="003F01E8">
        <w:rPr>
          <w:rFonts w:ascii="Verdana" w:hAnsi="Verdana" w:cs="Arial"/>
          <w:sz w:val="20"/>
        </w:rPr>
        <w:t>dni</w:t>
      </w:r>
      <w:r w:rsidR="00C50574" w:rsidRPr="003105ED">
        <w:rPr>
          <w:rFonts w:ascii="Verdana" w:hAnsi="Verdana" w:cs="Arial"/>
          <w:sz w:val="20"/>
        </w:rPr>
        <w:t xml:space="preserve"> (liczon</w:t>
      </w:r>
      <w:r w:rsidRPr="003105ED">
        <w:rPr>
          <w:rFonts w:ascii="Verdana" w:hAnsi="Verdana" w:cs="Arial"/>
          <w:sz w:val="20"/>
        </w:rPr>
        <w:t>y</w:t>
      </w:r>
      <w:r w:rsidR="00C50574" w:rsidRPr="003105ED">
        <w:rPr>
          <w:rFonts w:ascii="Verdana" w:hAnsi="Verdana" w:cs="Arial"/>
          <w:sz w:val="20"/>
        </w:rPr>
        <w:t xml:space="preserve"> od dnia </w:t>
      </w:r>
      <w:r w:rsidRPr="003105ED">
        <w:rPr>
          <w:rFonts w:ascii="Verdana" w:hAnsi="Verdana" w:cs="Arial"/>
          <w:sz w:val="20"/>
        </w:rPr>
        <w:t>publikacji niniejszego SWZ</w:t>
      </w:r>
      <w:r w:rsidR="003E45DD" w:rsidRPr="003105ED">
        <w:rPr>
          <w:rFonts w:ascii="Verdana" w:hAnsi="Verdana" w:cs="Arial"/>
          <w:sz w:val="20"/>
        </w:rPr>
        <w:t xml:space="preserve"> na Platformie Zakupowej MTP</w:t>
      </w:r>
      <w:r w:rsidR="00F46B1F" w:rsidRPr="003105ED">
        <w:rPr>
          <w:rFonts w:ascii="Verdana" w:hAnsi="Verdana" w:cs="Arial"/>
          <w:sz w:val="20"/>
        </w:rPr>
        <w:t>)</w:t>
      </w:r>
      <w:r w:rsidR="00C50574" w:rsidRPr="003105ED">
        <w:rPr>
          <w:rFonts w:ascii="Verdana" w:hAnsi="Verdana" w:cs="Arial"/>
          <w:sz w:val="20"/>
        </w:rPr>
        <w:t xml:space="preserve"> na </w:t>
      </w:r>
      <w:r w:rsidR="001D3AFD" w:rsidRPr="003105ED">
        <w:rPr>
          <w:rFonts w:ascii="Verdana" w:hAnsi="Verdana" w:cs="Arial"/>
          <w:sz w:val="20"/>
        </w:rPr>
        <w:t xml:space="preserve">wnioski </w:t>
      </w:r>
      <w:r w:rsidR="00F46B1F" w:rsidRPr="003105ED">
        <w:rPr>
          <w:rFonts w:ascii="Verdana" w:hAnsi="Verdana" w:cs="Arial"/>
          <w:sz w:val="20"/>
        </w:rPr>
        <w:t>wykonawców</w:t>
      </w:r>
      <w:r w:rsidR="00C50574" w:rsidRPr="003105ED">
        <w:rPr>
          <w:rFonts w:ascii="Verdana" w:hAnsi="Verdana" w:cs="Arial"/>
          <w:sz w:val="20"/>
        </w:rPr>
        <w:t xml:space="preserve"> </w:t>
      </w:r>
      <w:r w:rsidR="001D3AFD" w:rsidRPr="003105ED">
        <w:rPr>
          <w:rFonts w:ascii="Verdana" w:hAnsi="Verdana" w:cs="Arial"/>
          <w:sz w:val="20"/>
        </w:rPr>
        <w:t xml:space="preserve">o wyjaśnienie </w:t>
      </w:r>
      <w:r w:rsidR="00F46B1F" w:rsidRPr="003105ED">
        <w:rPr>
          <w:rFonts w:ascii="Verdana" w:hAnsi="Verdana" w:cs="Arial"/>
          <w:sz w:val="20"/>
        </w:rPr>
        <w:t>treści</w:t>
      </w:r>
      <w:r w:rsidRPr="003105ED">
        <w:rPr>
          <w:rFonts w:ascii="Verdana" w:hAnsi="Verdana" w:cs="Arial"/>
          <w:sz w:val="20"/>
        </w:rPr>
        <w:t xml:space="preserve"> dokumentacji</w:t>
      </w:r>
      <w:r w:rsidR="004A1D56" w:rsidRPr="003105ED">
        <w:rPr>
          <w:rFonts w:ascii="Verdana" w:hAnsi="Verdana" w:cs="Arial"/>
          <w:sz w:val="20"/>
        </w:rPr>
        <w:t xml:space="preserve"> lub </w:t>
      </w:r>
      <w:r w:rsidR="00161C65" w:rsidRPr="003105ED">
        <w:rPr>
          <w:rFonts w:ascii="Verdana" w:hAnsi="Verdana" w:cs="Arial"/>
          <w:sz w:val="20"/>
        </w:rPr>
        <w:t xml:space="preserve">wnioski o </w:t>
      </w:r>
      <w:r w:rsidR="004A1D56" w:rsidRPr="003105ED">
        <w:rPr>
          <w:rFonts w:ascii="Verdana" w:hAnsi="Verdana" w:cs="Arial"/>
          <w:sz w:val="20"/>
        </w:rPr>
        <w:t xml:space="preserve">zmianę </w:t>
      </w:r>
      <w:r w:rsidRPr="003105ED">
        <w:rPr>
          <w:rFonts w:ascii="Verdana" w:hAnsi="Verdana" w:cs="Arial"/>
          <w:sz w:val="20"/>
        </w:rPr>
        <w:t xml:space="preserve">jej </w:t>
      </w:r>
      <w:r w:rsidR="00161C65" w:rsidRPr="003105ED">
        <w:rPr>
          <w:rFonts w:ascii="Verdana" w:hAnsi="Verdana" w:cs="Arial"/>
          <w:sz w:val="20"/>
        </w:rPr>
        <w:t>treści</w:t>
      </w:r>
      <w:r w:rsidR="00D54DD4" w:rsidRPr="003105ED">
        <w:rPr>
          <w:rFonts w:ascii="Verdana" w:hAnsi="Verdana" w:cs="Arial"/>
          <w:sz w:val="20"/>
        </w:rPr>
        <w:t>.</w:t>
      </w:r>
      <w:bookmarkEnd w:id="29"/>
    </w:p>
    <w:p w14:paraId="3C57A248" w14:textId="72E0D7A4" w:rsidR="00F46B1F" w:rsidRPr="003105ED" w:rsidRDefault="004E6328" w:rsidP="005C0613">
      <w:pPr>
        <w:pStyle w:val="BodyText31"/>
        <w:numPr>
          <w:ilvl w:val="0"/>
          <w:numId w:val="20"/>
        </w:numPr>
        <w:spacing w:line="276" w:lineRule="auto"/>
        <w:outlineLvl w:val="0"/>
        <w:rPr>
          <w:rFonts w:ascii="Verdana" w:hAnsi="Verdana" w:cs="Arial"/>
          <w:sz w:val="20"/>
        </w:rPr>
      </w:pPr>
      <w:bookmarkStart w:id="32" w:name="_Toc109121021"/>
      <w:r w:rsidRPr="003105ED">
        <w:rPr>
          <w:rFonts w:ascii="Verdana" w:hAnsi="Verdana" w:cs="Arial"/>
          <w:sz w:val="20"/>
        </w:rPr>
        <w:t xml:space="preserve">Obligatoryjna </w:t>
      </w:r>
      <w:r w:rsidR="00F7359F" w:rsidRPr="003105ED">
        <w:rPr>
          <w:rFonts w:ascii="Verdana" w:hAnsi="Verdana" w:cs="Arial"/>
          <w:sz w:val="20"/>
        </w:rPr>
        <w:t>w</w:t>
      </w:r>
      <w:r w:rsidR="00F46B1F" w:rsidRPr="003105ED">
        <w:rPr>
          <w:rFonts w:ascii="Verdana" w:hAnsi="Verdana" w:cs="Arial"/>
          <w:sz w:val="20"/>
        </w:rPr>
        <w:t>izja lokalna</w:t>
      </w:r>
      <w:r w:rsidR="00C5585F" w:rsidRPr="003105ED">
        <w:rPr>
          <w:rFonts w:ascii="Verdana" w:hAnsi="Verdana" w:cs="Arial"/>
          <w:sz w:val="20"/>
        </w:rPr>
        <w:t xml:space="preserve"> Wykonawcy</w:t>
      </w:r>
      <w:r w:rsidR="00D30966" w:rsidRPr="003105ED">
        <w:rPr>
          <w:rFonts w:ascii="Verdana" w:hAnsi="Verdana" w:cs="Arial"/>
          <w:sz w:val="20"/>
        </w:rPr>
        <w:t xml:space="preserve"> w</w:t>
      </w:r>
      <w:r w:rsidR="00D54DD4" w:rsidRPr="003105ED">
        <w:rPr>
          <w:rFonts w:ascii="Verdana" w:hAnsi="Verdana" w:cs="Arial"/>
          <w:sz w:val="20"/>
        </w:rPr>
        <w:t xml:space="preserve"> następujących</w:t>
      </w:r>
      <w:r w:rsidR="00D30966" w:rsidRPr="003105ED">
        <w:rPr>
          <w:rFonts w:ascii="Verdana" w:hAnsi="Verdana" w:cs="Arial"/>
          <w:sz w:val="20"/>
        </w:rPr>
        <w:t xml:space="preserve"> termin</w:t>
      </w:r>
      <w:r w:rsidR="00D54DD4" w:rsidRPr="003105ED">
        <w:rPr>
          <w:rFonts w:ascii="Verdana" w:hAnsi="Verdana" w:cs="Arial"/>
          <w:sz w:val="20"/>
        </w:rPr>
        <w:t>ach</w:t>
      </w:r>
      <w:r w:rsidR="00D30966" w:rsidRPr="003105ED">
        <w:rPr>
          <w:rFonts w:ascii="Verdana" w:hAnsi="Verdana" w:cs="Arial"/>
          <w:sz w:val="20"/>
        </w:rPr>
        <w:t>:</w:t>
      </w:r>
      <w:r w:rsidR="00C8184B">
        <w:rPr>
          <w:rFonts w:ascii="Verdana" w:hAnsi="Verdana" w:cs="Arial"/>
          <w:sz w:val="20"/>
        </w:rPr>
        <w:t xml:space="preserve"> </w:t>
      </w:r>
      <w:r w:rsidR="00444AAF" w:rsidRPr="003105ED">
        <w:rPr>
          <w:rFonts w:ascii="Verdana" w:hAnsi="Verdana" w:cs="Arial"/>
          <w:sz w:val="20"/>
        </w:rPr>
        <w:t>01.03-15.04.2023</w:t>
      </w:r>
      <w:r w:rsidR="00D30966" w:rsidRPr="003105ED">
        <w:rPr>
          <w:rFonts w:ascii="Verdana" w:hAnsi="Verdana" w:cs="Arial"/>
          <w:sz w:val="20"/>
        </w:rPr>
        <w:t>.</w:t>
      </w:r>
      <w:r w:rsidR="00F46B1F" w:rsidRPr="003105ED">
        <w:rPr>
          <w:rFonts w:ascii="Verdana" w:hAnsi="Verdana" w:cs="Arial"/>
          <w:sz w:val="20"/>
        </w:rPr>
        <w:t xml:space="preserve"> </w:t>
      </w:r>
      <w:bookmarkEnd w:id="32"/>
    </w:p>
    <w:p w14:paraId="4BD21B57" w14:textId="5F4CC9B8" w:rsidR="00142FAD" w:rsidRPr="003105ED" w:rsidRDefault="00142FAD" w:rsidP="005C0613">
      <w:pPr>
        <w:pStyle w:val="BodyText31"/>
        <w:numPr>
          <w:ilvl w:val="0"/>
          <w:numId w:val="20"/>
        </w:numPr>
        <w:spacing w:line="276" w:lineRule="auto"/>
        <w:outlineLvl w:val="0"/>
        <w:rPr>
          <w:rFonts w:ascii="Verdana" w:hAnsi="Verdana" w:cs="Arial"/>
          <w:sz w:val="20"/>
        </w:rPr>
      </w:pPr>
      <w:bookmarkStart w:id="33" w:name="_Toc109121022"/>
      <w:r w:rsidRPr="003105ED">
        <w:rPr>
          <w:rFonts w:ascii="Verdana" w:hAnsi="Verdana" w:cs="Arial"/>
          <w:sz w:val="20"/>
        </w:rPr>
        <w:t>Badania gruntowe (opcjonalnie) – badania terenu</w:t>
      </w:r>
      <w:r w:rsidR="007D721C" w:rsidRPr="003105ED">
        <w:rPr>
          <w:rFonts w:ascii="Verdana" w:hAnsi="Verdana" w:cs="Arial"/>
          <w:sz w:val="20"/>
        </w:rPr>
        <w:t xml:space="preserve"> budowy (np. geologiczne, hydrologiczne lub inne) w zakresie i terminie uzgodnionym indywidualnie z Zamawiającym. Wykonanie badań własnych nie jest obowiązkowe.</w:t>
      </w:r>
      <w:bookmarkEnd w:id="33"/>
    </w:p>
    <w:p w14:paraId="444A8CC1" w14:textId="229D451D" w:rsidR="00AF6FEB" w:rsidRPr="003105ED" w:rsidRDefault="00F46B1F" w:rsidP="005C0613">
      <w:pPr>
        <w:pStyle w:val="BodyText31"/>
        <w:numPr>
          <w:ilvl w:val="0"/>
          <w:numId w:val="20"/>
        </w:numPr>
        <w:spacing w:line="276" w:lineRule="auto"/>
        <w:outlineLvl w:val="0"/>
        <w:rPr>
          <w:rFonts w:ascii="Verdana" w:hAnsi="Verdana" w:cs="Arial"/>
          <w:sz w:val="20"/>
        </w:rPr>
      </w:pPr>
      <w:bookmarkStart w:id="34" w:name="_Toc109121023"/>
      <w:r w:rsidRPr="003105ED">
        <w:rPr>
          <w:rFonts w:ascii="Verdana" w:hAnsi="Verdana" w:cs="Arial"/>
          <w:sz w:val="20"/>
        </w:rPr>
        <w:t xml:space="preserve">Złożenie </w:t>
      </w:r>
      <w:r w:rsidR="00085435" w:rsidRPr="003105ED">
        <w:rPr>
          <w:rFonts w:ascii="Verdana" w:hAnsi="Verdana" w:cs="Arial"/>
          <w:sz w:val="20"/>
        </w:rPr>
        <w:t>O</w:t>
      </w:r>
      <w:r w:rsidR="00C8184B">
        <w:rPr>
          <w:rFonts w:ascii="Verdana" w:hAnsi="Verdana" w:cs="Arial"/>
          <w:sz w:val="20"/>
        </w:rPr>
        <w:t>fert</w:t>
      </w:r>
      <w:r w:rsidR="009E5F00" w:rsidRPr="003105ED">
        <w:rPr>
          <w:rFonts w:ascii="Verdana" w:hAnsi="Verdana" w:cs="Arial"/>
          <w:sz w:val="20"/>
        </w:rPr>
        <w:t xml:space="preserve"> (</w:t>
      </w:r>
      <w:r w:rsidRPr="003105ED">
        <w:rPr>
          <w:rFonts w:ascii="Verdana" w:hAnsi="Verdana" w:cs="Arial"/>
          <w:sz w:val="20"/>
        </w:rPr>
        <w:t xml:space="preserve">data i </w:t>
      </w:r>
      <w:r w:rsidR="009E5F00" w:rsidRPr="003105ED">
        <w:rPr>
          <w:rFonts w:ascii="Verdana" w:hAnsi="Verdana" w:cs="Arial"/>
          <w:sz w:val="20"/>
        </w:rPr>
        <w:t>godzina</w:t>
      </w:r>
      <w:r w:rsidR="00CB1557" w:rsidRPr="003105ED">
        <w:rPr>
          <w:rFonts w:ascii="Verdana" w:hAnsi="Verdana" w:cs="Arial"/>
          <w:sz w:val="20"/>
        </w:rPr>
        <w:t xml:space="preserve">: </w:t>
      </w:r>
      <w:del w:id="35" w:author="Łyczkowska-Nowak, Marta" w:date="2023-05-10T11:20:00Z">
        <w:r w:rsidR="00444AAF" w:rsidRPr="003105ED" w:rsidDel="00A5118B">
          <w:rPr>
            <w:rFonts w:ascii="Verdana" w:hAnsi="Verdana" w:cs="Arial"/>
            <w:sz w:val="20"/>
          </w:rPr>
          <w:delText>01</w:delText>
        </w:r>
      </w:del>
      <w:ins w:id="36" w:author="Łyczkowska-Nowak, Marta" w:date="2023-05-10T11:20:00Z">
        <w:r w:rsidR="00A5118B">
          <w:rPr>
            <w:rFonts w:ascii="Verdana" w:hAnsi="Verdana" w:cs="Arial"/>
            <w:sz w:val="20"/>
          </w:rPr>
          <w:t>15</w:t>
        </w:r>
      </w:ins>
      <w:r w:rsidR="00444AAF" w:rsidRPr="003105ED">
        <w:rPr>
          <w:rFonts w:ascii="Verdana" w:hAnsi="Verdana" w:cs="Arial"/>
          <w:sz w:val="20"/>
        </w:rPr>
        <w:t>.06.2023 r., do godziny 12:00</w:t>
      </w:r>
      <w:r w:rsidR="009E5F00" w:rsidRPr="003105ED">
        <w:rPr>
          <w:rFonts w:ascii="Verdana" w:hAnsi="Verdana" w:cs="Arial"/>
          <w:sz w:val="20"/>
        </w:rPr>
        <w:t>)</w:t>
      </w:r>
      <w:r w:rsidR="00085435" w:rsidRPr="003105ED">
        <w:rPr>
          <w:rFonts w:ascii="Verdana" w:hAnsi="Verdana" w:cs="Arial"/>
          <w:sz w:val="20"/>
        </w:rPr>
        <w:t>.</w:t>
      </w:r>
      <w:bookmarkEnd w:id="34"/>
    </w:p>
    <w:p w14:paraId="20A0EEF9" w14:textId="28F35B76" w:rsidR="004725E3" w:rsidRPr="003105ED" w:rsidRDefault="00D54DD4" w:rsidP="005C0613">
      <w:pPr>
        <w:pStyle w:val="BodyText31"/>
        <w:numPr>
          <w:ilvl w:val="0"/>
          <w:numId w:val="20"/>
        </w:numPr>
        <w:spacing w:line="276" w:lineRule="auto"/>
        <w:outlineLvl w:val="0"/>
        <w:rPr>
          <w:rFonts w:ascii="Verdana" w:hAnsi="Verdana" w:cs="Arial"/>
          <w:sz w:val="20"/>
        </w:rPr>
      </w:pPr>
      <w:bookmarkStart w:id="37" w:name="_Toc109121024"/>
      <w:r w:rsidRPr="003105ED">
        <w:rPr>
          <w:rFonts w:ascii="Verdana" w:hAnsi="Verdana" w:cs="Arial"/>
          <w:sz w:val="20"/>
        </w:rPr>
        <w:t>W</w:t>
      </w:r>
      <w:r w:rsidR="004725E3" w:rsidRPr="003105ED">
        <w:rPr>
          <w:rFonts w:ascii="Verdana" w:hAnsi="Verdana" w:cs="Arial"/>
          <w:sz w:val="20"/>
        </w:rPr>
        <w:t>ybór Oferty najkorzystniejszej lub unieważnienie Konkursu.</w:t>
      </w:r>
      <w:bookmarkEnd w:id="37"/>
    </w:p>
    <w:p w14:paraId="1A7A835A" w14:textId="3B8BAAEE" w:rsidR="004725E3" w:rsidRPr="003105ED" w:rsidRDefault="004725E3" w:rsidP="005C0613">
      <w:pPr>
        <w:pStyle w:val="BodyText31"/>
        <w:numPr>
          <w:ilvl w:val="0"/>
          <w:numId w:val="20"/>
        </w:numPr>
        <w:spacing w:line="276" w:lineRule="auto"/>
        <w:outlineLvl w:val="0"/>
        <w:rPr>
          <w:rFonts w:ascii="Verdana" w:hAnsi="Verdana" w:cs="Arial"/>
          <w:sz w:val="20"/>
        </w:rPr>
      </w:pPr>
      <w:bookmarkStart w:id="38" w:name="_Toc109121025"/>
      <w:r w:rsidRPr="003105ED">
        <w:rPr>
          <w:rFonts w:ascii="Verdana" w:hAnsi="Verdana" w:cs="Arial"/>
          <w:sz w:val="20"/>
        </w:rPr>
        <w:t>Podpisanie Umowy o Roboty Budowalne z Wykonawcą wybranym w Konkurs</w:t>
      </w:r>
      <w:r w:rsidR="008233DA" w:rsidRPr="003105ED">
        <w:rPr>
          <w:rFonts w:ascii="Verdana" w:hAnsi="Verdana" w:cs="Arial"/>
          <w:sz w:val="20"/>
        </w:rPr>
        <w:t>ie</w:t>
      </w:r>
      <w:r w:rsidR="00C001A9" w:rsidRPr="003105ED">
        <w:rPr>
          <w:rFonts w:ascii="Verdana" w:hAnsi="Verdana" w:cs="Arial"/>
          <w:sz w:val="20"/>
        </w:rPr>
        <w:t xml:space="preserve"> (w przypadku w którym nie doszło do unieważnienia Konkursu)</w:t>
      </w:r>
      <w:r w:rsidRPr="003105ED">
        <w:rPr>
          <w:rFonts w:ascii="Verdana" w:hAnsi="Verdana" w:cs="Arial"/>
          <w:sz w:val="20"/>
        </w:rPr>
        <w:t>.</w:t>
      </w:r>
      <w:bookmarkEnd w:id="38"/>
    </w:p>
    <w:p w14:paraId="3DDCA817" w14:textId="16ABB102" w:rsidR="00F46B1F" w:rsidRPr="003105ED" w:rsidRDefault="00F46B1F" w:rsidP="003E45DD">
      <w:pPr>
        <w:pStyle w:val="BodyText31"/>
        <w:spacing w:line="276" w:lineRule="auto"/>
        <w:outlineLvl w:val="0"/>
        <w:rPr>
          <w:rFonts w:ascii="Verdana" w:hAnsi="Verdana" w:cs="Arial"/>
          <w:sz w:val="20"/>
        </w:rPr>
      </w:pPr>
    </w:p>
    <w:p w14:paraId="5FBE66F7" w14:textId="4F96EB11" w:rsidR="00E15B1A" w:rsidRPr="003105ED" w:rsidRDefault="003E45DD" w:rsidP="00A02F11">
      <w:pPr>
        <w:pStyle w:val="BodyText31"/>
        <w:numPr>
          <w:ilvl w:val="1"/>
          <w:numId w:val="13"/>
        </w:numPr>
        <w:spacing w:line="276" w:lineRule="auto"/>
        <w:outlineLvl w:val="0"/>
        <w:rPr>
          <w:rFonts w:ascii="Verdana" w:hAnsi="Verdana" w:cs="Arial"/>
          <w:sz w:val="20"/>
        </w:rPr>
      </w:pPr>
      <w:r w:rsidRPr="003105ED">
        <w:rPr>
          <w:rFonts w:ascii="Verdana" w:hAnsi="Verdana" w:cs="Arial"/>
          <w:sz w:val="20"/>
        </w:rPr>
        <w:t xml:space="preserve"> </w:t>
      </w:r>
      <w:bookmarkStart w:id="39" w:name="_Toc109121026"/>
      <w:r w:rsidR="00332C75" w:rsidRPr="003105ED">
        <w:rPr>
          <w:rFonts w:ascii="Verdana" w:hAnsi="Verdana" w:cs="Arial"/>
          <w:sz w:val="20"/>
        </w:rPr>
        <w:t xml:space="preserve">Podstawa opracowania </w:t>
      </w:r>
      <w:r w:rsidR="00335983" w:rsidRPr="003105ED">
        <w:rPr>
          <w:rFonts w:ascii="Verdana" w:hAnsi="Verdana" w:cs="Arial"/>
          <w:sz w:val="20"/>
        </w:rPr>
        <w:t>O</w:t>
      </w:r>
      <w:r w:rsidR="00332C75" w:rsidRPr="003105ED">
        <w:rPr>
          <w:rFonts w:ascii="Verdana" w:hAnsi="Verdana" w:cs="Arial"/>
          <w:sz w:val="20"/>
        </w:rPr>
        <w:t>ferty</w:t>
      </w:r>
      <w:bookmarkEnd w:id="25"/>
      <w:bookmarkEnd w:id="26"/>
      <w:bookmarkEnd w:id="27"/>
      <w:r w:rsidR="008D3B82" w:rsidRPr="003105ED">
        <w:rPr>
          <w:rFonts w:ascii="Verdana" w:hAnsi="Verdana" w:cs="Arial"/>
          <w:sz w:val="20"/>
        </w:rPr>
        <w:t xml:space="preserve"> </w:t>
      </w:r>
      <w:r w:rsidR="00BD2935" w:rsidRPr="003105ED">
        <w:rPr>
          <w:rFonts w:ascii="Verdana" w:hAnsi="Verdana" w:cs="Arial"/>
          <w:sz w:val="20"/>
        </w:rPr>
        <w:t xml:space="preserve">w </w:t>
      </w:r>
      <w:r w:rsidR="008D3B82" w:rsidRPr="003105ED">
        <w:rPr>
          <w:rFonts w:ascii="Verdana" w:hAnsi="Verdana" w:cs="Arial"/>
          <w:sz w:val="20"/>
        </w:rPr>
        <w:t>Konkurs</w:t>
      </w:r>
      <w:r w:rsidR="00BD2935" w:rsidRPr="003105ED">
        <w:rPr>
          <w:rFonts w:ascii="Verdana" w:hAnsi="Verdana" w:cs="Arial"/>
          <w:sz w:val="20"/>
        </w:rPr>
        <w:t>ie</w:t>
      </w:r>
      <w:r w:rsidR="00AA0212" w:rsidRPr="003105ED">
        <w:rPr>
          <w:rFonts w:ascii="Verdana" w:hAnsi="Verdana" w:cs="Arial"/>
          <w:sz w:val="20"/>
        </w:rPr>
        <w:t>:</w:t>
      </w:r>
      <w:bookmarkEnd w:id="39"/>
    </w:p>
    <w:p w14:paraId="0E6DBE9C" w14:textId="7A4ED31F" w:rsidR="00711CB2" w:rsidRPr="003105ED" w:rsidRDefault="00711CB2" w:rsidP="005C0613">
      <w:pPr>
        <w:numPr>
          <w:ilvl w:val="0"/>
          <w:numId w:val="11"/>
        </w:numPr>
        <w:tabs>
          <w:tab w:val="clear" w:pos="1701"/>
          <w:tab w:val="num" w:pos="567"/>
        </w:tabs>
        <w:spacing w:line="276" w:lineRule="auto"/>
        <w:ind w:left="1418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Dokumentacja </w:t>
      </w:r>
      <w:r w:rsidR="000F7708" w:rsidRPr="003105ED">
        <w:rPr>
          <w:rFonts w:ascii="Verdana" w:hAnsi="Verdana" w:cs="Arial"/>
        </w:rPr>
        <w:t>Konkursu</w:t>
      </w:r>
      <w:r w:rsidR="004C286D" w:rsidRPr="003105ED">
        <w:rPr>
          <w:rFonts w:ascii="Verdana" w:hAnsi="Verdana" w:cs="Arial"/>
        </w:rPr>
        <w:t>,</w:t>
      </w:r>
      <w:r w:rsidR="00E15B1A" w:rsidRPr="003105ED">
        <w:rPr>
          <w:rFonts w:ascii="Verdana" w:hAnsi="Verdana" w:cs="Arial"/>
        </w:rPr>
        <w:t xml:space="preserve"> </w:t>
      </w:r>
      <w:r w:rsidR="000F7708" w:rsidRPr="003105ED">
        <w:rPr>
          <w:rFonts w:ascii="Verdana" w:hAnsi="Verdana" w:cs="Arial"/>
        </w:rPr>
        <w:t xml:space="preserve">w tym </w:t>
      </w:r>
      <w:r w:rsidR="007628FE" w:rsidRPr="003105ED">
        <w:rPr>
          <w:rFonts w:ascii="Verdana" w:hAnsi="Verdana" w:cs="Arial"/>
        </w:rPr>
        <w:t>Dokumentacja Projektowa (</w:t>
      </w:r>
      <w:r w:rsidR="004C286D" w:rsidRPr="003105ED">
        <w:rPr>
          <w:rFonts w:ascii="Verdana" w:hAnsi="Verdana" w:cs="Arial"/>
        </w:rPr>
        <w:t>p</w:t>
      </w:r>
      <w:r w:rsidR="000C61FF" w:rsidRPr="003105ED">
        <w:rPr>
          <w:rFonts w:ascii="Verdana" w:hAnsi="Verdana" w:cs="Arial"/>
        </w:rPr>
        <w:t>rojekty budowlane i wykonawcze</w:t>
      </w:r>
      <w:r w:rsidR="007628FE" w:rsidRPr="003105ED">
        <w:rPr>
          <w:rFonts w:ascii="Verdana" w:hAnsi="Verdana" w:cs="Arial"/>
        </w:rPr>
        <w:t>)</w:t>
      </w:r>
      <w:r w:rsidR="0073385D" w:rsidRPr="003105ED">
        <w:rPr>
          <w:rFonts w:ascii="Verdana" w:hAnsi="Verdana" w:cs="Arial"/>
        </w:rPr>
        <w:t xml:space="preserve">, </w:t>
      </w:r>
      <w:r w:rsidR="00895DA8" w:rsidRPr="003105ED">
        <w:rPr>
          <w:rFonts w:ascii="Verdana" w:hAnsi="Verdana" w:cs="Arial"/>
        </w:rPr>
        <w:t>„</w:t>
      </w:r>
      <w:r w:rsidR="00312473" w:rsidRPr="003105ED">
        <w:rPr>
          <w:rFonts w:ascii="Verdana" w:hAnsi="Verdana" w:cs="Arial"/>
          <w:i/>
          <w:iCs/>
        </w:rPr>
        <w:t>Obligatoryjne</w:t>
      </w:r>
      <w:r w:rsidR="00686EE0" w:rsidRPr="003105ED">
        <w:rPr>
          <w:rFonts w:ascii="Verdana" w:hAnsi="Verdana" w:cs="Arial"/>
          <w:i/>
          <w:iCs/>
        </w:rPr>
        <w:t xml:space="preserve"> </w:t>
      </w:r>
      <w:r w:rsidR="00AE555B" w:rsidRPr="003105ED">
        <w:rPr>
          <w:rFonts w:ascii="Verdana" w:hAnsi="Verdana" w:cs="Arial"/>
          <w:i/>
          <w:iCs/>
        </w:rPr>
        <w:t>Zmiany Projektowe</w:t>
      </w:r>
      <w:r w:rsidR="00895DA8" w:rsidRPr="003105ED">
        <w:rPr>
          <w:rFonts w:ascii="Verdana" w:hAnsi="Verdana" w:cs="Arial"/>
        </w:rPr>
        <w:t>”</w:t>
      </w:r>
      <w:r w:rsidR="009B2082" w:rsidRPr="003105ED">
        <w:rPr>
          <w:rFonts w:ascii="Verdana" w:hAnsi="Verdana" w:cs="Arial"/>
        </w:rPr>
        <w:t>,</w:t>
      </w:r>
      <w:r w:rsidR="0073385D" w:rsidRPr="003105ED">
        <w:rPr>
          <w:rFonts w:ascii="Verdana" w:hAnsi="Verdana" w:cs="Arial"/>
        </w:rPr>
        <w:t xml:space="preserve"> </w:t>
      </w:r>
      <w:r w:rsidR="00895DA8" w:rsidRPr="003105ED">
        <w:rPr>
          <w:rFonts w:ascii="Verdana" w:hAnsi="Verdana" w:cs="Arial"/>
        </w:rPr>
        <w:t>„</w:t>
      </w:r>
      <w:r w:rsidR="0073385D" w:rsidRPr="003105ED">
        <w:rPr>
          <w:rFonts w:ascii="Verdana" w:hAnsi="Verdana" w:cs="Arial"/>
          <w:i/>
          <w:iCs/>
        </w:rPr>
        <w:t xml:space="preserve">Standardy </w:t>
      </w:r>
      <w:r w:rsidR="003D12E3" w:rsidRPr="003105ED">
        <w:rPr>
          <w:rFonts w:ascii="Verdana" w:hAnsi="Verdana" w:cs="Arial"/>
          <w:i/>
          <w:iCs/>
        </w:rPr>
        <w:t>MTP</w:t>
      </w:r>
      <w:r w:rsidR="00895DA8" w:rsidRPr="003105ED">
        <w:rPr>
          <w:rFonts w:ascii="Verdana" w:hAnsi="Verdana" w:cs="Arial"/>
        </w:rPr>
        <w:t>”</w:t>
      </w:r>
      <w:r w:rsidR="005530A7" w:rsidRPr="003105ED">
        <w:rPr>
          <w:rFonts w:ascii="Verdana" w:hAnsi="Verdana" w:cs="Arial"/>
        </w:rPr>
        <w:t>,</w:t>
      </w:r>
      <w:r w:rsidR="001248C3" w:rsidRPr="003105ED">
        <w:rPr>
          <w:rFonts w:ascii="Verdana" w:hAnsi="Verdana" w:cs="Arial"/>
        </w:rPr>
        <w:t xml:space="preserve"> „</w:t>
      </w:r>
      <w:r w:rsidR="001248C3" w:rsidRPr="003105ED">
        <w:rPr>
          <w:rFonts w:ascii="Verdana" w:hAnsi="Verdana" w:cs="Arial"/>
          <w:i/>
          <w:iCs/>
        </w:rPr>
        <w:t>Zakres Prac Kluczowych Podwykonawców”</w:t>
      </w:r>
      <w:r w:rsidR="005530A7" w:rsidRPr="003105ED">
        <w:rPr>
          <w:rFonts w:ascii="Verdana" w:hAnsi="Verdana" w:cs="Arial"/>
        </w:rPr>
        <w:t xml:space="preserve"> </w:t>
      </w:r>
      <w:r w:rsidR="000C61FF" w:rsidRPr="003105ED">
        <w:rPr>
          <w:rFonts w:ascii="Verdana" w:hAnsi="Verdana" w:cs="Arial"/>
        </w:rPr>
        <w:t xml:space="preserve">oraz pozostała dokumentacja </w:t>
      </w:r>
      <w:r w:rsidR="00F33765" w:rsidRPr="003105ED">
        <w:rPr>
          <w:rFonts w:ascii="Verdana" w:hAnsi="Verdana" w:cs="Arial"/>
        </w:rPr>
        <w:t xml:space="preserve">przekazana lub udostępniona w </w:t>
      </w:r>
      <w:r w:rsidR="00541997" w:rsidRPr="003105ED">
        <w:rPr>
          <w:rFonts w:ascii="Verdana" w:hAnsi="Verdana" w:cs="Arial"/>
        </w:rPr>
        <w:t>Konkursie</w:t>
      </w:r>
      <w:r w:rsidR="00F33765" w:rsidRPr="003105ED">
        <w:rPr>
          <w:rFonts w:ascii="Verdana" w:hAnsi="Verdana" w:cs="Arial"/>
        </w:rPr>
        <w:t xml:space="preserve"> przez Zamawiającego</w:t>
      </w:r>
      <w:r w:rsidR="00995F58" w:rsidRPr="003105ED">
        <w:rPr>
          <w:rFonts w:ascii="Verdana" w:hAnsi="Verdana" w:cs="Arial"/>
        </w:rPr>
        <w:t>, w tym w szczególności pozyskane decyzje administracyjne dotyczące Inwestycji</w:t>
      </w:r>
      <w:r w:rsidR="00A76D7C" w:rsidRPr="003105ED">
        <w:rPr>
          <w:rFonts w:ascii="Verdana" w:hAnsi="Verdana" w:cs="Arial"/>
        </w:rPr>
        <w:t>.</w:t>
      </w:r>
    </w:p>
    <w:p w14:paraId="69897FB7" w14:textId="3D064CD7" w:rsidR="00161C65" w:rsidRPr="003105ED" w:rsidRDefault="000F29DC" w:rsidP="005C0613">
      <w:pPr>
        <w:numPr>
          <w:ilvl w:val="0"/>
          <w:numId w:val="11"/>
        </w:numPr>
        <w:tabs>
          <w:tab w:val="clear" w:pos="1701"/>
          <w:tab w:val="num" w:pos="567"/>
        </w:tabs>
        <w:spacing w:line="276" w:lineRule="auto"/>
        <w:ind w:left="1418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Obligatoryjna w</w:t>
      </w:r>
      <w:r w:rsidR="00E827E9" w:rsidRPr="003105ED">
        <w:rPr>
          <w:rFonts w:ascii="Verdana" w:hAnsi="Verdana" w:cs="Arial"/>
        </w:rPr>
        <w:t>izja lokalna</w:t>
      </w:r>
      <w:r w:rsidR="0069657C" w:rsidRPr="003105ED">
        <w:rPr>
          <w:rFonts w:ascii="Verdana" w:hAnsi="Verdana" w:cs="Arial"/>
        </w:rPr>
        <w:t xml:space="preserve">. </w:t>
      </w:r>
    </w:p>
    <w:p w14:paraId="7CA45448" w14:textId="06CF3C61" w:rsidR="00686EE0" w:rsidRPr="003105ED" w:rsidRDefault="00161C65" w:rsidP="005C0613">
      <w:pPr>
        <w:numPr>
          <w:ilvl w:val="0"/>
          <w:numId w:val="11"/>
        </w:numPr>
        <w:tabs>
          <w:tab w:val="clear" w:pos="1701"/>
          <w:tab w:val="num" w:pos="567"/>
        </w:tabs>
        <w:spacing w:line="276" w:lineRule="auto"/>
        <w:ind w:left="1418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Badania gruntowe (opcjonalnie) – badania terenu budowy (np. geologiczne, hydrologiczne lub inne).</w:t>
      </w:r>
    </w:p>
    <w:p w14:paraId="5C30FEA2" w14:textId="77777777" w:rsidR="00B14051" w:rsidRPr="003105ED" w:rsidRDefault="00B14051">
      <w:pPr>
        <w:tabs>
          <w:tab w:val="num" w:pos="1134"/>
        </w:tabs>
        <w:spacing w:line="276" w:lineRule="auto"/>
        <w:ind w:left="1134" w:hanging="1134"/>
        <w:jc w:val="both"/>
        <w:rPr>
          <w:rFonts w:ascii="Verdana" w:hAnsi="Verdana" w:cs="Arial"/>
        </w:rPr>
      </w:pPr>
    </w:p>
    <w:p w14:paraId="43BEFDF7" w14:textId="420DE7B8" w:rsidR="00C001A9" w:rsidRPr="003105ED" w:rsidRDefault="00B14051">
      <w:p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  <w:b/>
          <w:u w:val="single"/>
        </w:rPr>
        <w:t>UWAGA:</w:t>
      </w:r>
      <w:r w:rsidRPr="003105ED">
        <w:rPr>
          <w:rFonts w:ascii="Verdana" w:hAnsi="Verdana" w:cs="Arial"/>
        </w:rPr>
        <w:t xml:space="preserve"> </w:t>
      </w:r>
      <w:r w:rsidR="00445F0D" w:rsidRPr="003105ED">
        <w:rPr>
          <w:rFonts w:ascii="Verdana" w:hAnsi="Verdana" w:cs="Arial"/>
        </w:rPr>
        <w:t xml:space="preserve">Zamawiający zastrzega sobie możliwość </w:t>
      </w:r>
      <w:r w:rsidR="007E4894" w:rsidRPr="003105ED">
        <w:rPr>
          <w:rFonts w:ascii="Verdana" w:hAnsi="Verdana" w:cs="Arial"/>
        </w:rPr>
        <w:t xml:space="preserve">ograniczenia </w:t>
      </w:r>
      <w:r w:rsidR="00445F0D" w:rsidRPr="003105ED">
        <w:rPr>
          <w:rFonts w:ascii="Verdana" w:hAnsi="Verdana" w:cs="Arial"/>
        </w:rPr>
        <w:t>lub rozszerzenia zakresu</w:t>
      </w:r>
      <w:r w:rsidR="007E4894" w:rsidRPr="003105ED">
        <w:rPr>
          <w:rFonts w:ascii="Verdana" w:hAnsi="Verdana" w:cs="Arial"/>
        </w:rPr>
        <w:t xml:space="preserve"> robót objętych zamówieniem w sposób wskazany w</w:t>
      </w:r>
      <w:r w:rsidR="00F72D98" w:rsidRPr="003105ED">
        <w:rPr>
          <w:rFonts w:ascii="Verdana" w:hAnsi="Verdana" w:cs="Arial"/>
        </w:rPr>
        <w:t xml:space="preserve"> Umow</w:t>
      </w:r>
      <w:r w:rsidR="007E4894" w:rsidRPr="003105ED">
        <w:rPr>
          <w:rFonts w:ascii="Verdana" w:hAnsi="Verdana" w:cs="Arial"/>
        </w:rPr>
        <w:t>ie o Roboty</w:t>
      </w:r>
      <w:r w:rsidR="00F72D98" w:rsidRPr="003105ED">
        <w:rPr>
          <w:rFonts w:ascii="Verdana" w:hAnsi="Verdana" w:cs="Arial"/>
        </w:rPr>
        <w:t xml:space="preserve"> Budowlane</w:t>
      </w:r>
      <w:r w:rsidR="00CB6483" w:rsidRPr="003105ED">
        <w:rPr>
          <w:rFonts w:ascii="Verdana" w:hAnsi="Verdana" w:cs="Arial"/>
        </w:rPr>
        <w:t>.</w:t>
      </w:r>
      <w:r w:rsidR="003E45DD" w:rsidRPr="003105ED">
        <w:rPr>
          <w:rFonts w:ascii="Verdana" w:hAnsi="Verdana" w:cs="Arial"/>
        </w:rPr>
        <w:t xml:space="preserve"> </w:t>
      </w:r>
    </w:p>
    <w:p w14:paraId="5A3B64A5" w14:textId="77777777" w:rsidR="00C001A9" w:rsidRPr="003105ED" w:rsidRDefault="00C001A9">
      <w:pPr>
        <w:spacing w:line="276" w:lineRule="auto"/>
        <w:jc w:val="both"/>
        <w:rPr>
          <w:rFonts w:ascii="Verdana" w:hAnsi="Verdana" w:cs="Arial"/>
        </w:rPr>
      </w:pPr>
    </w:p>
    <w:p w14:paraId="09B4EDBC" w14:textId="1285FCDA" w:rsidR="009B4C97" w:rsidRPr="003105ED" w:rsidRDefault="00B14051">
      <w:p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Zamawiający zastrzega sobie prawo do dokonywania zmian w dokumentacji</w:t>
      </w:r>
      <w:r w:rsidR="00CB2200" w:rsidRPr="003105ED">
        <w:rPr>
          <w:rFonts w:ascii="Verdana" w:hAnsi="Verdana" w:cs="Arial"/>
        </w:rPr>
        <w:t xml:space="preserve"> </w:t>
      </w:r>
      <w:r w:rsidR="00F33765" w:rsidRPr="003105ED">
        <w:rPr>
          <w:rFonts w:ascii="Verdana" w:hAnsi="Verdana" w:cs="Arial"/>
        </w:rPr>
        <w:t>Konkursu</w:t>
      </w:r>
      <w:r w:rsidRPr="003105ED">
        <w:rPr>
          <w:rFonts w:ascii="Verdana" w:hAnsi="Verdana" w:cs="Arial"/>
        </w:rPr>
        <w:t>, o czym będzie informował Oferentów</w:t>
      </w:r>
      <w:r w:rsidR="00F72D98" w:rsidRPr="003105ED">
        <w:rPr>
          <w:rFonts w:ascii="Verdana" w:hAnsi="Verdana" w:cs="Arial"/>
        </w:rPr>
        <w:t xml:space="preserve"> na bieżąco, z odpowiednim wyprzedzeniem tak, aby Wykonawcy mogli uwzględnić zmiany w przygotowywanych przez siebie </w:t>
      </w:r>
      <w:r w:rsidR="001D24A6" w:rsidRPr="003105ED">
        <w:rPr>
          <w:rFonts w:ascii="Verdana" w:hAnsi="Verdana" w:cs="Arial"/>
        </w:rPr>
        <w:t>O</w:t>
      </w:r>
      <w:r w:rsidR="00F72D98" w:rsidRPr="003105ED">
        <w:rPr>
          <w:rFonts w:ascii="Verdana" w:hAnsi="Verdana" w:cs="Arial"/>
        </w:rPr>
        <w:t>fertach</w:t>
      </w:r>
      <w:r w:rsidR="00895DA8" w:rsidRPr="003105ED">
        <w:rPr>
          <w:rFonts w:ascii="Verdana" w:hAnsi="Verdana" w:cs="Arial"/>
        </w:rPr>
        <w:t xml:space="preserve"> (nie później niż na </w:t>
      </w:r>
      <w:r w:rsidR="007E454A" w:rsidRPr="003105ED">
        <w:rPr>
          <w:rFonts w:ascii="Verdana" w:hAnsi="Verdana" w:cs="Arial"/>
        </w:rPr>
        <w:t xml:space="preserve">5 </w:t>
      </w:r>
      <w:r w:rsidR="00895DA8" w:rsidRPr="003105ED">
        <w:rPr>
          <w:rFonts w:ascii="Verdana" w:hAnsi="Verdana" w:cs="Arial"/>
        </w:rPr>
        <w:t>dni robocz</w:t>
      </w:r>
      <w:r w:rsidR="007E454A" w:rsidRPr="003105ED">
        <w:rPr>
          <w:rFonts w:ascii="Verdana" w:hAnsi="Verdana" w:cs="Arial"/>
        </w:rPr>
        <w:t>ych</w:t>
      </w:r>
      <w:r w:rsidR="00895DA8" w:rsidRPr="003105ED">
        <w:rPr>
          <w:rFonts w:ascii="Verdana" w:hAnsi="Verdana" w:cs="Arial"/>
        </w:rPr>
        <w:t xml:space="preserve"> przed dniem składania Ofert)</w:t>
      </w:r>
      <w:r w:rsidR="00350A3D" w:rsidRPr="003105ED">
        <w:rPr>
          <w:rFonts w:ascii="Verdana" w:hAnsi="Verdana" w:cs="Arial"/>
        </w:rPr>
        <w:t>.</w:t>
      </w:r>
    </w:p>
    <w:p w14:paraId="2A9BE210" w14:textId="77777777" w:rsidR="009B4C97" w:rsidRPr="003105ED" w:rsidRDefault="006B53B8">
      <w:p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ab/>
      </w:r>
    </w:p>
    <w:p w14:paraId="0C9D0073" w14:textId="1E0A99B0" w:rsidR="00993E8F" w:rsidRPr="003105ED" w:rsidRDefault="002F531F" w:rsidP="005C061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Verdana" w:hAnsi="Verdana" w:cs="Arial"/>
          <w:b/>
        </w:rPr>
      </w:pPr>
      <w:bookmarkStart w:id="40" w:name="_Toc225838922"/>
      <w:r w:rsidRPr="003105ED">
        <w:rPr>
          <w:rFonts w:ascii="Verdana" w:hAnsi="Verdana" w:cs="Arial"/>
          <w:b/>
        </w:rPr>
        <w:t xml:space="preserve">Warunki </w:t>
      </w:r>
      <w:r w:rsidR="00686017" w:rsidRPr="003105ED">
        <w:rPr>
          <w:rFonts w:ascii="Verdana" w:hAnsi="Verdana" w:cs="Arial"/>
          <w:b/>
        </w:rPr>
        <w:t>udziału</w:t>
      </w:r>
      <w:r w:rsidR="006A342F" w:rsidRPr="003105ED">
        <w:rPr>
          <w:rFonts w:ascii="Verdana" w:hAnsi="Verdana" w:cs="Arial"/>
          <w:b/>
        </w:rPr>
        <w:t xml:space="preserve"> </w:t>
      </w:r>
      <w:r w:rsidR="00686017" w:rsidRPr="003105ED">
        <w:rPr>
          <w:rFonts w:ascii="Verdana" w:hAnsi="Verdana" w:cs="Arial"/>
          <w:b/>
        </w:rPr>
        <w:t xml:space="preserve">w </w:t>
      </w:r>
      <w:r w:rsidR="00DD03F7" w:rsidRPr="003105ED">
        <w:rPr>
          <w:rFonts w:ascii="Verdana" w:hAnsi="Verdana" w:cs="Arial"/>
          <w:b/>
        </w:rPr>
        <w:t>Konkursie</w:t>
      </w:r>
      <w:bookmarkEnd w:id="40"/>
    </w:p>
    <w:p w14:paraId="107283A0" w14:textId="5AE9567A" w:rsidR="0054303F" w:rsidRPr="003105ED" w:rsidRDefault="005C440C" w:rsidP="0054303F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  <w:b/>
          <w:bCs/>
        </w:rPr>
      </w:pPr>
      <w:r w:rsidRPr="003105ED">
        <w:rPr>
          <w:rFonts w:ascii="Verdana" w:hAnsi="Verdana" w:cs="Arial"/>
        </w:rPr>
        <w:t>Ofertę</w:t>
      </w:r>
      <w:r w:rsidR="005F71FC" w:rsidRPr="003105ED">
        <w:rPr>
          <w:rFonts w:ascii="Verdana" w:hAnsi="Verdana" w:cs="Arial"/>
        </w:rPr>
        <w:t xml:space="preserve"> </w:t>
      </w:r>
      <w:r w:rsidR="0012243F" w:rsidRPr="003105ED">
        <w:rPr>
          <w:rFonts w:ascii="Verdana" w:hAnsi="Verdana" w:cs="Arial"/>
        </w:rPr>
        <w:t xml:space="preserve">w </w:t>
      </w:r>
      <w:r w:rsidR="005F71FC" w:rsidRPr="003105ED">
        <w:rPr>
          <w:rFonts w:ascii="Verdana" w:hAnsi="Verdana" w:cs="Arial"/>
        </w:rPr>
        <w:t>Konkurs</w:t>
      </w:r>
      <w:r w:rsidR="0012243F" w:rsidRPr="003105ED">
        <w:rPr>
          <w:rFonts w:ascii="Verdana" w:hAnsi="Verdana" w:cs="Arial"/>
        </w:rPr>
        <w:t>ie</w:t>
      </w:r>
      <w:r w:rsidR="005F71FC" w:rsidRPr="003105ED">
        <w:rPr>
          <w:rFonts w:ascii="Verdana" w:hAnsi="Verdana" w:cs="Arial"/>
        </w:rPr>
        <w:t xml:space="preserve"> mogą</w:t>
      </w:r>
      <w:r w:rsidR="001248C3" w:rsidRPr="003105ED">
        <w:rPr>
          <w:rFonts w:ascii="Verdana" w:hAnsi="Verdana" w:cs="Arial"/>
        </w:rPr>
        <w:t xml:space="preserve"> </w:t>
      </w:r>
      <w:r w:rsidR="00895DA8" w:rsidRPr="003105ED">
        <w:rPr>
          <w:rFonts w:ascii="Verdana" w:hAnsi="Verdana" w:cs="Arial"/>
        </w:rPr>
        <w:t xml:space="preserve">złożyć </w:t>
      </w:r>
      <w:r w:rsidR="005F71FC" w:rsidRPr="003105ED">
        <w:rPr>
          <w:rFonts w:ascii="Verdana" w:hAnsi="Verdana" w:cs="Arial"/>
        </w:rPr>
        <w:t>Wykonawcy</w:t>
      </w:r>
      <w:r w:rsidR="009C13FC" w:rsidRPr="003105ED">
        <w:rPr>
          <w:rFonts w:ascii="Verdana" w:hAnsi="Verdana" w:cs="Arial"/>
        </w:rPr>
        <w:t xml:space="preserve"> </w:t>
      </w:r>
      <w:r w:rsidR="005F71FC" w:rsidRPr="003105ED">
        <w:rPr>
          <w:rFonts w:ascii="Verdana" w:hAnsi="Verdana" w:cs="Arial"/>
        </w:rPr>
        <w:t>spełniający warunki udziału i nie podlegający wykluczeniu</w:t>
      </w:r>
      <w:r w:rsidR="00895DA8" w:rsidRPr="003105ED">
        <w:rPr>
          <w:rFonts w:ascii="Verdana" w:hAnsi="Verdana" w:cs="Arial"/>
        </w:rPr>
        <w:t>.</w:t>
      </w:r>
    </w:p>
    <w:p w14:paraId="3D8CF264" w14:textId="06C570E1" w:rsidR="0054303F" w:rsidRPr="003105ED" w:rsidRDefault="0054303F" w:rsidP="0054303F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  <w:b/>
          <w:bCs/>
        </w:rPr>
      </w:pPr>
      <w:r w:rsidRPr="003105ED">
        <w:rPr>
          <w:rFonts w:ascii="Verdana" w:hAnsi="Verdana" w:cs="Arial"/>
        </w:rPr>
        <w:t>Zamawiający dopuszcza możliwoś</w:t>
      </w:r>
      <w:r w:rsidR="00474E16" w:rsidRPr="003105ED">
        <w:rPr>
          <w:rFonts w:ascii="Verdana" w:hAnsi="Verdana" w:cs="Arial"/>
        </w:rPr>
        <w:t>ć</w:t>
      </w:r>
      <w:r w:rsidRPr="003105ED">
        <w:rPr>
          <w:rFonts w:ascii="Verdana" w:hAnsi="Verdana" w:cs="Arial"/>
        </w:rPr>
        <w:t xml:space="preserve"> składania Ofert przez Wykonawców występujących wspólnie (Konsorcja)</w:t>
      </w:r>
      <w:r w:rsidR="00474E16" w:rsidRPr="003105ED">
        <w:rPr>
          <w:rFonts w:ascii="Verdana" w:hAnsi="Verdana" w:cs="Arial"/>
        </w:rPr>
        <w:t xml:space="preserve"> o ile Wykonawcy wyznaczą jednego z nich jako pełnomocnika, umocowanego do reprezentowania Konsorcjum podczas Konkursu. Wykonawcy ubiegający się wspólnie o udzielenie zamówienia mogą łączyć swój potencjał celem wykazania spełniania warunków udziału</w:t>
      </w:r>
      <w:r w:rsidR="00163805" w:rsidRPr="003105ED">
        <w:rPr>
          <w:rFonts w:ascii="Verdana" w:hAnsi="Verdana" w:cs="Arial"/>
        </w:rPr>
        <w:t>, z wyjątkiem warunk</w:t>
      </w:r>
      <w:r w:rsidR="00AB2EBD" w:rsidRPr="003105ED">
        <w:rPr>
          <w:rFonts w:ascii="Verdana" w:hAnsi="Verdana" w:cs="Arial"/>
        </w:rPr>
        <w:t>ów</w:t>
      </w:r>
      <w:r w:rsidR="00163805" w:rsidRPr="003105ED">
        <w:rPr>
          <w:rFonts w:ascii="Verdana" w:hAnsi="Verdana" w:cs="Arial"/>
        </w:rPr>
        <w:t xml:space="preserve"> udziału </w:t>
      </w:r>
      <w:r w:rsidR="00AB2EBD" w:rsidRPr="003105ED">
        <w:rPr>
          <w:rFonts w:ascii="Verdana" w:hAnsi="Verdana" w:cs="Arial"/>
        </w:rPr>
        <w:t>w zakresie</w:t>
      </w:r>
      <w:r w:rsidR="00163805" w:rsidRPr="003105ED">
        <w:rPr>
          <w:rFonts w:ascii="Verdana" w:hAnsi="Verdana" w:cs="Arial"/>
        </w:rPr>
        <w:t xml:space="preserve"> zdolności ekonomicznej i finansowej, o któr</w:t>
      </w:r>
      <w:r w:rsidR="00AB2EBD" w:rsidRPr="003105ED">
        <w:rPr>
          <w:rFonts w:ascii="Verdana" w:hAnsi="Verdana" w:cs="Arial"/>
        </w:rPr>
        <w:t>ych</w:t>
      </w:r>
      <w:r w:rsidR="00163805" w:rsidRPr="003105ED">
        <w:rPr>
          <w:rFonts w:ascii="Verdana" w:hAnsi="Verdana" w:cs="Arial"/>
        </w:rPr>
        <w:t xml:space="preserve"> mowa w </w:t>
      </w:r>
      <w:r w:rsidR="00AB2EBD" w:rsidRPr="003105ED">
        <w:rPr>
          <w:rFonts w:ascii="Verdana" w:hAnsi="Verdana" w:cs="Arial"/>
        </w:rPr>
        <w:t xml:space="preserve">pkt </w:t>
      </w:r>
      <w:r w:rsidR="00AB2EBD" w:rsidRPr="003105ED">
        <w:rPr>
          <w:rFonts w:ascii="Verdana" w:hAnsi="Verdana" w:cs="Arial"/>
        </w:rPr>
        <w:fldChar w:fldCharType="begin"/>
      </w:r>
      <w:r w:rsidR="00AB2EBD" w:rsidRPr="003105ED">
        <w:rPr>
          <w:rFonts w:ascii="Verdana" w:hAnsi="Verdana" w:cs="Arial"/>
        </w:rPr>
        <w:instrText xml:space="preserve"> REF _Ref112247094 \r \h </w:instrText>
      </w:r>
      <w:r w:rsidR="003105ED">
        <w:rPr>
          <w:rFonts w:ascii="Verdana" w:hAnsi="Verdana" w:cs="Arial"/>
        </w:rPr>
        <w:instrText xml:space="preserve"> \* MERGEFORMAT </w:instrText>
      </w:r>
      <w:r w:rsidR="00AB2EBD" w:rsidRPr="003105ED">
        <w:rPr>
          <w:rFonts w:ascii="Verdana" w:hAnsi="Verdana" w:cs="Arial"/>
        </w:rPr>
      </w:r>
      <w:r w:rsidR="00AB2EBD" w:rsidRPr="003105ED">
        <w:rPr>
          <w:rFonts w:ascii="Verdana" w:hAnsi="Verdana" w:cs="Arial"/>
        </w:rPr>
        <w:fldChar w:fldCharType="separate"/>
      </w:r>
      <w:r w:rsidR="00C8184B">
        <w:rPr>
          <w:rFonts w:ascii="Verdana" w:hAnsi="Verdana" w:cs="Arial"/>
        </w:rPr>
        <w:t>4.8.1</w:t>
      </w:r>
      <w:r w:rsidR="00AB2EBD" w:rsidRPr="003105ED">
        <w:rPr>
          <w:rFonts w:ascii="Verdana" w:hAnsi="Verdana" w:cs="Arial"/>
        </w:rPr>
        <w:fldChar w:fldCharType="end"/>
      </w:r>
      <w:r w:rsidR="00474E16" w:rsidRPr="003105ED">
        <w:rPr>
          <w:rFonts w:ascii="Verdana" w:hAnsi="Verdana" w:cs="Arial"/>
        </w:rPr>
        <w:t xml:space="preserve">. Każdy z Wykonawców musi odrębnie wykazać brak przesłanek do wykluczenia go z Konkursu. </w:t>
      </w:r>
      <w:r w:rsidR="00474E16" w:rsidRPr="003105ED">
        <w:rPr>
          <w:rFonts w:ascii="Verdana" w:hAnsi="Verdana" w:cs="Arial"/>
        </w:rPr>
        <w:lastRenderedPageBreak/>
        <w:t>Zamawiający zastrzega sobie możliwość zażądania wglądu do umowy konsorcjum łączącej Wykonawców zarówno na etapie Konkursu, jak i po zawarciu Umowy o Roboty Budowalne</w:t>
      </w:r>
      <w:r w:rsidRPr="003105ED">
        <w:rPr>
          <w:rFonts w:ascii="Verdana" w:hAnsi="Verdana" w:cs="Arial"/>
        </w:rPr>
        <w:t>.</w:t>
      </w:r>
    </w:p>
    <w:p w14:paraId="68ECBB55" w14:textId="6D5F4012" w:rsidR="00B605C8" w:rsidRPr="003105ED" w:rsidRDefault="00B605C8" w:rsidP="0054303F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  <w:b/>
          <w:bCs/>
        </w:rPr>
      </w:pPr>
      <w:r w:rsidRPr="003105ED">
        <w:rPr>
          <w:rFonts w:ascii="Verdana" w:hAnsi="Verdana" w:cs="Arial"/>
        </w:rPr>
        <w:t>Zamawiający nie dopuszcza składania Ofert wariantowych.</w:t>
      </w:r>
    </w:p>
    <w:p w14:paraId="53EF5E3D" w14:textId="77F33A44" w:rsidR="00B605C8" w:rsidRPr="003105ED" w:rsidRDefault="00B605C8" w:rsidP="0054303F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  <w:b/>
          <w:bCs/>
        </w:rPr>
      </w:pPr>
      <w:r w:rsidRPr="003105ED">
        <w:rPr>
          <w:rFonts w:ascii="Verdana" w:hAnsi="Verdana" w:cs="Arial"/>
        </w:rPr>
        <w:t>Zamawiający nie dopuszcza składania Ofert częściowych.</w:t>
      </w:r>
    </w:p>
    <w:p w14:paraId="3A44A7E5" w14:textId="2B156BC8" w:rsidR="005F71FC" w:rsidRPr="003105ED" w:rsidRDefault="005F71FC" w:rsidP="005C061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  <w:b/>
        </w:rPr>
      </w:pPr>
      <w:bookmarkStart w:id="41" w:name="_Ref112245242"/>
      <w:r w:rsidRPr="003105ED">
        <w:rPr>
          <w:rFonts w:ascii="Verdana" w:hAnsi="Verdana" w:cs="Arial"/>
        </w:rPr>
        <w:t xml:space="preserve">Zamawiający wykluczy </w:t>
      </w:r>
      <w:r w:rsidR="009C2D25" w:rsidRPr="003105ED">
        <w:rPr>
          <w:rFonts w:ascii="Verdana" w:hAnsi="Verdana" w:cs="Arial"/>
        </w:rPr>
        <w:t xml:space="preserve">z Konkursu </w:t>
      </w:r>
      <w:r w:rsidRPr="003105ED">
        <w:rPr>
          <w:rFonts w:ascii="Verdana" w:hAnsi="Verdana" w:cs="Arial"/>
        </w:rPr>
        <w:t>Wykonawców</w:t>
      </w:r>
      <w:r w:rsidR="00E55208" w:rsidRPr="003105ED">
        <w:rPr>
          <w:rFonts w:ascii="Verdana" w:hAnsi="Verdana" w:cs="Arial"/>
        </w:rPr>
        <w:t>:</w:t>
      </w:r>
      <w:bookmarkEnd w:id="41"/>
    </w:p>
    <w:p w14:paraId="5127D0D0" w14:textId="1FD61872" w:rsidR="009F23DA" w:rsidRPr="003105ED" w:rsidRDefault="00411198" w:rsidP="005C0613">
      <w:pPr>
        <w:pStyle w:val="Akapitzlist"/>
        <w:numPr>
          <w:ilvl w:val="0"/>
          <w:numId w:val="22"/>
        </w:numPr>
        <w:spacing w:line="276" w:lineRule="auto"/>
        <w:ind w:left="1418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wobec których ogłoszono upadłość lub likwidację</w:t>
      </w:r>
      <w:r w:rsidR="00A5018B" w:rsidRPr="003105ED">
        <w:rPr>
          <w:rFonts w:ascii="Verdana" w:hAnsi="Verdana" w:cs="Arial"/>
        </w:rPr>
        <w:t xml:space="preserve"> lub wszczęto postępowanie </w:t>
      </w:r>
      <w:r w:rsidR="008E601A" w:rsidRPr="003105ED">
        <w:rPr>
          <w:rFonts w:ascii="Verdana" w:hAnsi="Verdana" w:cs="Arial"/>
        </w:rPr>
        <w:t>zmierzające do ogłoszenia upadłości lub likwidacji</w:t>
      </w:r>
      <w:r w:rsidRPr="003105ED">
        <w:rPr>
          <w:rFonts w:ascii="Verdana" w:hAnsi="Verdana" w:cs="Arial"/>
        </w:rPr>
        <w:t>,</w:t>
      </w:r>
    </w:p>
    <w:p w14:paraId="6DC93A8B" w14:textId="5EB3BDC8" w:rsidR="009C13FC" w:rsidRPr="003105ED" w:rsidRDefault="00411198" w:rsidP="005C0613">
      <w:pPr>
        <w:pStyle w:val="Akapitzlist"/>
        <w:numPr>
          <w:ilvl w:val="0"/>
          <w:numId w:val="22"/>
        </w:numPr>
        <w:spacing w:line="276" w:lineRule="auto"/>
        <w:ind w:left="1418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którzy zalegają z uiszczeniem podatków i opłat oraz składek na ubezpieczenie społeczne i zdrowotne</w:t>
      </w:r>
      <w:r w:rsidR="007F4A42" w:rsidRPr="003105ED">
        <w:rPr>
          <w:rFonts w:ascii="Verdana" w:hAnsi="Verdana" w:cs="Arial"/>
        </w:rPr>
        <w:t>,</w:t>
      </w:r>
    </w:p>
    <w:p w14:paraId="342D1D8E" w14:textId="51D10774" w:rsidR="00CB6483" w:rsidRPr="003105ED" w:rsidRDefault="007A6FD3" w:rsidP="00CA573D">
      <w:pPr>
        <w:pStyle w:val="Akapitzlist"/>
        <w:numPr>
          <w:ilvl w:val="0"/>
          <w:numId w:val="22"/>
        </w:numPr>
        <w:spacing w:line="276" w:lineRule="auto"/>
        <w:ind w:left="1418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na podstawie art. 7 ust.</w:t>
      </w:r>
      <w:r w:rsidR="000E5C03"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</w:rPr>
        <w:t>1 ustawy z dnia 13 kwietnia 2022 roku o szczególnych rozwiązaniach w zakresie przeciwdziałania wspieraniu agresji na Ukrainę oraz służących ochronie bezpieczeństwa narodowego</w:t>
      </w:r>
      <w:r w:rsidR="003519E0" w:rsidRPr="003105ED">
        <w:rPr>
          <w:rFonts w:ascii="Verdana" w:hAnsi="Verdana" w:cs="Arial"/>
        </w:rPr>
        <w:t xml:space="preserve"> (tj. Dz. U. 2022 poz. 835 z </w:t>
      </w:r>
      <w:proofErr w:type="spellStart"/>
      <w:r w:rsidR="003519E0" w:rsidRPr="003105ED">
        <w:rPr>
          <w:rFonts w:ascii="Verdana" w:hAnsi="Verdana" w:cs="Arial"/>
        </w:rPr>
        <w:t>późn</w:t>
      </w:r>
      <w:proofErr w:type="spellEnd"/>
      <w:r w:rsidR="003519E0" w:rsidRPr="003105ED">
        <w:rPr>
          <w:rFonts w:ascii="Verdana" w:hAnsi="Verdana" w:cs="Arial"/>
        </w:rPr>
        <w:t>. zm.)</w:t>
      </w:r>
      <w:r w:rsidRPr="003105ED">
        <w:rPr>
          <w:rFonts w:ascii="Verdana" w:hAnsi="Verdana" w:cs="Arial"/>
        </w:rPr>
        <w:t>.</w:t>
      </w:r>
    </w:p>
    <w:p w14:paraId="7B2BE80C" w14:textId="5F8815E4" w:rsidR="009F23DA" w:rsidRPr="003105ED" w:rsidRDefault="009C13FC" w:rsidP="005C061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Zamawiający zastrzega sobie prawo do wykluczenia Wykonawcy z </w:t>
      </w:r>
      <w:r w:rsidR="00FF5A74" w:rsidRPr="003105ED">
        <w:rPr>
          <w:rFonts w:ascii="Verdana" w:hAnsi="Verdana" w:cs="Arial"/>
        </w:rPr>
        <w:t xml:space="preserve">Konkursu </w:t>
      </w:r>
      <w:r w:rsidRPr="003105ED">
        <w:rPr>
          <w:rFonts w:ascii="Verdana" w:hAnsi="Verdana" w:cs="Arial"/>
        </w:rPr>
        <w:t>na każdym</w:t>
      </w:r>
      <w:r w:rsidR="009C2D25" w:rsidRPr="003105ED">
        <w:rPr>
          <w:rFonts w:ascii="Verdana" w:hAnsi="Verdana" w:cs="Arial"/>
        </w:rPr>
        <w:t xml:space="preserve"> jego</w:t>
      </w:r>
      <w:r w:rsidRPr="003105ED">
        <w:rPr>
          <w:rFonts w:ascii="Verdana" w:hAnsi="Verdana" w:cs="Arial"/>
        </w:rPr>
        <w:t xml:space="preserve"> </w:t>
      </w:r>
      <w:r w:rsidR="00C001A9" w:rsidRPr="003105ED">
        <w:rPr>
          <w:rFonts w:ascii="Verdana" w:hAnsi="Verdana" w:cs="Arial"/>
        </w:rPr>
        <w:t>e</w:t>
      </w:r>
      <w:r w:rsidRPr="003105ED">
        <w:rPr>
          <w:rFonts w:ascii="Verdana" w:hAnsi="Verdana" w:cs="Arial"/>
        </w:rPr>
        <w:t>tapi</w:t>
      </w:r>
      <w:r w:rsidR="009C2D25" w:rsidRPr="003105ED">
        <w:rPr>
          <w:rFonts w:ascii="Verdana" w:hAnsi="Verdana" w:cs="Arial"/>
        </w:rPr>
        <w:t>e</w:t>
      </w:r>
      <w:r w:rsidR="00F43BDB" w:rsidRPr="003105ED">
        <w:rPr>
          <w:rFonts w:ascii="Verdana" w:hAnsi="Verdana" w:cs="Arial"/>
        </w:rPr>
        <w:t xml:space="preserve">, jeśli w toku </w:t>
      </w:r>
      <w:r w:rsidR="00FF5A74" w:rsidRPr="003105ED">
        <w:rPr>
          <w:rFonts w:ascii="Verdana" w:hAnsi="Verdana" w:cs="Arial"/>
        </w:rPr>
        <w:t xml:space="preserve">trwania Konkursu </w:t>
      </w:r>
      <w:r w:rsidR="00F43BDB" w:rsidRPr="003105ED">
        <w:rPr>
          <w:rFonts w:ascii="Verdana" w:hAnsi="Verdana" w:cs="Arial"/>
        </w:rPr>
        <w:t xml:space="preserve">ziści się którakolwiek z przesłanek wykluczenia </w:t>
      </w:r>
      <w:r w:rsidR="00895DA8" w:rsidRPr="003105ED">
        <w:rPr>
          <w:rFonts w:ascii="Verdana" w:hAnsi="Verdana" w:cs="Arial"/>
        </w:rPr>
        <w:t>o których mowa w pkt.</w:t>
      </w:r>
      <w:r w:rsidR="00DF6020" w:rsidRPr="003105ED">
        <w:rPr>
          <w:rFonts w:ascii="Verdana" w:hAnsi="Verdana" w:cs="Arial"/>
        </w:rPr>
        <w:t xml:space="preserve"> </w:t>
      </w:r>
      <w:r w:rsidR="00DF6020" w:rsidRPr="003105ED">
        <w:rPr>
          <w:rFonts w:ascii="Verdana" w:hAnsi="Verdana" w:cs="Arial"/>
        </w:rPr>
        <w:fldChar w:fldCharType="begin"/>
      </w:r>
      <w:r w:rsidR="00DF6020" w:rsidRPr="003105ED">
        <w:rPr>
          <w:rFonts w:ascii="Verdana" w:hAnsi="Verdana" w:cs="Arial"/>
        </w:rPr>
        <w:instrText xml:space="preserve"> REF _Ref112245242 \r \h </w:instrText>
      </w:r>
      <w:r w:rsidR="003105ED">
        <w:rPr>
          <w:rFonts w:ascii="Verdana" w:hAnsi="Verdana" w:cs="Arial"/>
        </w:rPr>
        <w:instrText xml:space="preserve"> \* MERGEFORMAT </w:instrText>
      </w:r>
      <w:r w:rsidR="00DF6020" w:rsidRPr="003105ED">
        <w:rPr>
          <w:rFonts w:ascii="Verdana" w:hAnsi="Verdana" w:cs="Arial"/>
        </w:rPr>
      </w:r>
      <w:r w:rsidR="00DF6020" w:rsidRPr="003105ED">
        <w:rPr>
          <w:rFonts w:ascii="Verdana" w:hAnsi="Verdana" w:cs="Arial"/>
        </w:rPr>
        <w:fldChar w:fldCharType="separate"/>
      </w:r>
      <w:r w:rsidR="00C8184B">
        <w:rPr>
          <w:rFonts w:ascii="Verdana" w:hAnsi="Verdana" w:cs="Arial"/>
        </w:rPr>
        <w:t>4.5</w:t>
      </w:r>
      <w:r w:rsidR="00DF6020" w:rsidRPr="003105ED">
        <w:rPr>
          <w:rFonts w:ascii="Verdana" w:hAnsi="Verdana" w:cs="Arial"/>
        </w:rPr>
        <w:fldChar w:fldCharType="end"/>
      </w:r>
      <w:r w:rsidR="00895DA8" w:rsidRPr="003105ED">
        <w:rPr>
          <w:rFonts w:ascii="Verdana" w:hAnsi="Verdana" w:cs="Arial"/>
        </w:rPr>
        <w:t xml:space="preserve"> powyżej.</w:t>
      </w:r>
    </w:p>
    <w:p w14:paraId="275BC03F" w14:textId="02BCC7D7" w:rsidR="009F23DA" w:rsidRPr="003105ED" w:rsidRDefault="00F43BDB" w:rsidP="005C061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Zamawiający zastrzega sobie prawo do zażądania od Wykonawców na każdym </w:t>
      </w:r>
      <w:r w:rsidR="00C001A9" w:rsidRPr="003105ED">
        <w:rPr>
          <w:rFonts w:ascii="Verdana" w:hAnsi="Verdana" w:cs="Arial"/>
        </w:rPr>
        <w:t>e</w:t>
      </w:r>
      <w:r w:rsidRPr="003105ED">
        <w:rPr>
          <w:rFonts w:ascii="Verdana" w:hAnsi="Verdana" w:cs="Arial"/>
        </w:rPr>
        <w:t xml:space="preserve">tapie </w:t>
      </w:r>
      <w:r w:rsidR="00FF5A74" w:rsidRPr="003105ED">
        <w:rPr>
          <w:rFonts w:ascii="Verdana" w:hAnsi="Verdana" w:cs="Arial"/>
        </w:rPr>
        <w:t xml:space="preserve">Konkursu </w:t>
      </w:r>
      <w:r w:rsidRPr="003105ED">
        <w:rPr>
          <w:rFonts w:ascii="Verdana" w:hAnsi="Verdana" w:cs="Arial"/>
        </w:rPr>
        <w:t>przedłożenia aktualnych oświadczeń i dokumentów potwierdzających brak przesłanek wykluczenia</w:t>
      </w:r>
      <w:r w:rsidR="00A131AA" w:rsidRPr="003105ED">
        <w:rPr>
          <w:rFonts w:ascii="Verdana" w:hAnsi="Verdana" w:cs="Arial"/>
        </w:rPr>
        <w:t xml:space="preserve"> i spełnienie warunków udziału w Konkursie oraz dokumentów o jakich mowa w pkt. </w:t>
      </w:r>
      <w:r w:rsidR="00EC6C8D" w:rsidRPr="003105ED">
        <w:rPr>
          <w:rFonts w:ascii="Verdana" w:hAnsi="Verdana" w:cs="Arial"/>
        </w:rPr>
        <w:fldChar w:fldCharType="begin"/>
      </w:r>
      <w:r w:rsidR="00EC6C8D" w:rsidRPr="003105ED">
        <w:rPr>
          <w:rFonts w:ascii="Verdana" w:hAnsi="Verdana" w:cs="Arial"/>
        </w:rPr>
        <w:instrText xml:space="preserve"> REF _Ref115856776 \r \h </w:instrText>
      </w:r>
      <w:r w:rsidR="003105ED">
        <w:rPr>
          <w:rFonts w:ascii="Verdana" w:hAnsi="Verdana" w:cs="Arial"/>
        </w:rPr>
        <w:instrText xml:space="preserve"> \* MERGEFORMAT </w:instrText>
      </w:r>
      <w:r w:rsidR="00EC6C8D" w:rsidRPr="003105ED">
        <w:rPr>
          <w:rFonts w:ascii="Verdana" w:hAnsi="Verdana" w:cs="Arial"/>
        </w:rPr>
      </w:r>
      <w:r w:rsidR="00EC6C8D" w:rsidRPr="003105ED">
        <w:rPr>
          <w:rFonts w:ascii="Verdana" w:hAnsi="Verdana" w:cs="Arial"/>
        </w:rPr>
        <w:fldChar w:fldCharType="separate"/>
      </w:r>
      <w:r w:rsidR="00C8184B">
        <w:rPr>
          <w:rFonts w:ascii="Verdana" w:hAnsi="Verdana" w:cs="Arial"/>
        </w:rPr>
        <w:t>2.9</w:t>
      </w:r>
      <w:r w:rsidR="00EC6C8D" w:rsidRPr="003105ED">
        <w:rPr>
          <w:rFonts w:ascii="Verdana" w:hAnsi="Verdana" w:cs="Arial"/>
        </w:rPr>
        <w:fldChar w:fldCharType="end"/>
      </w:r>
      <w:r w:rsidRPr="003105ED">
        <w:rPr>
          <w:rFonts w:ascii="Verdana" w:hAnsi="Verdana" w:cs="Arial"/>
        </w:rPr>
        <w:t>.</w:t>
      </w:r>
    </w:p>
    <w:p w14:paraId="382BFE4B" w14:textId="2B2E8B69" w:rsidR="009F23DA" w:rsidRPr="003105ED" w:rsidRDefault="00F43BDB" w:rsidP="005C061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Zamawiający ustanawia następujące warunki udziału w </w:t>
      </w:r>
      <w:r w:rsidR="00FF5A74" w:rsidRPr="003105ED">
        <w:rPr>
          <w:rFonts w:ascii="Verdana" w:hAnsi="Verdana" w:cs="Arial"/>
        </w:rPr>
        <w:t>Konkurs</w:t>
      </w:r>
      <w:r w:rsidR="00D60B1C" w:rsidRPr="003105ED">
        <w:rPr>
          <w:rFonts w:ascii="Verdana" w:hAnsi="Verdana" w:cs="Arial"/>
        </w:rPr>
        <w:t>ie</w:t>
      </w:r>
      <w:r w:rsidRPr="003105ED">
        <w:rPr>
          <w:rFonts w:ascii="Verdana" w:hAnsi="Verdana" w:cs="Arial"/>
        </w:rPr>
        <w:t>:</w:t>
      </w:r>
    </w:p>
    <w:p w14:paraId="771B40E4" w14:textId="645551B2" w:rsidR="00F43BDB" w:rsidRPr="003105ED" w:rsidRDefault="00F43BDB" w:rsidP="005C0613">
      <w:pPr>
        <w:pStyle w:val="Akapitzlist"/>
        <w:numPr>
          <w:ilvl w:val="2"/>
          <w:numId w:val="5"/>
        </w:numPr>
        <w:tabs>
          <w:tab w:val="clear" w:pos="720"/>
          <w:tab w:val="num" w:pos="993"/>
        </w:tabs>
        <w:spacing w:line="276" w:lineRule="auto"/>
        <w:ind w:left="993"/>
        <w:jc w:val="both"/>
        <w:rPr>
          <w:rFonts w:ascii="Verdana" w:hAnsi="Verdana" w:cs="Arial"/>
          <w:b/>
          <w:bCs/>
        </w:rPr>
      </w:pPr>
      <w:bookmarkStart w:id="42" w:name="_Ref112247094"/>
      <w:r w:rsidRPr="003105ED">
        <w:rPr>
          <w:rFonts w:ascii="Verdana" w:hAnsi="Verdana" w:cs="Arial"/>
          <w:b/>
          <w:bCs/>
        </w:rPr>
        <w:t>W zakresie zdolności ekonomicznej i finansowej:</w:t>
      </w:r>
      <w:bookmarkEnd w:id="42"/>
    </w:p>
    <w:p w14:paraId="61B082A9" w14:textId="468B5E1A" w:rsidR="00351F84" w:rsidRPr="003105ED" w:rsidRDefault="00351F84" w:rsidP="00F307A2">
      <w:pPr>
        <w:pStyle w:val="BodyText31"/>
        <w:tabs>
          <w:tab w:val="num" w:pos="993"/>
        </w:tabs>
        <w:spacing w:line="276" w:lineRule="auto"/>
        <w:ind w:left="993"/>
        <w:outlineLvl w:val="0"/>
        <w:rPr>
          <w:rFonts w:ascii="Verdana" w:hAnsi="Verdana" w:cs="Arial"/>
          <w:sz w:val="20"/>
        </w:rPr>
      </w:pPr>
      <w:bookmarkStart w:id="43" w:name="_Toc109121027"/>
      <w:r w:rsidRPr="003105ED">
        <w:rPr>
          <w:rFonts w:ascii="Verdana" w:hAnsi="Verdana" w:cs="Arial"/>
          <w:sz w:val="20"/>
        </w:rPr>
        <w:t>a</w:t>
      </w:r>
      <w:r w:rsidR="00081239" w:rsidRPr="003105ED">
        <w:rPr>
          <w:rFonts w:ascii="Verdana" w:hAnsi="Verdana" w:cs="Arial"/>
          <w:sz w:val="20"/>
        </w:rPr>
        <w:t>)</w:t>
      </w:r>
      <w:r w:rsidRPr="003105ED">
        <w:rPr>
          <w:rFonts w:ascii="Verdana" w:hAnsi="Verdana" w:cs="Arial"/>
          <w:sz w:val="20"/>
        </w:rPr>
        <w:t xml:space="preserve"> posiadanie przez Wykonawcę ubezpieczenia od odpowiedzialności cywilnej w zakresie prowadzonej działalności związanej z przedmiotem zamówienia w wysokości co najmniej </w:t>
      </w:r>
      <w:r w:rsidR="003A12A9" w:rsidRPr="003105ED">
        <w:rPr>
          <w:rFonts w:ascii="Verdana" w:hAnsi="Verdana" w:cs="Arial"/>
          <w:sz w:val="20"/>
        </w:rPr>
        <w:t>5</w:t>
      </w:r>
      <w:r w:rsidR="00FF5A74" w:rsidRPr="003105ED">
        <w:rPr>
          <w:rFonts w:ascii="Verdana" w:hAnsi="Verdana" w:cs="Arial"/>
          <w:sz w:val="20"/>
        </w:rPr>
        <w:t>0</w:t>
      </w:r>
      <w:r w:rsidRPr="003105ED">
        <w:rPr>
          <w:rFonts w:ascii="Verdana" w:hAnsi="Verdana" w:cs="Arial"/>
          <w:sz w:val="20"/>
        </w:rPr>
        <w:t>.000.000,00 PLN (</w:t>
      </w:r>
      <w:r w:rsidR="00FF5A74" w:rsidRPr="003105ED">
        <w:rPr>
          <w:rFonts w:ascii="Verdana" w:hAnsi="Verdana" w:cs="Arial"/>
          <w:sz w:val="20"/>
        </w:rPr>
        <w:t xml:space="preserve">słownie: pięćdziesiąt milionów </w:t>
      </w:r>
      <w:r w:rsidR="00C001A9" w:rsidRPr="003105ED">
        <w:rPr>
          <w:rFonts w:ascii="Verdana" w:hAnsi="Verdana" w:cs="Arial"/>
          <w:sz w:val="20"/>
        </w:rPr>
        <w:t>złotych</w:t>
      </w:r>
      <w:r w:rsidR="00FF5A74" w:rsidRPr="003105ED">
        <w:rPr>
          <w:rFonts w:ascii="Verdana" w:hAnsi="Verdana" w:cs="Arial"/>
          <w:sz w:val="20"/>
        </w:rPr>
        <w:t xml:space="preserve">) </w:t>
      </w:r>
      <w:r w:rsidRPr="003105ED">
        <w:rPr>
          <w:rFonts w:ascii="Verdana" w:hAnsi="Verdana" w:cs="Arial"/>
          <w:sz w:val="20"/>
        </w:rPr>
        <w:t xml:space="preserve">lub równowartości tej kwoty – w przypadku walut innych niż PLN, obliczoną przy uwzględnieniu średniego kursu NBP z dnia wystawienia polisy </w:t>
      </w:r>
      <w:r w:rsidR="007E4894" w:rsidRPr="003105ED">
        <w:rPr>
          <w:rFonts w:ascii="Verdana" w:hAnsi="Verdana" w:cs="Arial"/>
          <w:sz w:val="20"/>
        </w:rPr>
        <w:t>OC</w:t>
      </w:r>
      <w:r w:rsidRPr="003105ED">
        <w:rPr>
          <w:rFonts w:ascii="Verdana" w:hAnsi="Verdana" w:cs="Arial"/>
          <w:sz w:val="20"/>
        </w:rPr>
        <w:t xml:space="preserve"> lub odpowiednio innego dokumentu potwierdzającego zawarcie umowy ubezpieczenia</w:t>
      </w:r>
      <w:r w:rsidR="00FF5A74" w:rsidRPr="003105ED">
        <w:rPr>
          <w:rFonts w:ascii="Verdana" w:hAnsi="Verdana" w:cs="Arial"/>
          <w:sz w:val="20"/>
        </w:rPr>
        <w:t>;</w:t>
      </w:r>
      <w:bookmarkEnd w:id="43"/>
    </w:p>
    <w:p w14:paraId="0A336BB4" w14:textId="0EB3FF0F" w:rsidR="00E942D5" w:rsidRPr="003105ED" w:rsidRDefault="00351F84" w:rsidP="00F307A2">
      <w:pPr>
        <w:pStyle w:val="BodyText31"/>
        <w:tabs>
          <w:tab w:val="num" w:pos="993"/>
        </w:tabs>
        <w:spacing w:line="276" w:lineRule="auto"/>
        <w:ind w:left="993"/>
        <w:outlineLvl w:val="0"/>
        <w:rPr>
          <w:rFonts w:ascii="Verdana" w:hAnsi="Verdana" w:cs="Arial"/>
          <w:sz w:val="20"/>
        </w:rPr>
      </w:pPr>
      <w:bookmarkStart w:id="44" w:name="_Toc109121028"/>
      <w:r w:rsidRPr="003105ED">
        <w:rPr>
          <w:rFonts w:ascii="Verdana" w:hAnsi="Verdana" w:cs="Arial"/>
          <w:sz w:val="20"/>
        </w:rPr>
        <w:t>b</w:t>
      </w:r>
      <w:r w:rsidR="00081239" w:rsidRPr="003105ED">
        <w:rPr>
          <w:rFonts w:ascii="Verdana" w:hAnsi="Verdana" w:cs="Arial"/>
          <w:sz w:val="20"/>
        </w:rPr>
        <w:t>)</w:t>
      </w:r>
      <w:r w:rsidRPr="003105ED">
        <w:rPr>
          <w:rFonts w:ascii="Verdana" w:hAnsi="Verdana" w:cs="Arial"/>
          <w:sz w:val="20"/>
        </w:rPr>
        <w:t xml:space="preserve"> posiadanie przez Wykonawcę środków finansowych lub zdolności kredytowej na kwotę </w:t>
      </w:r>
      <w:r w:rsidR="00E942D5" w:rsidRPr="003105ED">
        <w:rPr>
          <w:rFonts w:ascii="Verdana" w:hAnsi="Verdana" w:cs="Arial"/>
          <w:sz w:val="20"/>
        </w:rPr>
        <w:t xml:space="preserve">co najmniej </w:t>
      </w:r>
      <w:r w:rsidR="007E454A" w:rsidRPr="003105ED">
        <w:rPr>
          <w:rFonts w:ascii="Verdana" w:hAnsi="Verdana" w:cs="Arial"/>
          <w:sz w:val="20"/>
        </w:rPr>
        <w:t>10</w:t>
      </w:r>
      <w:r w:rsidR="00566188" w:rsidRPr="003105ED">
        <w:rPr>
          <w:rFonts w:ascii="Verdana" w:hAnsi="Verdana" w:cs="Arial"/>
          <w:sz w:val="20"/>
        </w:rPr>
        <w:t>0</w:t>
      </w:r>
      <w:r w:rsidRPr="003105ED">
        <w:rPr>
          <w:rFonts w:ascii="Verdana" w:hAnsi="Verdana" w:cs="Arial"/>
          <w:sz w:val="20"/>
        </w:rPr>
        <w:t>.000.000,00 PLN (</w:t>
      </w:r>
      <w:r w:rsidR="00FF5A74" w:rsidRPr="003105ED">
        <w:rPr>
          <w:rFonts w:ascii="Verdana" w:hAnsi="Verdana" w:cs="Arial"/>
          <w:sz w:val="20"/>
        </w:rPr>
        <w:t>słownie:</w:t>
      </w:r>
      <w:r w:rsidR="001409DD" w:rsidRPr="003105ED">
        <w:rPr>
          <w:rFonts w:ascii="Verdana" w:hAnsi="Verdana" w:cs="Arial"/>
          <w:sz w:val="20"/>
        </w:rPr>
        <w:t xml:space="preserve"> sto </w:t>
      </w:r>
      <w:r w:rsidR="00FF5A74" w:rsidRPr="003105ED">
        <w:rPr>
          <w:rFonts w:ascii="Verdana" w:hAnsi="Verdana" w:cs="Arial"/>
          <w:sz w:val="20"/>
        </w:rPr>
        <w:t>milionów</w:t>
      </w:r>
      <w:r w:rsidR="00C001A9" w:rsidRPr="003105ED">
        <w:rPr>
          <w:rFonts w:ascii="Verdana" w:hAnsi="Verdana" w:cs="Arial"/>
          <w:sz w:val="20"/>
        </w:rPr>
        <w:t xml:space="preserve"> złotych</w:t>
      </w:r>
      <w:r w:rsidR="00FF5A74" w:rsidRPr="003105ED">
        <w:rPr>
          <w:rFonts w:ascii="Verdana" w:hAnsi="Verdana" w:cs="Arial"/>
          <w:sz w:val="20"/>
        </w:rPr>
        <w:t xml:space="preserve">) </w:t>
      </w:r>
      <w:r w:rsidRPr="003105ED">
        <w:rPr>
          <w:rFonts w:ascii="Verdana" w:hAnsi="Verdana" w:cs="Arial"/>
          <w:sz w:val="20"/>
        </w:rPr>
        <w:t xml:space="preserve">lub równowartości tej kwoty – w przypadku walut innych niż PLN, obliczoną przy uwzględnieniu średniego kursu NBP z dnia wystawienia </w:t>
      </w:r>
      <w:r w:rsidR="00E942D5" w:rsidRPr="003105ED">
        <w:rPr>
          <w:rFonts w:ascii="Verdana" w:hAnsi="Verdana" w:cs="Arial"/>
          <w:sz w:val="20"/>
        </w:rPr>
        <w:t>informacji przez bank o posiadaniu środków finansowych lub zdolności kredytowej</w:t>
      </w:r>
      <w:r w:rsidR="00FF5A74" w:rsidRPr="003105ED">
        <w:rPr>
          <w:rFonts w:ascii="Verdana" w:hAnsi="Verdana" w:cs="Arial"/>
          <w:sz w:val="20"/>
        </w:rPr>
        <w:t>;</w:t>
      </w:r>
      <w:bookmarkEnd w:id="44"/>
    </w:p>
    <w:p w14:paraId="6632C588" w14:textId="2B6F3FA6" w:rsidR="00D03E84" w:rsidRPr="003105ED" w:rsidRDefault="00E942D5" w:rsidP="007A5272">
      <w:pPr>
        <w:pStyle w:val="BodyText31"/>
        <w:tabs>
          <w:tab w:val="num" w:pos="993"/>
        </w:tabs>
        <w:spacing w:line="276" w:lineRule="auto"/>
        <w:ind w:left="993"/>
        <w:outlineLvl w:val="0"/>
        <w:rPr>
          <w:rFonts w:ascii="Verdana" w:hAnsi="Verdana" w:cs="Arial"/>
          <w:sz w:val="20"/>
        </w:rPr>
      </w:pPr>
      <w:bookmarkStart w:id="45" w:name="_Toc109121029"/>
      <w:r w:rsidRPr="003105ED">
        <w:rPr>
          <w:rFonts w:ascii="Verdana" w:hAnsi="Verdana" w:cs="Arial"/>
          <w:sz w:val="20"/>
        </w:rPr>
        <w:t>c</w:t>
      </w:r>
      <w:r w:rsidR="00081239" w:rsidRPr="003105ED">
        <w:rPr>
          <w:rFonts w:ascii="Verdana" w:hAnsi="Verdana" w:cs="Arial"/>
          <w:sz w:val="20"/>
        </w:rPr>
        <w:t>)</w:t>
      </w:r>
      <w:r w:rsidRPr="003105ED">
        <w:rPr>
          <w:rFonts w:ascii="Verdana" w:hAnsi="Verdana" w:cs="Arial"/>
          <w:sz w:val="20"/>
        </w:rPr>
        <w:t xml:space="preserve"> wykaże się przychodem ze sprzedaży produk</w:t>
      </w:r>
      <w:r w:rsidR="00731AFE" w:rsidRPr="003105ED">
        <w:rPr>
          <w:rFonts w:ascii="Verdana" w:hAnsi="Verdana" w:cs="Arial"/>
          <w:sz w:val="20"/>
        </w:rPr>
        <w:t>cji budowlanej</w:t>
      </w:r>
      <w:r w:rsidRPr="003105ED">
        <w:rPr>
          <w:rFonts w:ascii="Verdana" w:hAnsi="Verdana" w:cs="Arial"/>
          <w:sz w:val="20"/>
        </w:rPr>
        <w:t xml:space="preserve"> za ostatni</w:t>
      </w:r>
      <w:r w:rsidR="00F604FB" w:rsidRPr="003105ED">
        <w:rPr>
          <w:rFonts w:ascii="Verdana" w:hAnsi="Verdana" w:cs="Arial"/>
          <w:sz w:val="20"/>
        </w:rPr>
        <w:t>e</w:t>
      </w:r>
      <w:r w:rsidRPr="003105ED">
        <w:rPr>
          <w:rFonts w:ascii="Verdana" w:hAnsi="Verdana" w:cs="Arial"/>
          <w:sz w:val="20"/>
        </w:rPr>
        <w:t xml:space="preserve"> zamknięt</w:t>
      </w:r>
      <w:r w:rsidR="00F604FB" w:rsidRPr="003105ED">
        <w:rPr>
          <w:rFonts w:ascii="Verdana" w:hAnsi="Verdana" w:cs="Arial"/>
          <w:sz w:val="20"/>
        </w:rPr>
        <w:t>e</w:t>
      </w:r>
      <w:r w:rsidR="005177C7" w:rsidRPr="003105ED">
        <w:rPr>
          <w:rFonts w:ascii="Verdana" w:hAnsi="Verdana" w:cs="Arial"/>
          <w:sz w:val="20"/>
        </w:rPr>
        <w:t xml:space="preserve"> </w:t>
      </w:r>
      <w:r w:rsidR="00F604FB" w:rsidRPr="003105ED">
        <w:rPr>
          <w:rFonts w:ascii="Verdana" w:hAnsi="Verdana" w:cs="Arial"/>
          <w:sz w:val="20"/>
        </w:rPr>
        <w:t>3 lata</w:t>
      </w:r>
      <w:r w:rsidRPr="003105ED">
        <w:rPr>
          <w:rFonts w:ascii="Verdana" w:hAnsi="Verdana" w:cs="Arial"/>
          <w:sz w:val="20"/>
        </w:rPr>
        <w:t xml:space="preserve"> </w:t>
      </w:r>
      <w:r w:rsidR="00F604FB" w:rsidRPr="003105ED">
        <w:rPr>
          <w:rFonts w:ascii="Verdana" w:hAnsi="Verdana" w:cs="Arial"/>
          <w:sz w:val="20"/>
        </w:rPr>
        <w:t xml:space="preserve">obrotowe </w:t>
      </w:r>
      <w:r w:rsidRPr="003105ED">
        <w:rPr>
          <w:rFonts w:ascii="Verdana" w:hAnsi="Verdana" w:cs="Arial"/>
          <w:sz w:val="20"/>
        </w:rPr>
        <w:t xml:space="preserve">w wysokości </w:t>
      </w:r>
      <w:r w:rsidR="00F95B9C" w:rsidRPr="003105ED">
        <w:rPr>
          <w:rFonts w:ascii="Verdana" w:hAnsi="Verdana" w:cs="Arial"/>
          <w:sz w:val="20"/>
        </w:rPr>
        <w:t xml:space="preserve">netto </w:t>
      </w:r>
      <w:r w:rsidRPr="003105ED">
        <w:rPr>
          <w:rFonts w:ascii="Verdana" w:hAnsi="Verdana" w:cs="Arial"/>
          <w:sz w:val="20"/>
        </w:rPr>
        <w:t>co najmniej</w:t>
      </w:r>
      <w:r w:rsidR="009B450B" w:rsidRPr="003105ED">
        <w:rPr>
          <w:rFonts w:ascii="Verdana" w:hAnsi="Verdana" w:cs="Arial"/>
          <w:sz w:val="20"/>
        </w:rPr>
        <w:t xml:space="preserve"> </w:t>
      </w:r>
      <w:r w:rsidR="007E454A" w:rsidRPr="003105ED">
        <w:rPr>
          <w:rFonts w:ascii="Verdana" w:hAnsi="Verdana" w:cs="Arial"/>
          <w:sz w:val="20"/>
        </w:rPr>
        <w:t>4</w:t>
      </w:r>
      <w:r w:rsidR="009B450B" w:rsidRPr="003105ED">
        <w:rPr>
          <w:rFonts w:ascii="Verdana" w:hAnsi="Verdana" w:cs="Arial"/>
          <w:sz w:val="20"/>
        </w:rPr>
        <w:t>0</w:t>
      </w:r>
      <w:r w:rsidRPr="003105ED">
        <w:rPr>
          <w:rFonts w:ascii="Verdana" w:hAnsi="Verdana" w:cs="Arial"/>
          <w:sz w:val="20"/>
        </w:rPr>
        <w:t>0.000.000,00 PLN (</w:t>
      </w:r>
      <w:r w:rsidR="00FF5A74" w:rsidRPr="003105ED">
        <w:rPr>
          <w:rFonts w:ascii="Verdana" w:hAnsi="Verdana" w:cs="Arial"/>
          <w:sz w:val="20"/>
        </w:rPr>
        <w:t xml:space="preserve">słownie: </w:t>
      </w:r>
      <w:r w:rsidR="007E454A" w:rsidRPr="003105ED">
        <w:rPr>
          <w:rFonts w:ascii="Verdana" w:hAnsi="Verdana" w:cs="Arial"/>
          <w:sz w:val="20"/>
        </w:rPr>
        <w:t xml:space="preserve">czterysta </w:t>
      </w:r>
      <w:r w:rsidR="00FF5A74" w:rsidRPr="003105ED">
        <w:rPr>
          <w:rFonts w:ascii="Verdana" w:hAnsi="Verdana" w:cs="Arial"/>
          <w:sz w:val="20"/>
        </w:rPr>
        <w:t xml:space="preserve">milionów </w:t>
      </w:r>
      <w:r w:rsidR="00C001A9" w:rsidRPr="003105ED">
        <w:rPr>
          <w:rFonts w:ascii="Verdana" w:hAnsi="Verdana" w:cs="Arial"/>
          <w:sz w:val="20"/>
        </w:rPr>
        <w:t>złotych</w:t>
      </w:r>
      <w:r w:rsidR="00FF5A74" w:rsidRPr="003105ED">
        <w:rPr>
          <w:rFonts w:ascii="Verdana" w:hAnsi="Verdana" w:cs="Arial"/>
          <w:sz w:val="20"/>
        </w:rPr>
        <w:t>)</w:t>
      </w:r>
      <w:r w:rsidR="00F604FB" w:rsidRPr="003105ED">
        <w:rPr>
          <w:rFonts w:ascii="Verdana" w:hAnsi="Verdana" w:cs="Arial"/>
          <w:sz w:val="20"/>
        </w:rPr>
        <w:t xml:space="preserve"> rocznie</w:t>
      </w:r>
      <w:r w:rsidR="00FF5A74" w:rsidRPr="003105ED">
        <w:rPr>
          <w:rFonts w:ascii="Verdana" w:hAnsi="Verdana" w:cs="Arial"/>
          <w:sz w:val="20"/>
        </w:rPr>
        <w:t xml:space="preserve"> </w:t>
      </w:r>
      <w:r w:rsidRPr="003105ED">
        <w:rPr>
          <w:rFonts w:ascii="Verdana" w:hAnsi="Verdana" w:cs="Arial"/>
          <w:sz w:val="20"/>
        </w:rPr>
        <w:t>lub równowartości tej kwoty</w:t>
      </w:r>
      <w:r w:rsidR="00F604FB" w:rsidRPr="003105ED">
        <w:rPr>
          <w:rFonts w:ascii="Verdana" w:hAnsi="Verdana" w:cs="Arial"/>
          <w:sz w:val="20"/>
        </w:rPr>
        <w:t>, oraz brakiem straty na wyniku finansowym</w:t>
      </w:r>
      <w:r w:rsidRPr="003105ED">
        <w:rPr>
          <w:rFonts w:ascii="Verdana" w:hAnsi="Verdana" w:cs="Arial"/>
          <w:sz w:val="20"/>
        </w:rPr>
        <w:t xml:space="preserve"> – w przypadku walut innych niż PLN, obliczoną przy uwzględnieniu średniego kursu NBP z ostatniego dnia roku obrotowego</w:t>
      </w:r>
      <w:r w:rsidR="00FF5A74" w:rsidRPr="003105ED">
        <w:rPr>
          <w:rFonts w:ascii="Verdana" w:hAnsi="Verdana" w:cs="Arial"/>
          <w:sz w:val="20"/>
        </w:rPr>
        <w:t>.</w:t>
      </w:r>
      <w:bookmarkEnd w:id="45"/>
    </w:p>
    <w:p w14:paraId="1EEF8E12" w14:textId="15269F31" w:rsidR="00B14985" w:rsidRPr="003105ED" w:rsidRDefault="000D5E05" w:rsidP="00C34239">
      <w:pPr>
        <w:pStyle w:val="Akapitzlist"/>
        <w:numPr>
          <w:ilvl w:val="2"/>
          <w:numId w:val="5"/>
        </w:numPr>
        <w:tabs>
          <w:tab w:val="clear" w:pos="720"/>
          <w:tab w:val="num" w:pos="993"/>
        </w:tabs>
        <w:spacing w:line="276" w:lineRule="auto"/>
        <w:ind w:left="993"/>
        <w:jc w:val="both"/>
        <w:rPr>
          <w:rFonts w:ascii="Verdana" w:hAnsi="Verdana" w:cs="Arial"/>
          <w:b/>
          <w:bCs/>
        </w:rPr>
      </w:pPr>
      <w:bookmarkStart w:id="46" w:name="_Ref112246780"/>
      <w:r w:rsidRPr="003105ED">
        <w:rPr>
          <w:rFonts w:ascii="Verdana" w:hAnsi="Verdana" w:cs="Arial"/>
          <w:b/>
          <w:bCs/>
        </w:rPr>
        <w:t>W zakresie zdolności</w:t>
      </w:r>
      <w:r w:rsidR="00351F84" w:rsidRPr="003105ED">
        <w:rPr>
          <w:rFonts w:ascii="Verdana" w:hAnsi="Verdana" w:cs="Arial"/>
          <w:b/>
          <w:bCs/>
        </w:rPr>
        <w:t xml:space="preserve"> </w:t>
      </w:r>
      <w:r w:rsidRPr="003105ED">
        <w:rPr>
          <w:rFonts w:ascii="Verdana" w:hAnsi="Verdana" w:cs="Arial"/>
          <w:b/>
          <w:bCs/>
        </w:rPr>
        <w:t>technicznej i zawodowej</w:t>
      </w:r>
      <w:r w:rsidR="00B14985" w:rsidRPr="003105ED">
        <w:rPr>
          <w:rFonts w:ascii="Verdana" w:hAnsi="Verdana" w:cs="Arial"/>
          <w:b/>
          <w:bCs/>
        </w:rPr>
        <w:t>:</w:t>
      </w:r>
      <w:bookmarkEnd w:id="46"/>
    </w:p>
    <w:p w14:paraId="6E07CF6E" w14:textId="3BC9FEB1" w:rsidR="005A7018" w:rsidRPr="003105ED" w:rsidRDefault="000D17E8" w:rsidP="00C34239">
      <w:pPr>
        <w:pStyle w:val="Akapitzlist"/>
        <w:spacing w:line="276" w:lineRule="auto"/>
        <w:ind w:left="993"/>
        <w:jc w:val="both"/>
      </w:pPr>
      <w:r w:rsidRPr="003105ED">
        <w:rPr>
          <w:rFonts w:ascii="Verdana" w:hAnsi="Verdana" w:cs="Arial"/>
        </w:rPr>
        <w:t>Z</w:t>
      </w:r>
      <w:r w:rsidR="00912A14" w:rsidRPr="003105ED">
        <w:rPr>
          <w:rFonts w:ascii="Verdana" w:hAnsi="Verdana" w:cs="Arial"/>
        </w:rPr>
        <w:t xml:space="preserve">a spełniających </w:t>
      </w:r>
      <w:r w:rsidR="00A85197" w:rsidRPr="003105ED">
        <w:rPr>
          <w:rFonts w:ascii="Verdana" w:hAnsi="Verdana" w:cs="Arial"/>
        </w:rPr>
        <w:t xml:space="preserve">przedmiotowy </w:t>
      </w:r>
      <w:r w:rsidR="00912A14" w:rsidRPr="003105ED">
        <w:rPr>
          <w:rFonts w:ascii="Verdana" w:hAnsi="Verdana" w:cs="Arial"/>
        </w:rPr>
        <w:t>warunek</w:t>
      </w:r>
      <w:r w:rsidR="00A85197" w:rsidRPr="003105ED">
        <w:rPr>
          <w:rFonts w:ascii="Verdana" w:hAnsi="Verdana" w:cs="Arial"/>
        </w:rPr>
        <w:t xml:space="preserve"> udziału w</w:t>
      </w:r>
      <w:r w:rsidR="009F23DA" w:rsidRPr="003105ED">
        <w:rPr>
          <w:rFonts w:ascii="Verdana" w:hAnsi="Verdana" w:cs="Arial"/>
        </w:rPr>
        <w:t xml:space="preserve"> </w:t>
      </w:r>
      <w:r w:rsidR="00B14985" w:rsidRPr="003105ED">
        <w:rPr>
          <w:rFonts w:ascii="Verdana" w:hAnsi="Verdana" w:cs="Arial"/>
        </w:rPr>
        <w:t>Konkurs</w:t>
      </w:r>
      <w:r w:rsidR="00A85197" w:rsidRPr="003105ED">
        <w:rPr>
          <w:rFonts w:ascii="Verdana" w:hAnsi="Verdana" w:cs="Arial"/>
        </w:rPr>
        <w:t>ie</w:t>
      </w:r>
      <w:r w:rsidR="00B14985" w:rsidRPr="003105ED">
        <w:rPr>
          <w:rFonts w:ascii="Verdana" w:hAnsi="Verdana" w:cs="Arial"/>
        </w:rPr>
        <w:t xml:space="preserve"> </w:t>
      </w:r>
      <w:r w:rsidR="00912A14" w:rsidRPr="003105ED">
        <w:rPr>
          <w:rFonts w:ascii="Verdana" w:hAnsi="Verdana" w:cs="Arial"/>
        </w:rPr>
        <w:t xml:space="preserve">Zamawiający uzna </w:t>
      </w:r>
      <w:r w:rsidR="000D5E05" w:rsidRPr="003105ED">
        <w:rPr>
          <w:rFonts w:ascii="Verdana" w:hAnsi="Verdana" w:cs="Arial"/>
        </w:rPr>
        <w:t>O</w:t>
      </w:r>
      <w:r w:rsidR="00912A14" w:rsidRPr="003105ED">
        <w:rPr>
          <w:rFonts w:ascii="Verdana" w:hAnsi="Verdana" w:cs="Arial"/>
        </w:rPr>
        <w:t>ferentów, którzy wykażą, że:</w:t>
      </w:r>
    </w:p>
    <w:p w14:paraId="5052AACD" w14:textId="4E3AA5FF" w:rsidR="00E51A73" w:rsidRPr="003105ED" w:rsidRDefault="00912A14" w:rsidP="00E51A73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wykonali należycie</w:t>
      </w:r>
      <w:r w:rsidR="00597AC9" w:rsidRPr="003105ED">
        <w:rPr>
          <w:rFonts w:ascii="Verdana" w:hAnsi="Verdana" w:cs="Arial"/>
        </w:rPr>
        <w:t>,</w:t>
      </w:r>
      <w:r w:rsidRPr="003105ED">
        <w:rPr>
          <w:rFonts w:ascii="Verdana" w:hAnsi="Verdana" w:cs="Arial"/>
        </w:rPr>
        <w:t xml:space="preserve"> w okresie ostatnich </w:t>
      </w:r>
      <w:del w:id="47" w:author="Łyczkowska-Nowak, Marta" w:date="2023-03-20T09:16:00Z">
        <w:r w:rsidR="00BE66B4" w:rsidRPr="003105ED" w:rsidDel="006E4C7B">
          <w:rPr>
            <w:rFonts w:ascii="Verdana" w:hAnsi="Verdana" w:cs="Arial"/>
          </w:rPr>
          <w:delText>10</w:delText>
        </w:r>
        <w:r w:rsidR="000D5E05" w:rsidRPr="003105ED" w:rsidDel="006E4C7B">
          <w:rPr>
            <w:rFonts w:ascii="Verdana" w:hAnsi="Verdana" w:cs="Arial"/>
          </w:rPr>
          <w:delText>-</w:delText>
        </w:r>
        <w:r w:rsidR="00BE66B4" w:rsidRPr="003105ED" w:rsidDel="006E4C7B">
          <w:rPr>
            <w:rFonts w:ascii="Verdana" w:hAnsi="Verdana" w:cs="Arial"/>
          </w:rPr>
          <w:delText>ciu</w:delText>
        </w:r>
      </w:del>
      <w:ins w:id="48" w:author="Łyczkowska-Nowak, Marta" w:date="2023-03-20T09:16:00Z">
        <w:r w:rsidR="006E4C7B">
          <w:rPr>
            <w:rFonts w:ascii="Verdana" w:hAnsi="Verdana" w:cs="Arial"/>
          </w:rPr>
          <w:t>12-tu</w:t>
        </w:r>
      </w:ins>
      <w:r w:rsidR="000D5E05"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</w:rPr>
        <w:t xml:space="preserve">lat przed upływem terminu składania </w:t>
      </w:r>
      <w:r w:rsidR="008375D7" w:rsidRPr="003105ED">
        <w:rPr>
          <w:rFonts w:ascii="Verdana" w:hAnsi="Verdana" w:cs="Arial"/>
        </w:rPr>
        <w:t>Ofert</w:t>
      </w:r>
      <w:r w:rsidRPr="003105ED">
        <w:rPr>
          <w:rFonts w:ascii="Verdana" w:hAnsi="Verdana" w:cs="Arial"/>
        </w:rPr>
        <w:t xml:space="preserve">, a jeżeli okres prowadzenia działalności jest krótszy – w tym okresie, </w:t>
      </w:r>
      <w:r w:rsidR="001E30DE" w:rsidRPr="003105ED">
        <w:rPr>
          <w:rFonts w:ascii="Verdana" w:hAnsi="Verdana" w:cs="Arial"/>
        </w:rPr>
        <w:t xml:space="preserve">jako </w:t>
      </w:r>
      <w:r w:rsidRPr="003105ED">
        <w:rPr>
          <w:rFonts w:ascii="Verdana" w:hAnsi="Verdana" w:cs="Arial"/>
        </w:rPr>
        <w:t>generaln</w:t>
      </w:r>
      <w:r w:rsidR="001E30DE" w:rsidRPr="003105ED">
        <w:rPr>
          <w:rFonts w:ascii="Verdana" w:hAnsi="Verdana" w:cs="Arial"/>
        </w:rPr>
        <w:t>y</w:t>
      </w:r>
      <w:r w:rsidRPr="003105ED">
        <w:rPr>
          <w:rFonts w:ascii="Verdana" w:hAnsi="Verdana" w:cs="Arial"/>
        </w:rPr>
        <w:t xml:space="preserve"> wykonaw</w:t>
      </w:r>
      <w:r w:rsidR="001E30DE" w:rsidRPr="003105ED">
        <w:rPr>
          <w:rFonts w:ascii="Verdana" w:hAnsi="Verdana" w:cs="Arial"/>
        </w:rPr>
        <w:t>ca</w:t>
      </w:r>
      <w:r w:rsidR="00F02854" w:rsidRPr="003105ED">
        <w:rPr>
          <w:rFonts w:ascii="Verdana" w:hAnsi="Verdana" w:cs="Arial"/>
        </w:rPr>
        <w:t xml:space="preserve"> </w:t>
      </w:r>
      <w:r w:rsidR="001E30DE" w:rsidRPr="003105ED">
        <w:rPr>
          <w:rFonts w:ascii="Verdana" w:hAnsi="Verdana" w:cs="Arial"/>
        </w:rPr>
        <w:t>co najmniej</w:t>
      </w:r>
      <w:r w:rsidR="00E51A73" w:rsidRPr="003105ED">
        <w:rPr>
          <w:rFonts w:ascii="Verdana" w:hAnsi="Verdana" w:cs="Arial"/>
        </w:rPr>
        <w:t>:</w:t>
      </w:r>
    </w:p>
    <w:p w14:paraId="69E7270F" w14:textId="3A6074C8" w:rsidR="005A7018" w:rsidRPr="003105ED" w:rsidRDefault="00C26A5C" w:rsidP="00AA293F">
      <w:pPr>
        <w:pStyle w:val="Akapitzlist"/>
        <w:spacing w:line="276" w:lineRule="auto"/>
        <w:ind w:left="992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a1)</w:t>
      </w:r>
      <w:r w:rsidR="005C2A5E" w:rsidRPr="003105ED">
        <w:rPr>
          <w:rFonts w:ascii="Verdana" w:hAnsi="Verdana" w:cs="Arial"/>
        </w:rPr>
        <w:t xml:space="preserve"> </w:t>
      </w:r>
      <w:r w:rsidR="001E30DE" w:rsidRPr="003105ED">
        <w:rPr>
          <w:rFonts w:ascii="Verdana" w:hAnsi="Verdana" w:cs="Arial"/>
        </w:rPr>
        <w:t xml:space="preserve">jedno zamówienie polegające na </w:t>
      </w:r>
      <w:r w:rsidR="00E11752" w:rsidRPr="003105ED">
        <w:rPr>
          <w:rFonts w:ascii="Verdana" w:hAnsi="Verdana" w:cs="Arial"/>
        </w:rPr>
        <w:t>budow</w:t>
      </w:r>
      <w:r w:rsidR="001E30DE" w:rsidRPr="003105ED">
        <w:rPr>
          <w:rFonts w:ascii="Verdana" w:hAnsi="Verdana" w:cs="Arial"/>
        </w:rPr>
        <w:t>ie</w:t>
      </w:r>
      <w:r w:rsidR="00E11752" w:rsidRPr="003105ED">
        <w:rPr>
          <w:rFonts w:ascii="Verdana" w:hAnsi="Verdana" w:cs="Arial"/>
        </w:rPr>
        <w:t xml:space="preserve"> lub przebudow</w:t>
      </w:r>
      <w:r w:rsidR="001E30DE" w:rsidRPr="003105ED">
        <w:rPr>
          <w:rFonts w:ascii="Verdana" w:hAnsi="Verdana" w:cs="Arial"/>
        </w:rPr>
        <w:t>ie</w:t>
      </w:r>
      <w:r w:rsidR="00E11752" w:rsidRPr="003105ED">
        <w:rPr>
          <w:rFonts w:ascii="Verdana" w:hAnsi="Verdana" w:cs="Arial"/>
        </w:rPr>
        <w:t xml:space="preserve"> lub modernizacj</w:t>
      </w:r>
      <w:r w:rsidR="001E30DE" w:rsidRPr="003105ED">
        <w:rPr>
          <w:rFonts w:ascii="Verdana" w:hAnsi="Verdana" w:cs="Arial"/>
        </w:rPr>
        <w:t>i</w:t>
      </w:r>
      <w:r w:rsidR="00E11752" w:rsidRPr="003105ED">
        <w:rPr>
          <w:rFonts w:ascii="Verdana" w:hAnsi="Verdana" w:cs="Arial"/>
        </w:rPr>
        <w:t xml:space="preserve"> hali widowiskowo-sportowej</w:t>
      </w:r>
      <w:r w:rsidR="009B450B" w:rsidRPr="003105ED">
        <w:rPr>
          <w:rFonts w:ascii="Verdana" w:hAnsi="Verdana" w:cs="Arial"/>
        </w:rPr>
        <w:t>, stadionu sportowego, budynku teatru</w:t>
      </w:r>
      <w:r w:rsidR="000D17E8" w:rsidRPr="003105ED">
        <w:rPr>
          <w:rFonts w:ascii="Verdana" w:hAnsi="Verdana" w:cs="Arial"/>
        </w:rPr>
        <w:t xml:space="preserve"> </w:t>
      </w:r>
      <w:r w:rsidR="009B450B" w:rsidRPr="003105ED">
        <w:rPr>
          <w:rFonts w:ascii="Verdana" w:hAnsi="Verdana" w:cs="Arial"/>
        </w:rPr>
        <w:t>(opery)</w:t>
      </w:r>
      <w:r w:rsidR="00F2415F" w:rsidRPr="003105ED">
        <w:rPr>
          <w:rFonts w:ascii="Verdana" w:hAnsi="Verdana" w:cs="Arial"/>
        </w:rPr>
        <w:t>, amfiteatru</w:t>
      </w:r>
      <w:r w:rsidR="009B450B" w:rsidRPr="003105ED">
        <w:rPr>
          <w:rFonts w:ascii="Verdana" w:hAnsi="Verdana" w:cs="Arial"/>
        </w:rPr>
        <w:t xml:space="preserve"> lub filharmonii (centrum muzyki)</w:t>
      </w:r>
      <w:r w:rsidR="00E11752" w:rsidRPr="003105ED">
        <w:rPr>
          <w:rFonts w:ascii="Verdana" w:hAnsi="Verdana" w:cs="Arial"/>
        </w:rPr>
        <w:t xml:space="preserve"> </w:t>
      </w:r>
      <w:r w:rsidR="00987C10" w:rsidRPr="003105ED">
        <w:rPr>
          <w:rFonts w:ascii="Verdana" w:hAnsi="Verdana" w:cs="Arial"/>
        </w:rPr>
        <w:t>na terenie</w:t>
      </w:r>
      <w:ins w:id="49" w:author="Łyczkowska-Nowak, Marta" w:date="2023-03-20T09:16:00Z">
        <w:r w:rsidR="006E4C7B">
          <w:rPr>
            <w:rFonts w:ascii="Verdana" w:hAnsi="Verdana" w:cs="Arial"/>
          </w:rPr>
          <w:t xml:space="preserve"> Unii Europejskiej</w:t>
        </w:r>
      </w:ins>
      <w:r w:rsidR="00987C10" w:rsidRPr="003105ED">
        <w:rPr>
          <w:rFonts w:ascii="Verdana" w:hAnsi="Verdana" w:cs="Arial"/>
        </w:rPr>
        <w:t xml:space="preserve"> </w:t>
      </w:r>
      <w:del w:id="50" w:author="Łyczkowska-Nowak, Marta" w:date="2023-03-20T09:04:00Z">
        <w:r w:rsidR="007D4636" w:rsidRPr="003105ED" w:rsidDel="008368FC">
          <w:rPr>
            <w:rFonts w:ascii="Verdana" w:hAnsi="Verdana" w:cs="Arial"/>
          </w:rPr>
          <w:delText xml:space="preserve">Rzeczypospolitej </w:delText>
        </w:r>
        <w:r w:rsidR="00987C10" w:rsidRPr="003105ED" w:rsidDel="008368FC">
          <w:rPr>
            <w:rFonts w:ascii="Verdana" w:hAnsi="Verdana" w:cs="Arial"/>
          </w:rPr>
          <w:delText xml:space="preserve">Polski </w:delText>
        </w:r>
      </w:del>
      <w:r w:rsidR="00E11752" w:rsidRPr="003105ED">
        <w:rPr>
          <w:rFonts w:ascii="Verdana" w:hAnsi="Verdana" w:cs="Arial"/>
        </w:rPr>
        <w:t>o wartości robót budowlanych netto, bez podatku VAT</w:t>
      </w:r>
      <w:r w:rsidR="001E30DE" w:rsidRPr="003105ED">
        <w:rPr>
          <w:rFonts w:ascii="Verdana" w:hAnsi="Verdana" w:cs="Arial"/>
        </w:rPr>
        <w:t>, w kwocie</w:t>
      </w:r>
      <w:r w:rsidR="00F95B9C" w:rsidRPr="003105ED">
        <w:rPr>
          <w:rFonts w:ascii="Verdana" w:hAnsi="Verdana" w:cs="Arial"/>
        </w:rPr>
        <w:t xml:space="preserve"> </w:t>
      </w:r>
      <w:r w:rsidR="00E11752" w:rsidRPr="003105ED">
        <w:rPr>
          <w:rFonts w:ascii="Verdana" w:hAnsi="Verdana" w:cs="Arial"/>
        </w:rPr>
        <w:t xml:space="preserve">co najmniej </w:t>
      </w:r>
      <w:r w:rsidR="00662A53" w:rsidRPr="003105ED">
        <w:rPr>
          <w:rFonts w:ascii="Verdana" w:hAnsi="Verdana" w:cs="Arial"/>
        </w:rPr>
        <w:t>10</w:t>
      </w:r>
      <w:r w:rsidR="008C5A7D" w:rsidRPr="003105ED">
        <w:rPr>
          <w:rFonts w:ascii="Verdana" w:hAnsi="Verdana" w:cs="Arial"/>
        </w:rPr>
        <w:t>0.000.000,00 PLN (</w:t>
      </w:r>
      <w:r w:rsidR="00FF5A74" w:rsidRPr="003105ED">
        <w:rPr>
          <w:rFonts w:ascii="Verdana" w:hAnsi="Verdana" w:cs="Arial"/>
        </w:rPr>
        <w:t xml:space="preserve">słownie: </w:t>
      </w:r>
      <w:r w:rsidR="00662A53" w:rsidRPr="003105ED">
        <w:rPr>
          <w:rFonts w:ascii="Verdana" w:hAnsi="Verdana" w:cs="Arial"/>
        </w:rPr>
        <w:t>sto</w:t>
      </w:r>
      <w:r w:rsidR="00FF5A74" w:rsidRPr="003105ED">
        <w:rPr>
          <w:rFonts w:ascii="Verdana" w:hAnsi="Verdana" w:cs="Arial"/>
        </w:rPr>
        <w:t xml:space="preserve"> milionów PLN) </w:t>
      </w:r>
      <w:r w:rsidR="008C5A7D" w:rsidRPr="003105ED">
        <w:rPr>
          <w:rFonts w:ascii="Verdana" w:hAnsi="Verdana" w:cs="Arial"/>
        </w:rPr>
        <w:t>lub równowartoś</w:t>
      </w:r>
      <w:r w:rsidR="0069264C" w:rsidRPr="003105ED">
        <w:rPr>
          <w:rFonts w:ascii="Verdana" w:hAnsi="Verdana" w:cs="Arial"/>
        </w:rPr>
        <w:t>ci</w:t>
      </w:r>
      <w:r w:rsidR="008C5A7D" w:rsidRPr="003105ED">
        <w:rPr>
          <w:rFonts w:ascii="Verdana" w:hAnsi="Verdana" w:cs="Arial"/>
        </w:rPr>
        <w:t xml:space="preserve"> tej kwoty – w przypadku walut innych niż PLN, obliczoną przy uwzględnieniu średniego kursu NBP z </w:t>
      </w:r>
      <w:r w:rsidR="008C5A7D" w:rsidRPr="003105ED">
        <w:rPr>
          <w:rFonts w:ascii="Verdana" w:hAnsi="Verdana" w:cs="Arial"/>
        </w:rPr>
        <w:lastRenderedPageBreak/>
        <w:t>dnia podpisania protokołu odbioru końcowego robót lub innego dokumentu odbiorowego;</w:t>
      </w:r>
    </w:p>
    <w:p w14:paraId="08578056" w14:textId="7E8D2ECB" w:rsidR="00283EBC" w:rsidRPr="003105ED" w:rsidRDefault="00C26A5C" w:rsidP="00C34239">
      <w:pPr>
        <w:pStyle w:val="Akapitzlist"/>
        <w:spacing w:line="276" w:lineRule="auto"/>
        <w:ind w:left="992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a2)</w:t>
      </w:r>
      <w:r w:rsidR="00283EBC" w:rsidRPr="003105ED">
        <w:rPr>
          <w:rFonts w:ascii="Verdana" w:hAnsi="Verdana" w:cs="Arial"/>
        </w:rPr>
        <w:t xml:space="preserve"> jedno zamówienie polegające na budowie lub przebudowie lub modernizacji obiektu budowlanego zabytkowego</w:t>
      </w:r>
      <w:r w:rsidR="00987C10" w:rsidRPr="003105ED">
        <w:rPr>
          <w:rFonts w:ascii="Verdana" w:hAnsi="Verdana" w:cs="Arial"/>
        </w:rPr>
        <w:t xml:space="preserve"> na terenie </w:t>
      </w:r>
      <w:r w:rsidR="007D4636" w:rsidRPr="003105ED">
        <w:rPr>
          <w:rFonts w:ascii="Verdana" w:hAnsi="Verdana" w:cs="Arial"/>
        </w:rPr>
        <w:t xml:space="preserve">Rzeczypospolitej </w:t>
      </w:r>
      <w:r w:rsidR="00987C10" w:rsidRPr="003105ED">
        <w:rPr>
          <w:rFonts w:ascii="Verdana" w:hAnsi="Verdana" w:cs="Arial"/>
        </w:rPr>
        <w:t>Polski</w:t>
      </w:r>
      <w:r w:rsidR="00283EBC" w:rsidRPr="003105ED">
        <w:rPr>
          <w:rFonts w:ascii="Verdana" w:hAnsi="Verdana" w:cs="Arial"/>
        </w:rPr>
        <w:t>, wpisanego do rejestru zabytków, pod nadzorem konserwatora zabytków.</w:t>
      </w:r>
    </w:p>
    <w:p w14:paraId="3B423DED" w14:textId="420DB7BD" w:rsidR="00E176E7" w:rsidRPr="003105ED" w:rsidRDefault="00C26A5C" w:rsidP="00C34239">
      <w:pPr>
        <w:pStyle w:val="Akapitzlist"/>
        <w:spacing w:line="276" w:lineRule="auto"/>
        <w:ind w:left="992"/>
        <w:jc w:val="both"/>
      </w:pPr>
      <w:r w:rsidRPr="003105ED">
        <w:rPr>
          <w:rFonts w:ascii="Verdana" w:hAnsi="Verdana" w:cs="Arial"/>
        </w:rPr>
        <w:t>a3)</w:t>
      </w:r>
      <w:r w:rsidR="00E176E7" w:rsidRPr="003105ED">
        <w:rPr>
          <w:rFonts w:ascii="Verdana" w:hAnsi="Verdana" w:cs="Arial"/>
        </w:rPr>
        <w:t xml:space="preserve"> jedno zamówienie polegające na przebudowie lub modernizacji obiektu z zastosowaniem robót ziemnych w zakresie wzmacniania podłoża gruntowego metodą iniekcji strumieniowej pod istniejącymi fundamentami; Zamawiający dopuszcza przedstawienie referencji w tym zakresie od podwykonawcy wskazanego </w:t>
      </w:r>
      <w:r w:rsidR="00805475" w:rsidRPr="003105ED">
        <w:rPr>
          <w:rFonts w:ascii="Verdana" w:hAnsi="Verdana" w:cs="Arial"/>
        </w:rPr>
        <w:t>w</w:t>
      </w:r>
      <w:r w:rsidR="00E176E7" w:rsidRPr="003105ED">
        <w:rPr>
          <w:rFonts w:ascii="Verdana" w:hAnsi="Verdana" w:cs="Arial"/>
        </w:rPr>
        <w:t xml:space="preserve"> </w:t>
      </w:r>
      <w:r w:rsidR="00805475" w:rsidRPr="003105ED">
        <w:rPr>
          <w:rFonts w:ascii="Verdana" w:hAnsi="Verdana" w:cs="Arial"/>
        </w:rPr>
        <w:t>Wykazie</w:t>
      </w:r>
      <w:r w:rsidR="00E176E7" w:rsidRPr="003105ED">
        <w:rPr>
          <w:rFonts w:ascii="Verdana" w:hAnsi="Verdana" w:cs="Arial"/>
        </w:rPr>
        <w:t xml:space="preserve"> Kluczowych Podwykonawców</w:t>
      </w:r>
      <w:r w:rsidR="00805475" w:rsidRPr="003105ED">
        <w:rPr>
          <w:rFonts w:ascii="Verdana" w:hAnsi="Verdana" w:cs="Arial"/>
        </w:rPr>
        <w:t xml:space="preserve"> (</w:t>
      </w:r>
      <w:r w:rsidR="00D364E2" w:rsidRPr="003105ED">
        <w:rPr>
          <w:rFonts w:ascii="Verdana" w:hAnsi="Verdana" w:cs="Arial"/>
        </w:rPr>
        <w:t>Z</w:t>
      </w:r>
      <w:r w:rsidR="00805475" w:rsidRPr="003105ED">
        <w:rPr>
          <w:rFonts w:ascii="Verdana" w:hAnsi="Verdana" w:cs="Arial"/>
        </w:rPr>
        <w:t>ałącznik nr 8</w:t>
      </w:r>
      <w:r w:rsidR="00D364E2" w:rsidRPr="003105ED">
        <w:rPr>
          <w:rFonts w:ascii="Verdana" w:hAnsi="Verdana" w:cs="Arial"/>
        </w:rPr>
        <w:t xml:space="preserve"> do SWZ</w:t>
      </w:r>
      <w:r w:rsidR="00805475" w:rsidRPr="003105ED">
        <w:rPr>
          <w:rFonts w:ascii="Verdana" w:hAnsi="Verdana" w:cs="Arial"/>
        </w:rPr>
        <w:t>)</w:t>
      </w:r>
      <w:r w:rsidR="00E176E7" w:rsidRPr="003105ED">
        <w:rPr>
          <w:rFonts w:ascii="Verdana" w:hAnsi="Verdana" w:cs="Arial"/>
        </w:rPr>
        <w:t>, dołączone</w:t>
      </w:r>
      <w:r w:rsidR="00805475" w:rsidRPr="003105ED">
        <w:rPr>
          <w:rFonts w:ascii="Verdana" w:hAnsi="Verdana" w:cs="Arial"/>
        </w:rPr>
        <w:t>go</w:t>
      </w:r>
      <w:r w:rsidR="00E176E7" w:rsidRPr="003105ED">
        <w:rPr>
          <w:rFonts w:ascii="Verdana" w:hAnsi="Verdana" w:cs="Arial"/>
        </w:rPr>
        <w:t xml:space="preserve"> do </w:t>
      </w:r>
      <w:r w:rsidR="00805475" w:rsidRPr="003105ED">
        <w:rPr>
          <w:rFonts w:ascii="Verdana" w:hAnsi="Verdana" w:cs="Arial"/>
        </w:rPr>
        <w:t>O</w:t>
      </w:r>
      <w:r w:rsidR="00E176E7" w:rsidRPr="003105ED">
        <w:rPr>
          <w:rFonts w:ascii="Verdana" w:hAnsi="Verdana" w:cs="Arial"/>
        </w:rPr>
        <w:t>ferty.</w:t>
      </w:r>
    </w:p>
    <w:p w14:paraId="6AC9154A" w14:textId="5C86B707" w:rsidR="005A7018" w:rsidRPr="003105ED" w:rsidRDefault="005C2A5E" w:rsidP="004F741D">
      <w:pPr>
        <w:spacing w:line="276" w:lineRule="auto"/>
        <w:ind w:left="993" w:hanging="711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  <w:b/>
          <w:bCs/>
        </w:rPr>
        <w:t xml:space="preserve">          </w:t>
      </w:r>
      <w:r w:rsidR="007C5007" w:rsidRPr="003105ED">
        <w:rPr>
          <w:rFonts w:ascii="Verdana" w:hAnsi="Verdana" w:cs="Arial"/>
          <w:b/>
          <w:bCs/>
          <w:u w:val="single"/>
        </w:rPr>
        <w:t>Uwaga: za roboty wykonane uznane będą roboty zakończone i odebrane w w/w okresie</w:t>
      </w:r>
      <w:r w:rsidR="000C5307" w:rsidRPr="003105ED">
        <w:rPr>
          <w:rFonts w:ascii="Verdana" w:hAnsi="Verdana" w:cs="Arial"/>
          <w:b/>
          <w:bCs/>
        </w:rPr>
        <w:t>;</w:t>
      </w:r>
    </w:p>
    <w:p w14:paraId="3D30AF77" w14:textId="2F0530B1" w:rsidR="007C5007" w:rsidRPr="003105ED" w:rsidRDefault="007C5007" w:rsidP="00F307A2">
      <w:pPr>
        <w:spacing w:line="276" w:lineRule="auto"/>
        <w:ind w:left="993" w:hanging="711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b)</w:t>
      </w:r>
      <w:r w:rsidRPr="003105ED">
        <w:rPr>
          <w:rFonts w:ascii="Verdana" w:hAnsi="Verdana" w:cs="Arial"/>
        </w:rPr>
        <w:tab/>
        <w:t>dysponują osobami do kierowania budową i kierowania robotami,</w:t>
      </w:r>
      <w:r w:rsidR="00437123" w:rsidRPr="003105ED">
        <w:rPr>
          <w:rFonts w:ascii="Verdana" w:hAnsi="Verdana" w:cs="Arial"/>
        </w:rPr>
        <w:t xml:space="preserve"> które Wykonawca zamierza skierować do realizacji niniejszego zadania inwestycyjnego,</w:t>
      </w:r>
      <w:r w:rsidRPr="003105ED">
        <w:rPr>
          <w:rFonts w:ascii="Verdana" w:hAnsi="Verdana" w:cs="Arial"/>
        </w:rPr>
        <w:t xml:space="preserve"> spełniającymi następujące wymagania:</w:t>
      </w:r>
    </w:p>
    <w:p w14:paraId="24ECDE73" w14:textId="23435EF6" w:rsidR="007C5007" w:rsidRPr="003105ED" w:rsidRDefault="007C5007" w:rsidP="00F307A2">
      <w:pPr>
        <w:spacing w:line="276" w:lineRule="auto"/>
        <w:ind w:left="993" w:hanging="711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b1)</w:t>
      </w:r>
      <w:r w:rsidRPr="003105ED">
        <w:rPr>
          <w:rFonts w:ascii="Verdana" w:hAnsi="Verdana" w:cs="Arial"/>
        </w:rPr>
        <w:tab/>
        <w:t xml:space="preserve">co najmniej jedna osoba przewidziana na stanowisko </w:t>
      </w:r>
      <w:r w:rsidRPr="003105ED">
        <w:rPr>
          <w:rFonts w:ascii="Verdana" w:hAnsi="Verdana" w:cs="Arial"/>
          <w:b/>
          <w:bCs/>
        </w:rPr>
        <w:t>Kierownika Budowy</w:t>
      </w:r>
      <w:r w:rsidRPr="003105ED">
        <w:rPr>
          <w:rFonts w:ascii="Verdana" w:hAnsi="Verdana" w:cs="Arial"/>
        </w:rPr>
        <w:t>, posiadająca uprawnienia do kierowania robotami w specjalności konstrukcyjno-budowlanej bez ograniczeń</w:t>
      </w:r>
      <w:r w:rsidR="00D61FDA" w:rsidRPr="003105ED">
        <w:rPr>
          <w:rFonts w:ascii="Verdana" w:hAnsi="Verdana" w:cs="Arial"/>
        </w:rPr>
        <w:t xml:space="preserve">, </w:t>
      </w:r>
      <w:r w:rsidR="00283EBC" w:rsidRPr="003105ED">
        <w:rPr>
          <w:rFonts w:ascii="Verdana" w:hAnsi="Verdana" w:cs="Arial"/>
        </w:rPr>
        <w:t xml:space="preserve">spełniająca wymagania, o których mowa w art. 37c ustawy z dnia 23 lipca 2003r. o ochronie zabytków i opiece nad zabytkami i </w:t>
      </w:r>
      <w:r w:rsidRPr="003105ED">
        <w:rPr>
          <w:rFonts w:ascii="Verdana" w:hAnsi="Verdana" w:cs="Arial"/>
        </w:rPr>
        <w:t>posiadając</w:t>
      </w:r>
      <w:r w:rsidR="00EC6FC2" w:rsidRPr="003105ED">
        <w:rPr>
          <w:rFonts w:ascii="Verdana" w:hAnsi="Verdana" w:cs="Arial"/>
        </w:rPr>
        <w:t>a</w:t>
      </w:r>
      <w:r w:rsidRPr="003105ED">
        <w:rPr>
          <w:rFonts w:ascii="Verdana" w:hAnsi="Verdana" w:cs="Arial"/>
        </w:rPr>
        <w:t xml:space="preserve"> co najmniej </w:t>
      </w:r>
      <w:r w:rsidR="00444AAF" w:rsidRPr="003105ED">
        <w:rPr>
          <w:rFonts w:ascii="Verdana" w:hAnsi="Verdana" w:cs="Arial"/>
        </w:rPr>
        <w:t>10</w:t>
      </w:r>
      <w:r w:rsidRPr="003105ED">
        <w:rPr>
          <w:rFonts w:ascii="Verdana" w:hAnsi="Verdana" w:cs="Arial"/>
        </w:rPr>
        <w:t>-letnie doświadczenie</w:t>
      </w:r>
      <w:r w:rsidR="00D6563E" w:rsidRPr="003105ED">
        <w:rPr>
          <w:rFonts w:ascii="Verdana" w:hAnsi="Verdana" w:cs="Arial"/>
        </w:rPr>
        <w:t xml:space="preserve"> (liczone od dnia otrzymania uprawnień)</w:t>
      </w:r>
      <w:r w:rsidRPr="003105ED">
        <w:rPr>
          <w:rFonts w:ascii="Verdana" w:hAnsi="Verdana" w:cs="Arial"/>
        </w:rPr>
        <w:t xml:space="preserve"> w kierowaniu budową</w:t>
      </w:r>
      <w:r w:rsidR="008A41BA" w:rsidRPr="003105ED">
        <w:rPr>
          <w:rFonts w:ascii="Verdana" w:hAnsi="Verdana" w:cs="Arial"/>
        </w:rPr>
        <w:t>, obejmujące co najmniej dwie budowy</w:t>
      </w:r>
      <w:r w:rsidR="00262372" w:rsidRPr="003105ED">
        <w:rPr>
          <w:rFonts w:ascii="Verdana" w:hAnsi="Verdana" w:cs="Arial"/>
        </w:rPr>
        <w:t xml:space="preserve"> lub przebudowy obiektów </w:t>
      </w:r>
      <w:r w:rsidR="00EC6FC2" w:rsidRPr="003105ED">
        <w:rPr>
          <w:rFonts w:ascii="Verdana" w:hAnsi="Verdana" w:cs="Arial"/>
        </w:rPr>
        <w:t>kubaturow</w:t>
      </w:r>
      <w:r w:rsidR="00262372" w:rsidRPr="003105ED">
        <w:rPr>
          <w:rFonts w:ascii="Verdana" w:hAnsi="Verdana" w:cs="Arial"/>
        </w:rPr>
        <w:t>ych</w:t>
      </w:r>
      <w:r w:rsidR="008A41BA" w:rsidRPr="003105ED">
        <w:rPr>
          <w:rFonts w:ascii="Verdana" w:hAnsi="Verdana" w:cs="Arial"/>
        </w:rPr>
        <w:t xml:space="preserve"> (</w:t>
      </w:r>
      <w:r w:rsidR="00626182" w:rsidRPr="003105ED">
        <w:rPr>
          <w:rFonts w:ascii="Verdana" w:hAnsi="Verdana" w:cs="Arial"/>
        </w:rPr>
        <w:t>budynki)</w:t>
      </w:r>
      <w:r w:rsidR="008A41BA" w:rsidRPr="003105ED">
        <w:rPr>
          <w:rFonts w:ascii="Verdana" w:hAnsi="Verdana" w:cs="Arial"/>
        </w:rPr>
        <w:t xml:space="preserve"> realizowane w systemie generalnego wykonawstwa </w:t>
      </w:r>
      <w:bookmarkStart w:id="51" w:name="_Hlk37151592"/>
      <w:r w:rsidR="008A41BA" w:rsidRPr="003105ED">
        <w:rPr>
          <w:rFonts w:ascii="Verdana" w:hAnsi="Verdana" w:cs="Arial"/>
        </w:rPr>
        <w:t xml:space="preserve">o wartości minimum </w:t>
      </w:r>
      <w:r w:rsidR="00B526FA" w:rsidRPr="003105ED">
        <w:rPr>
          <w:rFonts w:ascii="Verdana" w:hAnsi="Verdana" w:cs="Arial"/>
        </w:rPr>
        <w:t>100</w:t>
      </w:r>
      <w:r w:rsidR="000519A0" w:rsidRPr="003105ED">
        <w:rPr>
          <w:rFonts w:ascii="Verdana" w:hAnsi="Verdana" w:cs="Arial"/>
        </w:rPr>
        <w:t xml:space="preserve"> </w:t>
      </w:r>
      <w:r w:rsidR="000C5307" w:rsidRPr="003105ED">
        <w:rPr>
          <w:rFonts w:ascii="Verdana" w:hAnsi="Verdana" w:cs="Arial"/>
        </w:rPr>
        <w:t>000</w:t>
      </w:r>
      <w:r w:rsidR="000519A0" w:rsidRPr="003105ED">
        <w:rPr>
          <w:rFonts w:ascii="Verdana" w:hAnsi="Verdana" w:cs="Arial"/>
        </w:rPr>
        <w:t xml:space="preserve"> </w:t>
      </w:r>
      <w:r w:rsidR="000C5307" w:rsidRPr="003105ED">
        <w:rPr>
          <w:rFonts w:ascii="Verdana" w:hAnsi="Verdana" w:cs="Arial"/>
        </w:rPr>
        <w:t>000</w:t>
      </w:r>
      <w:r w:rsidR="000519A0" w:rsidRPr="003105ED">
        <w:rPr>
          <w:rFonts w:ascii="Verdana" w:hAnsi="Verdana" w:cs="Arial"/>
        </w:rPr>
        <w:t xml:space="preserve"> PLN</w:t>
      </w:r>
      <w:r w:rsidR="000C5307" w:rsidRPr="003105ED">
        <w:rPr>
          <w:rFonts w:ascii="Verdana" w:hAnsi="Verdana" w:cs="Arial"/>
        </w:rPr>
        <w:t xml:space="preserve"> (słownie: </w:t>
      </w:r>
      <w:r w:rsidR="00B526FA" w:rsidRPr="003105ED">
        <w:rPr>
          <w:rFonts w:ascii="Verdana" w:hAnsi="Verdana" w:cs="Arial"/>
        </w:rPr>
        <w:t xml:space="preserve">sto </w:t>
      </w:r>
      <w:r w:rsidR="008A41BA" w:rsidRPr="003105ED">
        <w:rPr>
          <w:rFonts w:ascii="Verdana" w:hAnsi="Verdana" w:cs="Arial"/>
        </w:rPr>
        <w:t xml:space="preserve">milionów </w:t>
      </w:r>
      <w:r w:rsidR="000519A0" w:rsidRPr="003105ED">
        <w:rPr>
          <w:rFonts w:ascii="Verdana" w:hAnsi="Verdana" w:cs="Arial"/>
        </w:rPr>
        <w:t>złotych</w:t>
      </w:r>
      <w:r w:rsidR="000C5307" w:rsidRPr="003105ED">
        <w:rPr>
          <w:rFonts w:ascii="Verdana" w:hAnsi="Verdana" w:cs="Arial"/>
        </w:rPr>
        <w:t>)</w:t>
      </w:r>
      <w:r w:rsidR="008A41BA" w:rsidRPr="003105ED">
        <w:rPr>
          <w:rFonts w:ascii="Verdana" w:hAnsi="Verdana" w:cs="Arial"/>
        </w:rPr>
        <w:t xml:space="preserve"> netto</w:t>
      </w:r>
      <w:r w:rsidR="00262372" w:rsidRPr="003105ED">
        <w:rPr>
          <w:rFonts w:ascii="Verdana" w:hAnsi="Verdana" w:cs="Arial"/>
        </w:rPr>
        <w:t xml:space="preserve"> każd</w:t>
      </w:r>
      <w:r w:rsidR="0047774F" w:rsidRPr="003105ED">
        <w:rPr>
          <w:rFonts w:ascii="Verdana" w:hAnsi="Verdana" w:cs="Arial"/>
        </w:rPr>
        <w:t>a</w:t>
      </w:r>
      <w:r w:rsidR="00626182" w:rsidRPr="003105ED">
        <w:rPr>
          <w:rFonts w:ascii="Verdana" w:hAnsi="Verdana" w:cs="Arial"/>
        </w:rPr>
        <w:t xml:space="preserve">, w tym przynajmniej jeden budynek o </w:t>
      </w:r>
      <w:r w:rsidR="00C54F87" w:rsidRPr="003105ED">
        <w:rPr>
          <w:rFonts w:ascii="Verdana" w:hAnsi="Verdana" w:cs="Arial"/>
        </w:rPr>
        <w:t xml:space="preserve">kubaturze większej niż 30 </w:t>
      </w:r>
      <w:r w:rsidR="007D20DE" w:rsidRPr="003105ED">
        <w:rPr>
          <w:rFonts w:ascii="Verdana" w:hAnsi="Verdana" w:cs="Arial"/>
        </w:rPr>
        <w:t>000</w:t>
      </w:r>
      <w:r w:rsidR="00C54F87" w:rsidRPr="003105ED">
        <w:rPr>
          <w:rFonts w:ascii="Verdana" w:hAnsi="Verdana" w:cs="Arial"/>
        </w:rPr>
        <w:t xml:space="preserve"> m</w:t>
      </w:r>
      <w:r w:rsidR="00C54F87" w:rsidRPr="003105ED">
        <w:rPr>
          <w:rFonts w:ascii="Verdana" w:hAnsi="Verdana" w:cs="Arial"/>
          <w:vertAlign w:val="superscript"/>
        </w:rPr>
        <w:t>3</w:t>
      </w:r>
      <w:r w:rsidR="00C54F87" w:rsidRPr="003105ED">
        <w:rPr>
          <w:rFonts w:ascii="Verdana" w:hAnsi="Verdana" w:cs="Arial"/>
        </w:rPr>
        <w:t xml:space="preserve">, </w:t>
      </w:r>
      <w:r w:rsidR="00626182" w:rsidRPr="003105ED">
        <w:rPr>
          <w:rFonts w:ascii="Verdana" w:hAnsi="Verdana" w:cs="Arial"/>
        </w:rPr>
        <w:t xml:space="preserve">minimum trzech kondygnacjach, </w:t>
      </w:r>
      <w:r w:rsidR="00262372" w:rsidRPr="003105ED">
        <w:rPr>
          <w:rFonts w:ascii="Verdana" w:hAnsi="Verdana" w:cs="Arial"/>
        </w:rPr>
        <w:t xml:space="preserve">z których </w:t>
      </w:r>
      <w:r w:rsidR="00DC2D15" w:rsidRPr="003105ED">
        <w:rPr>
          <w:rFonts w:ascii="Verdana" w:hAnsi="Verdana" w:cs="Arial"/>
        </w:rPr>
        <w:t>co najmniej jedn</w:t>
      </w:r>
      <w:r w:rsidR="00262372" w:rsidRPr="003105ED">
        <w:rPr>
          <w:rFonts w:ascii="Verdana" w:hAnsi="Verdana" w:cs="Arial"/>
        </w:rPr>
        <w:t>a była</w:t>
      </w:r>
      <w:r w:rsidR="00DC2D15" w:rsidRPr="003105ED">
        <w:rPr>
          <w:rFonts w:ascii="Verdana" w:hAnsi="Verdana" w:cs="Arial"/>
        </w:rPr>
        <w:t xml:space="preserve"> </w:t>
      </w:r>
      <w:r w:rsidR="00626182" w:rsidRPr="003105ED">
        <w:rPr>
          <w:rFonts w:ascii="Verdana" w:hAnsi="Verdana" w:cs="Arial"/>
        </w:rPr>
        <w:t>kondygnacj</w:t>
      </w:r>
      <w:r w:rsidR="00262372" w:rsidRPr="003105ED">
        <w:rPr>
          <w:rFonts w:ascii="Verdana" w:hAnsi="Verdana" w:cs="Arial"/>
        </w:rPr>
        <w:t>ą</w:t>
      </w:r>
      <w:r w:rsidR="00626182" w:rsidRPr="003105ED">
        <w:rPr>
          <w:rFonts w:ascii="Verdana" w:hAnsi="Verdana" w:cs="Arial"/>
        </w:rPr>
        <w:t xml:space="preserve"> podziemn</w:t>
      </w:r>
      <w:r w:rsidR="00C54F87" w:rsidRPr="003105ED">
        <w:rPr>
          <w:rFonts w:ascii="Verdana" w:hAnsi="Verdana" w:cs="Arial"/>
        </w:rPr>
        <w:t>ą</w:t>
      </w:r>
      <w:r w:rsidR="00D13DB2" w:rsidRPr="003105ED">
        <w:rPr>
          <w:rFonts w:ascii="Verdana" w:hAnsi="Verdana" w:cs="Arial"/>
        </w:rPr>
        <w:t xml:space="preserve">, przy czym </w:t>
      </w:r>
      <w:r w:rsidR="00FD4055" w:rsidRPr="003105ED">
        <w:rPr>
          <w:rFonts w:ascii="Verdana" w:hAnsi="Verdana" w:cs="Arial"/>
        </w:rPr>
        <w:t xml:space="preserve">na każdej z w/w dwóch budów </w:t>
      </w:r>
      <w:r w:rsidR="00D13DB2" w:rsidRPr="003105ED">
        <w:rPr>
          <w:rFonts w:ascii="Verdana" w:hAnsi="Verdana" w:cs="Arial"/>
        </w:rPr>
        <w:t xml:space="preserve"> osoba ta </w:t>
      </w:r>
      <w:r w:rsidR="00FD4055" w:rsidRPr="003105ED">
        <w:rPr>
          <w:rFonts w:ascii="Verdana" w:hAnsi="Verdana" w:cs="Arial"/>
        </w:rPr>
        <w:t>pełnił</w:t>
      </w:r>
      <w:r w:rsidR="00D13DB2" w:rsidRPr="003105ED">
        <w:rPr>
          <w:rFonts w:ascii="Verdana" w:hAnsi="Verdana" w:cs="Arial"/>
        </w:rPr>
        <w:t>a</w:t>
      </w:r>
      <w:r w:rsidR="00FD4055" w:rsidRPr="003105ED">
        <w:rPr>
          <w:rFonts w:ascii="Verdana" w:hAnsi="Verdana" w:cs="Arial"/>
        </w:rPr>
        <w:t xml:space="preserve"> w/w funkcję przez </w:t>
      </w:r>
      <w:r w:rsidR="00C54F87" w:rsidRPr="003105ED">
        <w:rPr>
          <w:rFonts w:ascii="Verdana" w:hAnsi="Verdana" w:cs="Arial"/>
        </w:rPr>
        <w:t xml:space="preserve">cały </w:t>
      </w:r>
      <w:r w:rsidR="00FD4055" w:rsidRPr="003105ED">
        <w:rPr>
          <w:rFonts w:ascii="Verdana" w:hAnsi="Verdana" w:cs="Arial"/>
        </w:rPr>
        <w:t xml:space="preserve">okres </w:t>
      </w:r>
      <w:r w:rsidR="00C54F87" w:rsidRPr="003105ED">
        <w:rPr>
          <w:rFonts w:ascii="Verdana" w:hAnsi="Verdana" w:cs="Arial"/>
        </w:rPr>
        <w:t xml:space="preserve">realizacji lub co </w:t>
      </w:r>
      <w:r w:rsidR="00FD4055" w:rsidRPr="003105ED">
        <w:rPr>
          <w:rFonts w:ascii="Verdana" w:hAnsi="Verdana" w:cs="Arial"/>
        </w:rPr>
        <w:t xml:space="preserve">najmniej </w:t>
      </w:r>
      <w:r w:rsidR="00597AC9" w:rsidRPr="003105ED">
        <w:rPr>
          <w:rFonts w:ascii="Verdana" w:hAnsi="Verdana" w:cs="Arial"/>
        </w:rPr>
        <w:t xml:space="preserve">przez </w:t>
      </w:r>
      <w:r w:rsidR="00C54F87" w:rsidRPr="003105ED">
        <w:rPr>
          <w:rFonts w:ascii="Verdana" w:hAnsi="Verdana" w:cs="Arial"/>
        </w:rPr>
        <w:t xml:space="preserve">okres </w:t>
      </w:r>
      <w:r w:rsidR="00D334CE" w:rsidRPr="003105ED">
        <w:rPr>
          <w:rFonts w:ascii="Verdana" w:hAnsi="Verdana" w:cs="Arial"/>
        </w:rPr>
        <w:t>24</w:t>
      </w:r>
      <w:r w:rsidR="00FD4055" w:rsidRPr="003105ED">
        <w:rPr>
          <w:rFonts w:ascii="Verdana" w:hAnsi="Verdana" w:cs="Arial"/>
        </w:rPr>
        <w:t>-</w:t>
      </w:r>
      <w:r w:rsidR="00D334CE" w:rsidRPr="003105ED">
        <w:rPr>
          <w:rFonts w:ascii="Verdana" w:hAnsi="Verdana" w:cs="Arial"/>
        </w:rPr>
        <w:t>ech</w:t>
      </w:r>
      <w:r w:rsidR="00FD4055" w:rsidRPr="003105ED">
        <w:rPr>
          <w:rFonts w:ascii="Verdana" w:hAnsi="Verdana" w:cs="Arial"/>
        </w:rPr>
        <w:t xml:space="preserve"> miesięcy</w:t>
      </w:r>
      <w:r w:rsidR="00D13DB2" w:rsidRPr="003105ED">
        <w:rPr>
          <w:rFonts w:ascii="Verdana" w:hAnsi="Verdana" w:cs="Arial"/>
        </w:rPr>
        <w:t>,</w:t>
      </w:r>
    </w:p>
    <w:bookmarkEnd w:id="51"/>
    <w:p w14:paraId="37251B12" w14:textId="68CD4C20" w:rsidR="0093769B" w:rsidRPr="003105ED" w:rsidRDefault="008A41BA" w:rsidP="00F307A2">
      <w:pPr>
        <w:spacing w:line="276" w:lineRule="auto"/>
        <w:ind w:left="993" w:hanging="711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b2)</w:t>
      </w:r>
      <w:r w:rsidRPr="003105ED">
        <w:rPr>
          <w:rFonts w:ascii="Verdana" w:hAnsi="Verdana" w:cs="Arial"/>
        </w:rPr>
        <w:tab/>
        <w:t xml:space="preserve">co najmniej jedna osoba przewidziana na stanowisko </w:t>
      </w:r>
      <w:r w:rsidRPr="003105ED">
        <w:rPr>
          <w:rFonts w:ascii="Verdana" w:hAnsi="Verdana" w:cs="Arial"/>
          <w:b/>
          <w:bCs/>
        </w:rPr>
        <w:t>Kierownika Robót</w:t>
      </w:r>
      <w:r w:rsidR="00262372" w:rsidRPr="003105ED">
        <w:rPr>
          <w:rFonts w:ascii="Verdana" w:hAnsi="Verdana" w:cs="Arial"/>
          <w:b/>
          <w:bCs/>
        </w:rPr>
        <w:t xml:space="preserve"> konstrukcyjnych</w:t>
      </w:r>
      <w:r w:rsidRPr="003105ED">
        <w:rPr>
          <w:rFonts w:ascii="Verdana" w:hAnsi="Verdana" w:cs="Arial"/>
        </w:rPr>
        <w:t xml:space="preserve">, </w:t>
      </w:r>
      <w:bookmarkStart w:id="52" w:name="_Hlk45539294"/>
      <w:bookmarkStart w:id="53" w:name="_Hlk36038410"/>
      <w:r w:rsidRPr="003105ED">
        <w:rPr>
          <w:rFonts w:ascii="Verdana" w:hAnsi="Verdana" w:cs="Arial"/>
        </w:rPr>
        <w:t xml:space="preserve">posiadająca </w:t>
      </w:r>
      <w:r w:rsidR="0093769B" w:rsidRPr="003105ED">
        <w:rPr>
          <w:rFonts w:ascii="Verdana" w:hAnsi="Verdana" w:cs="Arial"/>
        </w:rPr>
        <w:t>uprawnienia do kierowania robotami w specjalności konstrukcyjno-budowlanej bez ograniczeń</w:t>
      </w:r>
      <w:r w:rsidR="00704F4A" w:rsidRPr="003105ED">
        <w:rPr>
          <w:rFonts w:ascii="Verdana" w:hAnsi="Verdana" w:cs="Arial"/>
        </w:rPr>
        <w:t xml:space="preserve">, </w:t>
      </w:r>
      <w:r w:rsidR="0093769B" w:rsidRPr="003105ED">
        <w:rPr>
          <w:rFonts w:ascii="Verdana" w:hAnsi="Verdana" w:cs="Arial"/>
        </w:rPr>
        <w:t>posiadając</w:t>
      </w:r>
      <w:r w:rsidR="00EC6FC2" w:rsidRPr="003105ED">
        <w:rPr>
          <w:rFonts w:ascii="Verdana" w:hAnsi="Verdana" w:cs="Arial"/>
        </w:rPr>
        <w:t>a</w:t>
      </w:r>
      <w:r w:rsidR="0093769B" w:rsidRPr="003105ED">
        <w:rPr>
          <w:rFonts w:ascii="Verdana" w:hAnsi="Verdana" w:cs="Arial"/>
        </w:rPr>
        <w:t xml:space="preserve"> co najmniej </w:t>
      </w:r>
      <w:r w:rsidR="00444AAF" w:rsidRPr="003105ED">
        <w:rPr>
          <w:rFonts w:ascii="Verdana" w:hAnsi="Verdana" w:cs="Arial"/>
        </w:rPr>
        <w:t>10</w:t>
      </w:r>
      <w:r w:rsidR="0093769B" w:rsidRPr="003105ED">
        <w:rPr>
          <w:rFonts w:ascii="Verdana" w:hAnsi="Verdana" w:cs="Arial"/>
        </w:rPr>
        <w:t>-letnie doświadczenie</w:t>
      </w:r>
      <w:r w:rsidR="00A5546E" w:rsidRPr="003105ED">
        <w:rPr>
          <w:rFonts w:ascii="Verdana" w:hAnsi="Verdana" w:cs="Arial"/>
        </w:rPr>
        <w:t xml:space="preserve"> (liczone od dnia otrzymania uprawnień)</w:t>
      </w:r>
      <w:r w:rsidR="0093769B" w:rsidRPr="003105ED">
        <w:rPr>
          <w:rFonts w:ascii="Verdana" w:hAnsi="Verdana" w:cs="Arial"/>
        </w:rPr>
        <w:t xml:space="preserve"> w kierowaniu budową lub robotami budowlanymi</w:t>
      </w:r>
      <w:r w:rsidR="00D13DB2" w:rsidRPr="003105ED">
        <w:rPr>
          <w:rFonts w:ascii="Verdana" w:hAnsi="Verdana" w:cs="Arial"/>
        </w:rPr>
        <w:t xml:space="preserve"> </w:t>
      </w:r>
      <w:r w:rsidR="005D6844" w:rsidRPr="003105ED">
        <w:rPr>
          <w:rFonts w:ascii="Verdana" w:hAnsi="Verdana" w:cs="Arial"/>
        </w:rPr>
        <w:t>na obiektach kubaturowych</w:t>
      </w:r>
      <w:r w:rsidR="00D13DB2" w:rsidRPr="003105ED">
        <w:rPr>
          <w:rFonts w:ascii="Verdana" w:hAnsi="Verdana" w:cs="Arial"/>
        </w:rPr>
        <w:t xml:space="preserve">, </w:t>
      </w:r>
      <w:r w:rsidR="005D6844" w:rsidRPr="003105ED">
        <w:rPr>
          <w:rFonts w:ascii="Verdana" w:hAnsi="Verdana" w:cs="Arial"/>
        </w:rPr>
        <w:t>w tym</w:t>
      </w:r>
      <w:r w:rsidR="0093769B" w:rsidRPr="003105ED">
        <w:rPr>
          <w:rFonts w:ascii="Verdana" w:hAnsi="Verdana" w:cs="Arial"/>
        </w:rPr>
        <w:t xml:space="preserve"> </w:t>
      </w:r>
      <w:bookmarkEnd w:id="52"/>
      <w:r w:rsidR="0093769B" w:rsidRPr="003105ED">
        <w:rPr>
          <w:rFonts w:ascii="Verdana" w:hAnsi="Verdana" w:cs="Arial"/>
        </w:rPr>
        <w:t xml:space="preserve">co najmniej </w:t>
      </w:r>
      <w:r w:rsidR="005D6844" w:rsidRPr="003105ED">
        <w:rPr>
          <w:rFonts w:ascii="Verdana" w:hAnsi="Verdana" w:cs="Arial"/>
        </w:rPr>
        <w:t>jedną</w:t>
      </w:r>
      <w:r w:rsidR="0093769B" w:rsidRPr="003105ED">
        <w:rPr>
          <w:rFonts w:ascii="Verdana" w:hAnsi="Verdana" w:cs="Arial"/>
        </w:rPr>
        <w:t xml:space="preserve"> budow</w:t>
      </w:r>
      <w:r w:rsidR="005D6844" w:rsidRPr="003105ED">
        <w:rPr>
          <w:rFonts w:ascii="Verdana" w:hAnsi="Verdana" w:cs="Arial"/>
        </w:rPr>
        <w:t>ę</w:t>
      </w:r>
      <w:r w:rsidR="0093769B" w:rsidRPr="003105ED">
        <w:rPr>
          <w:rFonts w:ascii="Verdana" w:hAnsi="Verdana" w:cs="Arial"/>
        </w:rPr>
        <w:t xml:space="preserve"> </w:t>
      </w:r>
      <w:r w:rsidR="00262372" w:rsidRPr="003105ED">
        <w:rPr>
          <w:rFonts w:ascii="Verdana" w:hAnsi="Verdana" w:cs="Arial"/>
        </w:rPr>
        <w:t>lub przebudow</w:t>
      </w:r>
      <w:r w:rsidR="005D6844" w:rsidRPr="003105ED">
        <w:rPr>
          <w:rFonts w:ascii="Verdana" w:hAnsi="Verdana" w:cs="Arial"/>
        </w:rPr>
        <w:t>ę</w:t>
      </w:r>
      <w:r w:rsidR="00262372" w:rsidRPr="003105ED">
        <w:rPr>
          <w:rFonts w:ascii="Verdana" w:hAnsi="Verdana" w:cs="Arial"/>
        </w:rPr>
        <w:t xml:space="preserve"> obiekt</w:t>
      </w:r>
      <w:r w:rsidR="005D6844" w:rsidRPr="003105ED">
        <w:rPr>
          <w:rFonts w:ascii="Verdana" w:hAnsi="Verdana" w:cs="Arial"/>
        </w:rPr>
        <w:t>u</w:t>
      </w:r>
      <w:r w:rsidR="00262372" w:rsidRPr="003105ED">
        <w:rPr>
          <w:rFonts w:ascii="Verdana" w:hAnsi="Verdana" w:cs="Arial"/>
        </w:rPr>
        <w:t xml:space="preserve"> </w:t>
      </w:r>
      <w:r w:rsidR="00EC6FC2" w:rsidRPr="003105ED">
        <w:rPr>
          <w:rFonts w:ascii="Verdana" w:hAnsi="Verdana" w:cs="Arial"/>
        </w:rPr>
        <w:t>kubaturow</w:t>
      </w:r>
      <w:r w:rsidR="005D6844" w:rsidRPr="003105ED">
        <w:rPr>
          <w:rFonts w:ascii="Verdana" w:hAnsi="Verdana" w:cs="Arial"/>
        </w:rPr>
        <w:t>ego</w:t>
      </w:r>
      <w:r w:rsidR="00EC6FC2" w:rsidRPr="003105ED">
        <w:rPr>
          <w:rFonts w:ascii="Verdana" w:hAnsi="Verdana" w:cs="Arial"/>
        </w:rPr>
        <w:t xml:space="preserve"> </w:t>
      </w:r>
      <w:r w:rsidR="0093769B" w:rsidRPr="003105ED">
        <w:rPr>
          <w:rFonts w:ascii="Verdana" w:hAnsi="Verdana" w:cs="Arial"/>
        </w:rPr>
        <w:t>(</w:t>
      </w:r>
      <w:r w:rsidR="00626182" w:rsidRPr="003105ED">
        <w:rPr>
          <w:rFonts w:ascii="Verdana" w:hAnsi="Verdana" w:cs="Arial"/>
        </w:rPr>
        <w:t>budyn</w:t>
      </w:r>
      <w:r w:rsidR="005D6844" w:rsidRPr="003105ED">
        <w:rPr>
          <w:rFonts w:ascii="Verdana" w:hAnsi="Verdana" w:cs="Arial"/>
        </w:rPr>
        <w:t>ek</w:t>
      </w:r>
      <w:r w:rsidR="00626182" w:rsidRPr="003105ED">
        <w:rPr>
          <w:rFonts w:ascii="Verdana" w:hAnsi="Verdana" w:cs="Arial"/>
        </w:rPr>
        <w:t xml:space="preserve">) </w:t>
      </w:r>
      <w:r w:rsidR="0093769B" w:rsidRPr="003105ED">
        <w:rPr>
          <w:rFonts w:ascii="Verdana" w:hAnsi="Verdana" w:cs="Arial"/>
        </w:rPr>
        <w:t>realizowane</w:t>
      </w:r>
      <w:r w:rsidR="005D6844" w:rsidRPr="003105ED">
        <w:rPr>
          <w:rFonts w:ascii="Verdana" w:hAnsi="Verdana" w:cs="Arial"/>
        </w:rPr>
        <w:t>go</w:t>
      </w:r>
      <w:r w:rsidR="0093769B" w:rsidRPr="003105ED">
        <w:rPr>
          <w:rFonts w:ascii="Verdana" w:hAnsi="Verdana" w:cs="Arial"/>
        </w:rPr>
        <w:t xml:space="preserve"> w systemie generalnego wykonawstwa o wartości minimum 30</w:t>
      </w:r>
      <w:r w:rsidR="000519A0" w:rsidRPr="003105ED">
        <w:rPr>
          <w:rFonts w:ascii="Verdana" w:hAnsi="Verdana" w:cs="Arial"/>
        </w:rPr>
        <w:t xml:space="preserve"> </w:t>
      </w:r>
      <w:r w:rsidR="000C5307" w:rsidRPr="003105ED">
        <w:rPr>
          <w:rFonts w:ascii="Verdana" w:hAnsi="Verdana" w:cs="Arial"/>
        </w:rPr>
        <w:t>000</w:t>
      </w:r>
      <w:r w:rsidR="000519A0" w:rsidRPr="003105ED">
        <w:rPr>
          <w:rFonts w:ascii="Verdana" w:hAnsi="Verdana" w:cs="Arial"/>
        </w:rPr>
        <w:t xml:space="preserve"> </w:t>
      </w:r>
      <w:r w:rsidR="000C5307" w:rsidRPr="003105ED">
        <w:rPr>
          <w:rFonts w:ascii="Verdana" w:hAnsi="Verdana" w:cs="Arial"/>
        </w:rPr>
        <w:t>000</w:t>
      </w:r>
      <w:r w:rsidR="000519A0" w:rsidRPr="003105ED">
        <w:rPr>
          <w:rFonts w:ascii="Verdana" w:hAnsi="Verdana" w:cs="Arial"/>
        </w:rPr>
        <w:t xml:space="preserve"> </w:t>
      </w:r>
      <w:r w:rsidR="000C5307" w:rsidRPr="003105ED">
        <w:rPr>
          <w:rFonts w:ascii="Verdana" w:hAnsi="Verdana" w:cs="Arial"/>
        </w:rPr>
        <w:t>PLN</w:t>
      </w:r>
      <w:r w:rsidR="0093769B" w:rsidRPr="003105ED">
        <w:rPr>
          <w:rFonts w:ascii="Verdana" w:hAnsi="Verdana" w:cs="Arial"/>
        </w:rPr>
        <w:t xml:space="preserve"> </w:t>
      </w:r>
      <w:r w:rsidR="000C5307" w:rsidRPr="003105ED">
        <w:rPr>
          <w:rFonts w:ascii="Verdana" w:hAnsi="Verdana" w:cs="Arial"/>
        </w:rPr>
        <w:t xml:space="preserve">(słownie: trzydzieści </w:t>
      </w:r>
      <w:r w:rsidR="0093769B" w:rsidRPr="003105ED">
        <w:rPr>
          <w:rFonts w:ascii="Verdana" w:hAnsi="Verdana" w:cs="Arial"/>
        </w:rPr>
        <w:t>milionów</w:t>
      </w:r>
      <w:r w:rsidR="000519A0" w:rsidRPr="003105ED">
        <w:rPr>
          <w:rFonts w:ascii="Verdana" w:hAnsi="Verdana" w:cs="Arial"/>
        </w:rPr>
        <w:t xml:space="preserve"> złotych</w:t>
      </w:r>
      <w:r w:rsidR="000C5307" w:rsidRPr="003105ED">
        <w:rPr>
          <w:rFonts w:ascii="Verdana" w:hAnsi="Verdana" w:cs="Arial"/>
        </w:rPr>
        <w:t>)</w:t>
      </w:r>
      <w:r w:rsidR="0093769B" w:rsidRPr="003105ED">
        <w:rPr>
          <w:rFonts w:ascii="Verdana" w:hAnsi="Verdana" w:cs="Arial"/>
        </w:rPr>
        <w:t xml:space="preserve"> netto</w:t>
      </w:r>
      <w:bookmarkEnd w:id="53"/>
      <w:r w:rsidR="00626182" w:rsidRPr="003105ED">
        <w:rPr>
          <w:rFonts w:ascii="Verdana" w:hAnsi="Verdana" w:cs="Arial"/>
        </w:rPr>
        <w:t xml:space="preserve">, o </w:t>
      </w:r>
      <w:r w:rsidR="00C54F87" w:rsidRPr="003105ED">
        <w:rPr>
          <w:rFonts w:ascii="Verdana" w:hAnsi="Verdana" w:cs="Arial"/>
        </w:rPr>
        <w:t>kubaturze większej niż 30</w:t>
      </w:r>
      <w:r w:rsidR="000519A0" w:rsidRPr="003105ED">
        <w:rPr>
          <w:rFonts w:ascii="Verdana" w:hAnsi="Verdana" w:cs="Arial"/>
        </w:rPr>
        <w:t xml:space="preserve"> 000 </w:t>
      </w:r>
      <w:r w:rsidR="00C54F87" w:rsidRPr="003105ED">
        <w:rPr>
          <w:rFonts w:ascii="Verdana" w:hAnsi="Verdana" w:cs="Arial"/>
        </w:rPr>
        <w:t>m</w:t>
      </w:r>
      <w:r w:rsidR="00C54F87" w:rsidRPr="003105ED">
        <w:rPr>
          <w:rFonts w:ascii="Verdana" w:hAnsi="Verdana" w:cs="Arial"/>
          <w:vertAlign w:val="superscript"/>
        </w:rPr>
        <w:t>3</w:t>
      </w:r>
      <w:r w:rsidR="00C54F87" w:rsidRPr="003105ED">
        <w:rPr>
          <w:rFonts w:ascii="Verdana" w:hAnsi="Verdana" w:cs="Arial"/>
        </w:rPr>
        <w:t xml:space="preserve">, </w:t>
      </w:r>
      <w:r w:rsidR="005D091E" w:rsidRPr="003105ED">
        <w:rPr>
          <w:rFonts w:ascii="Verdana" w:hAnsi="Verdana" w:cs="Arial"/>
        </w:rPr>
        <w:t>minimum trzech kondygnacjach, w tym</w:t>
      </w:r>
      <w:r w:rsidR="00DC2D15" w:rsidRPr="003105ED">
        <w:rPr>
          <w:rFonts w:ascii="Verdana" w:hAnsi="Verdana" w:cs="Arial"/>
        </w:rPr>
        <w:t xml:space="preserve"> co najmniej</w:t>
      </w:r>
      <w:r w:rsidR="005D091E" w:rsidRPr="003105ED">
        <w:rPr>
          <w:rFonts w:ascii="Verdana" w:hAnsi="Verdana" w:cs="Arial"/>
        </w:rPr>
        <w:t xml:space="preserve"> </w:t>
      </w:r>
      <w:r w:rsidR="00DC2D15" w:rsidRPr="003105ED">
        <w:rPr>
          <w:rFonts w:ascii="Verdana" w:hAnsi="Verdana" w:cs="Arial"/>
        </w:rPr>
        <w:t xml:space="preserve">jednej </w:t>
      </w:r>
      <w:r w:rsidR="005D091E" w:rsidRPr="003105ED">
        <w:rPr>
          <w:rFonts w:ascii="Verdana" w:hAnsi="Verdana" w:cs="Arial"/>
        </w:rPr>
        <w:t>kondygnacji podziemnej</w:t>
      </w:r>
      <w:r w:rsidR="00D13DB2" w:rsidRPr="003105ED">
        <w:rPr>
          <w:rFonts w:ascii="Verdana" w:hAnsi="Verdana" w:cs="Arial"/>
        </w:rPr>
        <w:t xml:space="preserve">, przy czym osoba ta </w:t>
      </w:r>
      <w:r w:rsidR="005D091E" w:rsidRPr="003105ED">
        <w:rPr>
          <w:rFonts w:ascii="Verdana" w:hAnsi="Verdana" w:cs="Arial"/>
        </w:rPr>
        <w:t xml:space="preserve"> </w:t>
      </w:r>
      <w:r w:rsidR="00FD4055" w:rsidRPr="003105ED">
        <w:rPr>
          <w:rFonts w:ascii="Verdana" w:hAnsi="Verdana" w:cs="Arial"/>
        </w:rPr>
        <w:t>pełnił</w:t>
      </w:r>
      <w:r w:rsidR="00D13DB2" w:rsidRPr="003105ED">
        <w:rPr>
          <w:rFonts w:ascii="Verdana" w:hAnsi="Verdana" w:cs="Arial"/>
        </w:rPr>
        <w:t>a</w:t>
      </w:r>
      <w:r w:rsidR="00FD4055" w:rsidRPr="003105ED">
        <w:rPr>
          <w:rFonts w:ascii="Verdana" w:hAnsi="Verdana" w:cs="Arial"/>
        </w:rPr>
        <w:t xml:space="preserve"> w/w funkcję przez </w:t>
      </w:r>
      <w:r w:rsidR="00C54F87" w:rsidRPr="003105ED">
        <w:rPr>
          <w:rFonts w:ascii="Verdana" w:hAnsi="Verdana" w:cs="Arial"/>
        </w:rPr>
        <w:t xml:space="preserve">cały okres realizacji lub </w:t>
      </w:r>
      <w:r w:rsidR="00FD4055" w:rsidRPr="003105ED">
        <w:rPr>
          <w:rFonts w:ascii="Verdana" w:hAnsi="Verdana" w:cs="Arial"/>
        </w:rPr>
        <w:t xml:space="preserve">co najmniej </w:t>
      </w:r>
      <w:r w:rsidR="00C54F87" w:rsidRPr="003105ED">
        <w:rPr>
          <w:rFonts w:ascii="Verdana" w:hAnsi="Verdana" w:cs="Arial"/>
        </w:rPr>
        <w:t xml:space="preserve">przez okres </w:t>
      </w:r>
      <w:r w:rsidR="00FD4055" w:rsidRPr="003105ED">
        <w:rPr>
          <w:rFonts w:ascii="Verdana" w:hAnsi="Verdana" w:cs="Arial"/>
        </w:rPr>
        <w:t>12-tu miesięcy</w:t>
      </w:r>
      <w:r w:rsidR="00D334CE" w:rsidRPr="003105ED">
        <w:rPr>
          <w:rFonts w:ascii="Verdana" w:hAnsi="Verdana" w:cs="Arial"/>
        </w:rPr>
        <w:t>,</w:t>
      </w:r>
      <w:r w:rsidR="00FD4055" w:rsidRPr="003105ED">
        <w:rPr>
          <w:rFonts w:ascii="Verdana" w:hAnsi="Verdana" w:cs="Arial"/>
        </w:rPr>
        <w:t xml:space="preserve"> </w:t>
      </w:r>
      <w:r w:rsidR="005D091E" w:rsidRPr="003105ED">
        <w:rPr>
          <w:rFonts w:ascii="Verdana" w:hAnsi="Verdana" w:cs="Arial"/>
        </w:rPr>
        <w:t xml:space="preserve"> </w:t>
      </w:r>
    </w:p>
    <w:p w14:paraId="700D71B1" w14:textId="347C7BE7" w:rsidR="00144A13" w:rsidRPr="003105ED" w:rsidRDefault="0093769B" w:rsidP="00F307A2">
      <w:pPr>
        <w:spacing w:line="276" w:lineRule="auto"/>
        <w:ind w:left="993" w:hanging="711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b3)</w:t>
      </w:r>
      <w:r w:rsidRPr="003105ED">
        <w:rPr>
          <w:rFonts w:ascii="Verdana" w:hAnsi="Verdana" w:cs="Arial"/>
        </w:rPr>
        <w:tab/>
        <w:t xml:space="preserve">co najmniej jedna osoba przewidziana na stanowisko </w:t>
      </w:r>
      <w:r w:rsidRPr="003105ED">
        <w:rPr>
          <w:rFonts w:ascii="Verdana" w:hAnsi="Verdana" w:cs="Arial"/>
          <w:b/>
          <w:bCs/>
        </w:rPr>
        <w:t>Kierownika Robót rozbiórkowych</w:t>
      </w:r>
      <w:r w:rsidRPr="003105ED">
        <w:rPr>
          <w:rFonts w:ascii="Verdana" w:hAnsi="Verdana" w:cs="Arial"/>
        </w:rPr>
        <w:t xml:space="preserve">, </w:t>
      </w:r>
      <w:bookmarkStart w:id="54" w:name="_Hlk36039057"/>
      <w:r w:rsidRPr="003105ED">
        <w:rPr>
          <w:rFonts w:ascii="Verdana" w:hAnsi="Verdana" w:cs="Arial"/>
        </w:rPr>
        <w:t>posiadająca uprawnienia do kierowania robotami w specjalności konstrukcyjno-budowlanej bez ograniczeń</w:t>
      </w:r>
      <w:r w:rsidR="00704F4A" w:rsidRPr="003105ED">
        <w:rPr>
          <w:rFonts w:ascii="Verdana" w:hAnsi="Verdana" w:cs="Arial"/>
        </w:rPr>
        <w:t xml:space="preserve">, </w:t>
      </w:r>
      <w:r w:rsidRPr="003105ED">
        <w:rPr>
          <w:rFonts w:ascii="Verdana" w:hAnsi="Verdana" w:cs="Arial"/>
        </w:rPr>
        <w:t>oraz posiadając</w:t>
      </w:r>
      <w:r w:rsidR="00B82704" w:rsidRPr="003105ED">
        <w:rPr>
          <w:rFonts w:ascii="Verdana" w:hAnsi="Verdana" w:cs="Arial"/>
        </w:rPr>
        <w:t>a</w:t>
      </w:r>
      <w:r w:rsidRPr="003105ED">
        <w:rPr>
          <w:rFonts w:ascii="Verdana" w:hAnsi="Verdana" w:cs="Arial"/>
        </w:rPr>
        <w:t xml:space="preserve"> co najmniej </w:t>
      </w:r>
      <w:r w:rsidR="00444AAF" w:rsidRPr="003105ED">
        <w:rPr>
          <w:rFonts w:ascii="Verdana" w:hAnsi="Verdana" w:cs="Arial"/>
        </w:rPr>
        <w:t>10</w:t>
      </w:r>
      <w:r w:rsidRPr="003105ED">
        <w:rPr>
          <w:rFonts w:ascii="Verdana" w:hAnsi="Verdana" w:cs="Arial"/>
        </w:rPr>
        <w:t>-letnie doświadczenie</w:t>
      </w:r>
      <w:r w:rsidR="00A5546E" w:rsidRPr="003105ED">
        <w:rPr>
          <w:rFonts w:ascii="Verdana" w:hAnsi="Verdana" w:cs="Arial"/>
        </w:rPr>
        <w:t xml:space="preserve"> (liczone od dnia otrzymania uprawnień)</w:t>
      </w:r>
      <w:r w:rsidRPr="003105ED">
        <w:rPr>
          <w:rFonts w:ascii="Verdana" w:hAnsi="Verdana" w:cs="Arial"/>
        </w:rPr>
        <w:t xml:space="preserve"> w kierowaniu robotami budowlanymi</w:t>
      </w:r>
      <w:r w:rsidR="00AD441A" w:rsidRPr="003105ED">
        <w:rPr>
          <w:rFonts w:ascii="Verdana" w:hAnsi="Verdana" w:cs="Arial"/>
        </w:rPr>
        <w:t xml:space="preserve"> lub rozbiórkowymi na obiektach kubaturowych, w tym</w:t>
      </w:r>
      <w:r w:rsidRPr="003105ED">
        <w:rPr>
          <w:rFonts w:ascii="Verdana" w:hAnsi="Verdana" w:cs="Arial"/>
        </w:rPr>
        <w:t xml:space="preserve"> kierowanie</w:t>
      </w:r>
      <w:r w:rsidR="005B1030" w:rsidRPr="003105ED">
        <w:rPr>
          <w:rFonts w:ascii="Verdana" w:hAnsi="Verdana" w:cs="Arial"/>
        </w:rPr>
        <w:t xml:space="preserve"> co najmniej jedną</w:t>
      </w:r>
      <w:r w:rsidRPr="003105ED">
        <w:rPr>
          <w:rFonts w:ascii="Verdana" w:hAnsi="Verdana" w:cs="Arial"/>
        </w:rPr>
        <w:t xml:space="preserve"> robot</w:t>
      </w:r>
      <w:r w:rsidR="005B1030" w:rsidRPr="003105ED">
        <w:rPr>
          <w:rFonts w:ascii="Verdana" w:hAnsi="Verdana" w:cs="Arial"/>
        </w:rPr>
        <w:t xml:space="preserve">ą </w:t>
      </w:r>
      <w:r w:rsidRPr="003105ED">
        <w:rPr>
          <w:rFonts w:ascii="Verdana" w:hAnsi="Verdana" w:cs="Arial"/>
        </w:rPr>
        <w:t>rozbiórkow</w:t>
      </w:r>
      <w:r w:rsidR="005B1030" w:rsidRPr="003105ED">
        <w:rPr>
          <w:rFonts w:ascii="Verdana" w:hAnsi="Verdana" w:cs="Arial"/>
        </w:rPr>
        <w:t>ą</w:t>
      </w:r>
      <w:r w:rsidRPr="003105ED">
        <w:rPr>
          <w:rFonts w:ascii="Verdana" w:hAnsi="Verdana" w:cs="Arial"/>
        </w:rPr>
        <w:t xml:space="preserve"> </w:t>
      </w:r>
      <w:bookmarkEnd w:id="54"/>
      <w:r w:rsidR="005B1030" w:rsidRPr="003105ED">
        <w:rPr>
          <w:rFonts w:ascii="Verdana" w:hAnsi="Verdana" w:cs="Arial"/>
        </w:rPr>
        <w:t>o wartości nie mniejszej niż 500</w:t>
      </w:r>
      <w:r w:rsidR="000519A0" w:rsidRPr="003105ED">
        <w:rPr>
          <w:rFonts w:ascii="Verdana" w:hAnsi="Verdana" w:cs="Arial"/>
        </w:rPr>
        <w:t xml:space="preserve"> </w:t>
      </w:r>
      <w:r w:rsidR="005B1030" w:rsidRPr="003105ED">
        <w:rPr>
          <w:rFonts w:ascii="Verdana" w:hAnsi="Verdana" w:cs="Arial"/>
        </w:rPr>
        <w:t>000 PLN (pięćset tysięcy złotych) netto</w:t>
      </w:r>
      <w:r w:rsidR="00D13DB2" w:rsidRPr="003105ED">
        <w:rPr>
          <w:rFonts w:ascii="Verdana" w:hAnsi="Verdana" w:cs="Arial"/>
        </w:rPr>
        <w:t>,</w:t>
      </w:r>
      <w:r w:rsidR="005D091E" w:rsidRPr="003105ED">
        <w:rPr>
          <w:rFonts w:ascii="Verdana" w:hAnsi="Verdana" w:cs="Arial"/>
        </w:rPr>
        <w:t xml:space="preserve"> </w:t>
      </w:r>
    </w:p>
    <w:p w14:paraId="7D8F1817" w14:textId="2070975F" w:rsidR="0093769B" w:rsidRPr="003105ED" w:rsidRDefault="00144A13" w:rsidP="00F307A2">
      <w:pPr>
        <w:spacing w:line="276" w:lineRule="auto"/>
        <w:ind w:left="993" w:hanging="711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b4)</w:t>
      </w:r>
      <w:r w:rsidRPr="003105ED">
        <w:rPr>
          <w:rFonts w:ascii="Verdana" w:hAnsi="Verdana" w:cs="Arial"/>
        </w:rPr>
        <w:tab/>
        <w:t xml:space="preserve">co najmniej jedna osoba przewidziana na stanowisko </w:t>
      </w:r>
      <w:r w:rsidRPr="003105ED">
        <w:rPr>
          <w:rFonts w:ascii="Verdana" w:hAnsi="Verdana" w:cs="Arial"/>
          <w:b/>
          <w:bCs/>
        </w:rPr>
        <w:t xml:space="preserve">Kierownika Robót </w:t>
      </w:r>
      <w:r w:rsidR="00CB7703" w:rsidRPr="003105ED">
        <w:rPr>
          <w:rFonts w:ascii="Verdana" w:hAnsi="Verdana" w:cs="Arial"/>
          <w:b/>
          <w:bCs/>
        </w:rPr>
        <w:t>ziemnych</w:t>
      </w:r>
      <w:r w:rsidRPr="003105ED">
        <w:rPr>
          <w:rFonts w:ascii="Verdana" w:hAnsi="Verdana" w:cs="Arial"/>
        </w:rPr>
        <w:t>, posiadająca uprawnienia do kierowania robotami w specjalności konstrukcyjno-budowlanej bez ograniczeń</w:t>
      </w:r>
      <w:r w:rsidR="00704F4A" w:rsidRPr="003105ED">
        <w:rPr>
          <w:rFonts w:ascii="Verdana" w:hAnsi="Verdana" w:cs="Arial"/>
        </w:rPr>
        <w:t xml:space="preserve">, </w:t>
      </w:r>
      <w:r w:rsidRPr="003105ED">
        <w:rPr>
          <w:rFonts w:ascii="Verdana" w:hAnsi="Verdana" w:cs="Arial"/>
        </w:rPr>
        <w:t>oraz posiadając</w:t>
      </w:r>
      <w:r w:rsidR="00B82704" w:rsidRPr="003105ED">
        <w:rPr>
          <w:rFonts w:ascii="Verdana" w:hAnsi="Verdana" w:cs="Arial"/>
        </w:rPr>
        <w:t>a</w:t>
      </w:r>
      <w:r w:rsidRPr="003105ED">
        <w:rPr>
          <w:rFonts w:ascii="Verdana" w:hAnsi="Verdana" w:cs="Arial"/>
        </w:rPr>
        <w:t xml:space="preserve"> co najmniej </w:t>
      </w:r>
      <w:r w:rsidR="00444AAF" w:rsidRPr="003105ED">
        <w:rPr>
          <w:rFonts w:ascii="Verdana" w:hAnsi="Verdana" w:cs="Arial"/>
        </w:rPr>
        <w:t>10</w:t>
      </w:r>
      <w:r w:rsidRPr="003105ED">
        <w:rPr>
          <w:rFonts w:ascii="Verdana" w:hAnsi="Verdana" w:cs="Arial"/>
        </w:rPr>
        <w:t>-letnie doświadczenie</w:t>
      </w:r>
      <w:r w:rsidR="00A5546E" w:rsidRPr="003105ED">
        <w:rPr>
          <w:rFonts w:ascii="Verdana" w:hAnsi="Verdana" w:cs="Arial"/>
        </w:rPr>
        <w:t xml:space="preserve"> (liczone od dnia otrzymania uprawnień)</w:t>
      </w:r>
      <w:r w:rsidRPr="003105ED">
        <w:rPr>
          <w:rFonts w:ascii="Verdana" w:hAnsi="Verdana" w:cs="Arial"/>
        </w:rPr>
        <w:t xml:space="preserve"> w kierowaniu </w:t>
      </w:r>
      <w:r w:rsidR="00500B2E" w:rsidRPr="003105ED">
        <w:rPr>
          <w:rFonts w:ascii="Verdana" w:hAnsi="Verdana" w:cs="Arial"/>
        </w:rPr>
        <w:t xml:space="preserve">budową lub </w:t>
      </w:r>
      <w:r w:rsidRPr="003105ED">
        <w:rPr>
          <w:rFonts w:ascii="Verdana" w:hAnsi="Verdana" w:cs="Arial"/>
        </w:rPr>
        <w:t>robotami budowlanymi</w:t>
      </w:r>
      <w:r w:rsidR="00A5546E" w:rsidRPr="003105ED">
        <w:rPr>
          <w:rFonts w:ascii="Verdana" w:hAnsi="Verdana" w:cs="Arial"/>
        </w:rPr>
        <w:t>, w tym</w:t>
      </w:r>
      <w:r w:rsidRPr="003105ED">
        <w:rPr>
          <w:rFonts w:ascii="Verdana" w:hAnsi="Verdana" w:cs="Arial"/>
        </w:rPr>
        <w:t xml:space="preserve"> obejmujące kierowanie robotami </w:t>
      </w:r>
      <w:r w:rsidR="00042F35" w:rsidRPr="003105ED">
        <w:rPr>
          <w:rFonts w:ascii="Verdana" w:hAnsi="Verdana" w:cs="Arial"/>
        </w:rPr>
        <w:t>ziemnymi i wzmacniania podłoża gruntowego</w:t>
      </w:r>
      <w:r w:rsidR="00A66C87" w:rsidRPr="003105ED">
        <w:rPr>
          <w:rFonts w:ascii="Verdana" w:hAnsi="Verdana" w:cs="Arial"/>
        </w:rPr>
        <w:t xml:space="preserve"> </w:t>
      </w:r>
      <w:r w:rsidR="005D091E" w:rsidRPr="003105ED">
        <w:rPr>
          <w:rFonts w:ascii="Verdana" w:hAnsi="Verdana" w:cs="Arial"/>
        </w:rPr>
        <w:t xml:space="preserve">metodą </w:t>
      </w:r>
      <w:r w:rsidR="00C24768" w:rsidRPr="003105ED">
        <w:rPr>
          <w:rFonts w:ascii="Verdana" w:hAnsi="Verdana" w:cs="Arial"/>
        </w:rPr>
        <w:t xml:space="preserve">iniekcji </w:t>
      </w:r>
      <w:r w:rsidR="00660947" w:rsidRPr="003105ED">
        <w:rPr>
          <w:rFonts w:ascii="Verdana" w:hAnsi="Verdana" w:cs="Arial"/>
        </w:rPr>
        <w:t xml:space="preserve">strumieniowej </w:t>
      </w:r>
      <w:r w:rsidR="00C24768" w:rsidRPr="003105ED">
        <w:rPr>
          <w:rFonts w:ascii="Verdana" w:hAnsi="Verdana" w:cs="Arial"/>
        </w:rPr>
        <w:t>pod istniejącymi fundamentami</w:t>
      </w:r>
      <w:r w:rsidR="00D334CE" w:rsidRPr="003105ED">
        <w:rPr>
          <w:rFonts w:ascii="Verdana" w:hAnsi="Verdana" w:cs="Arial"/>
        </w:rPr>
        <w:t xml:space="preserve"> </w:t>
      </w:r>
      <w:r w:rsidR="00D334CE" w:rsidRPr="003105ED">
        <w:rPr>
          <w:rFonts w:ascii="Verdana" w:hAnsi="Verdana" w:cs="Arial"/>
        </w:rPr>
        <w:lastRenderedPageBreak/>
        <w:t xml:space="preserve">oraz </w:t>
      </w:r>
      <w:r w:rsidR="00AD441A" w:rsidRPr="003105ED">
        <w:rPr>
          <w:rFonts w:ascii="Verdana" w:hAnsi="Verdana" w:cs="Arial"/>
        </w:rPr>
        <w:t>kierowanie robotami</w:t>
      </w:r>
      <w:r w:rsidR="00C24768" w:rsidRPr="003105ED">
        <w:rPr>
          <w:rFonts w:ascii="Verdana" w:hAnsi="Verdana" w:cs="Arial"/>
        </w:rPr>
        <w:t xml:space="preserve"> ziemny</w:t>
      </w:r>
      <w:r w:rsidR="00AD441A" w:rsidRPr="003105ED">
        <w:rPr>
          <w:rFonts w:ascii="Verdana" w:hAnsi="Verdana" w:cs="Arial"/>
        </w:rPr>
        <w:t>mi</w:t>
      </w:r>
      <w:r w:rsidR="00C24768" w:rsidRPr="003105ED">
        <w:rPr>
          <w:rFonts w:ascii="Verdana" w:hAnsi="Verdana" w:cs="Arial"/>
        </w:rPr>
        <w:t xml:space="preserve"> o wielkości wykopów na jednym obiekcie minimum </w:t>
      </w:r>
      <w:r w:rsidR="00CF5180" w:rsidRPr="003105ED">
        <w:rPr>
          <w:rFonts w:ascii="Verdana" w:hAnsi="Verdana" w:cs="Arial"/>
        </w:rPr>
        <w:t>20</w:t>
      </w:r>
      <w:r w:rsidR="00DC2D15" w:rsidRPr="003105ED">
        <w:rPr>
          <w:rFonts w:ascii="Verdana" w:hAnsi="Verdana" w:cs="Arial"/>
        </w:rPr>
        <w:t xml:space="preserve"> </w:t>
      </w:r>
      <w:r w:rsidR="00C24768" w:rsidRPr="003105ED">
        <w:rPr>
          <w:rFonts w:ascii="Verdana" w:hAnsi="Verdana" w:cs="Arial"/>
        </w:rPr>
        <w:t>tys. m</w:t>
      </w:r>
      <w:r w:rsidR="00C24768" w:rsidRPr="003105ED">
        <w:rPr>
          <w:rFonts w:ascii="Verdana" w:hAnsi="Verdana" w:cs="Arial"/>
          <w:vertAlign w:val="superscript"/>
        </w:rPr>
        <w:t>3</w:t>
      </w:r>
      <w:r w:rsidR="00E176E7" w:rsidRPr="003105ED">
        <w:rPr>
          <w:rFonts w:ascii="Verdana" w:hAnsi="Verdana" w:cs="Arial"/>
        </w:rPr>
        <w:t>,</w:t>
      </w:r>
    </w:p>
    <w:p w14:paraId="6BC7457E" w14:textId="1BBA8F09" w:rsidR="00CB7703" w:rsidRPr="003105ED" w:rsidRDefault="00CB7703" w:rsidP="00F307A2">
      <w:pPr>
        <w:spacing w:line="276" w:lineRule="auto"/>
        <w:ind w:left="993" w:hanging="711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b5)</w:t>
      </w:r>
      <w:r w:rsidRPr="003105ED">
        <w:rPr>
          <w:rFonts w:ascii="Verdana" w:hAnsi="Verdana" w:cs="Arial"/>
        </w:rPr>
        <w:tab/>
        <w:t xml:space="preserve">co najmniej jedna osoba przewidziana na stanowisko </w:t>
      </w:r>
      <w:r w:rsidRPr="003105ED">
        <w:rPr>
          <w:rFonts w:ascii="Verdana" w:hAnsi="Verdana" w:cs="Arial"/>
          <w:b/>
          <w:bCs/>
        </w:rPr>
        <w:t>Kierownika Robót konstrukcji stalowej</w:t>
      </w:r>
      <w:r w:rsidRPr="003105ED">
        <w:rPr>
          <w:rFonts w:ascii="Verdana" w:hAnsi="Verdana" w:cs="Arial"/>
        </w:rPr>
        <w:t>, posiadająca uprawnienia do kierowania robotami w specjalności konstrukcyjno-budowlanej bez ograniczeń</w:t>
      </w:r>
      <w:r w:rsidR="00704F4A" w:rsidRPr="003105ED">
        <w:rPr>
          <w:rFonts w:ascii="Verdana" w:hAnsi="Verdana" w:cs="Arial"/>
        </w:rPr>
        <w:t xml:space="preserve">, </w:t>
      </w:r>
      <w:r w:rsidRPr="003105ED">
        <w:rPr>
          <w:rFonts w:ascii="Verdana" w:hAnsi="Verdana" w:cs="Arial"/>
        </w:rPr>
        <w:t>oraz posiadając</w:t>
      </w:r>
      <w:r w:rsidR="00500B2E" w:rsidRPr="003105ED">
        <w:rPr>
          <w:rFonts w:ascii="Verdana" w:hAnsi="Verdana" w:cs="Arial"/>
        </w:rPr>
        <w:t>a</w:t>
      </w:r>
      <w:r w:rsidRPr="003105ED">
        <w:rPr>
          <w:rFonts w:ascii="Verdana" w:hAnsi="Verdana" w:cs="Arial"/>
        </w:rPr>
        <w:t xml:space="preserve"> co najmniej </w:t>
      </w:r>
      <w:r w:rsidR="00444AAF" w:rsidRPr="003105ED">
        <w:rPr>
          <w:rFonts w:ascii="Verdana" w:hAnsi="Verdana" w:cs="Arial"/>
        </w:rPr>
        <w:t xml:space="preserve">10-letnie doświadczenie </w:t>
      </w:r>
      <w:r w:rsidR="00A5546E" w:rsidRPr="003105ED">
        <w:rPr>
          <w:rFonts w:ascii="Verdana" w:hAnsi="Verdana" w:cs="Arial"/>
        </w:rPr>
        <w:t xml:space="preserve">(liczone od dnia otrzymania uprawnień) </w:t>
      </w:r>
      <w:r w:rsidRPr="003105ED">
        <w:rPr>
          <w:rFonts w:ascii="Verdana" w:hAnsi="Verdana" w:cs="Arial"/>
        </w:rPr>
        <w:t xml:space="preserve">w kierowaniu </w:t>
      </w:r>
      <w:r w:rsidR="00500B2E" w:rsidRPr="003105ED">
        <w:rPr>
          <w:rFonts w:ascii="Verdana" w:hAnsi="Verdana" w:cs="Arial"/>
        </w:rPr>
        <w:t xml:space="preserve">budową lub </w:t>
      </w:r>
      <w:r w:rsidRPr="003105ED">
        <w:rPr>
          <w:rFonts w:ascii="Verdana" w:hAnsi="Verdana" w:cs="Arial"/>
        </w:rPr>
        <w:t>robotami budowlanymi</w:t>
      </w:r>
      <w:r w:rsidR="00A5546E" w:rsidRPr="003105ED">
        <w:rPr>
          <w:rFonts w:ascii="Verdana" w:hAnsi="Verdana" w:cs="Arial"/>
        </w:rPr>
        <w:t>, w tym</w:t>
      </w:r>
      <w:r w:rsidRPr="003105ED">
        <w:rPr>
          <w:rFonts w:ascii="Verdana" w:hAnsi="Verdana" w:cs="Arial"/>
        </w:rPr>
        <w:t xml:space="preserve"> obejmujące kierowanie robotami konstrukcji stalowych</w:t>
      </w:r>
      <w:r w:rsidR="00C24768" w:rsidRPr="003105ED">
        <w:rPr>
          <w:rFonts w:ascii="Verdana" w:hAnsi="Verdana" w:cs="Arial"/>
        </w:rPr>
        <w:t xml:space="preserve">, w tym konstrukcji stalowej jednego obiektu o rozpiętości </w:t>
      </w:r>
      <w:r w:rsidR="00530572" w:rsidRPr="003105ED">
        <w:rPr>
          <w:rFonts w:ascii="Verdana" w:hAnsi="Verdana" w:cs="Arial"/>
        </w:rPr>
        <w:t xml:space="preserve">konstrukcyjnej </w:t>
      </w:r>
      <w:r w:rsidR="00C24768" w:rsidRPr="003105ED">
        <w:rPr>
          <w:rFonts w:ascii="Verdana" w:hAnsi="Verdana" w:cs="Arial"/>
        </w:rPr>
        <w:t>minimum 3</w:t>
      </w:r>
      <w:r w:rsidR="00530572" w:rsidRPr="003105ED">
        <w:rPr>
          <w:rFonts w:ascii="Verdana" w:hAnsi="Verdana" w:cs="Arial"/>
        </w:rPr>
        <w:t>5</w:t>
      </w:r>
      <w:r w:rsidR="000519A0" w:rsidRPr="003105ED">
        <w:rPr>
          <w:rFonts w:ascii="Verdana" w:hAnsi="Verdana" w:cs="Arial"/>
        </w:rPr>
        <w:t xml:space="preserve"> </w:t>
      </w:r>
      <w:r w:rsidR="00C24768" w:rsidRPr="003105ED">
        <w:rPr>
          <w:rFonts w:ascii="Verdana" w:hAnsi="Verdana" w:cs="Arial"/>
        </w:rPr>
        <w:t xml:space="preserve">m i wysokości </w:t>
      </w:r>
      <w:r w:rsidR="00530572" w:rsidRPr="003105ED">
        <w:rPr>
          <w:rFonts w:ascii="Verdana" w:hAnsi="Verdana" w:cs="Arial"/>
        </w:rPr>
        <w:t xml:space="preserve">obiektu </w:t>
      </w:r>
      <w:r w:rsidR="00C24768" w:rsidRPr="003105ED">
        <w:rPr>
          <w:rFonts w:ascii="Verdana" w:hAnsi="Verdana" w:cs="Arial"/>
        </w:rPr>
        <w:t>ponad 15</w:t>
      </w:r>
      <w:r w:rsidR="000519A0" w:rsidRPr="003105ED">
        <w:rPr>
          <w:rFonts w:ascii="Verdana" w:hAnsi="Verdana" w:cs="Arial"/>
        </w:rPr>
        <w:t xml:space="preserve"> </w:t>
      </w:r>
      <w:r w:rsidR="00C24768" w:rsidRPr="003105ED">
        <w:rPr>
          <w:rFonts w:ascii="Verdana" w:hAnsi="Verdana" w:cs="Arial"/>
        </w:rPr>
        <w:t xml:space="preserve">m nad </w:t>
      </w:r>
      <w:r w:rsidR="00BB7283" w:rsidRPr="003105ED">
        <w:rPr>
          <w:rFonts w:ascii="Verdana" w:hAnsi="Verdana" w:cs="Arial"/>
        </w:rPr>
        <w:t xml:space="preserve">przyległym </w:t>
      </w:r>
      <w:r w:rsidR="00C24768" w:rsidRPr="003105ED">
        <w:rPr>
          <w:rFonts w:ascii="Verdana" w:hAnsi="Verdana" w:cs="Arial"/>
        </w:rPr>
        <w:t>terenem</w:t>
      </w:r>
      <w:r w:rsidR="00D13DB2" w:rsidRPr="003105ED">
        <w:rPr>
          <w:rFonts w:ascii="Verdana" w:hAnsi="Verdana" w:cs="Arial"/>
        </w:rPr>
        <w:t>,</w:t>
      </w:r>
      <w:r w:rsidR="00C24768" w:rsidRPr="003105ED">
        <w:rPr>
          <w:rFonts w:ascii="Verdana" w:hAnsi="Verdana" w:cs="Arial"/>
        </w:rPr>
        <w:t xml:space="preserve"> </w:t>
      </w:r>
    </w:p>
    <w:p w14:paraId="54BF6BAA" w14:textId="69FC100D" w:rsidR="00042F35" w:rsidRPr="003105ED" w:rsidRDefault="00042F35" w:rsidP="005C2A5E">
      <w:pPr>
        <w:spacing w:line="276" w:lineRule="auto"/>
        <w:ind w:left="993" w:hanging="711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b6)</w:t>
      </w:r>
      <w:r w:rsidRPr="003105ED">
        <w:rPr>
          <w:rFonts w:ascii="Verdana" w:hAnsi="Verdana" w:cs="Arial"/>
        </w:rPr>
        <w:tab/>
      </w:r>
      <w:r w:rsidR="005D43B8" w:rsidRPr="003105ED">
        <w:rPr>
          <w:rFonts w:ascii="Verdana" w:hAnsi="Verdana" w:cs="Arial"/>
        </w:rPr>
        <w:t xml:space="preserve">co najmniej jedna osoba przewidziana na stanowisko </w:t>
      </w:r>
      <w:r w:rsidR="005D43B8" w:rsidRPr="003105ED">
        <w:rPr>
          <w:rFonts w:ascii="Verdana" w:hAnsi="Verdana" w:cs="Arial"/>
          <w:b/>
          <w:bCs/>
        </w:rPr>
        <w:t xml:space="preserve">Kierownika Robót instalacji </w:t>
      </w:r>
      <w:r w:rsidR="00CD1C86" w:rsidRPr="003105ED">
        <w:rPr>
          <w:rFonts w:ascii="Verdana" w:hAnsi="Verdana" w:cs="Arial"/>
          <w:b/>
          <w:bCs/>
        </w:rPr>
        <w:t xml:space="preserve">i sieci </w:t>
      </w:r>
      <w:r w:rsidR="005D43B8" w:rsidRPr="003105ED">
        <w:rPr>
          <w:rFonts w:ascii="Verdana" w:hAnsi="Verdana" w:cs="Arial"/>
          <w:b/>
          <w:bCs/>
        </w:rPr>
        <w:t>sanitarnych</w:t>
      </w:r>
      <w:r w:rsidR="005D43B8" w:rsidRPr="003105ED">
        <w:rPr>
          <w:rFonts w:ascii="Verdana" w:hAnsi="Verdana" w:cs="Arial"/>
        </w:rPr>
        <w:t>, posiadająca uprawnienia do kierowania robotami w specjalności instalacyjnej w zakresie sieci, instalacji i urządzeń cieplnych, wentylacyjnych</w:t>
      </w:r>
      <w:r w:rsidR="00500B2E" w:rsidRPr="003105ED">
        <w:rPr>
          <w:rFonts w:ascii="Verdana" w:hAnsi="Verdana" w:cs="Arial"/>
        </w:rPr>
        <w:t>,</w:t>
      </w:r>
      <w:r w:rsidR="005D43B8" w:rsidRPr="003105ED">
        <w:rPr>
          <w:rFonts w:ascii="Verdana" w:hAnsi="Verdana" w:cs="Arial"/>
        </w:rPr>
        <w:t xml:space="preserve"> gazowych, wodociągowych i kanalizacyjnych bez ograniczeń</w:t>
      </w:r>
      <w:r w:rsidR="00704F4A" w:rsidRPr="003105ED">
        <w:rPr>
          <w:rFonts w:ascii="Verdana" w:hAnsi="Verdana" w:cs="Arial"/>
        </w:rPr>
        <w:t xml:space="preserve">, </w:t>
      </w:r>
      <w:r w:rsidR="005D43B8" w:rsidRPr="003105ED">
        <w:rPr>
          <w:rFonts w:ascii="Verdana" w:hAnsi="Verdana" w:cs="Arial"/>
        </w:rPr>
        <w:t>posiadając</w:t>
      </w:r>
      <w:r w:rsidR="00500B2E" w:rsidRPr="003105ED">
        <w:rPr>
          <w:rFonts w:ascii="Verdana" w:hAnsi="Verdana" w:cs="Arial"/>
        </w:rPr>
        <w:t>a</w:t>
      </w:r>
      <w:r w:rsidR="005D43B8" w:rsidRPr="003105ED">
        <w:rPr>
          <w:rFonts w:ascii="Verdana" w:hAnsi="Verdana" w:cs="Arial"/>
        </w:rPr>
        <w:t xml:space="preserve"> co najmniej </w:t>
      </w:r>
      <w:r w:rsidR="00444AAF" w:rsidRPr="003105ED">
        <w:rPr>
          <w:rFonts w:ascii="Verdana" w:hAnsi="Verdana" w:cs="Arial"/>
        </w:rPr>
        <w:t xml:space="preserve">10-letnie doświadczenie </w:t>
      </w:r>
      <w:r w:rsidR="00A5546E" w:rsidRPr="003105ED">
        <w:rPr>
          <w:rFonts w:ascii="Verdana" w:hAnsi="Verdana" w:cs="Arial"/>
        </w:rPr>
        <w:t>(liczone od dnia otrzymania uprawnień)</w:t>
      </w:r>
      <w:r w:rsidR="00ED7E53" w:rsidRPr="003105ED">
        <w:rPr>
          <w:rFonts w:ascii="Verdana" w:hAnsi="Verdana" w:cs="Arial"/>
        </w:rPr>
        <w:t xml:space="preserve"> </w:t>
      </w:r>
      <w:r w:rsidR="00D13DB2" w:rsidRPr="003105ED">
        <w:rPr>
          <w:rFonts w:ascii="Verdana" w:hAnsi="Verdana" w:cs="Arial"/>
        </w:rPr>
        <w:t xml:space="preserve">w </w:t>
      </w:r>
      <w:r w:rsidR="005D43B8" w:rsidRPr="003105ED">
        <w:rPr>
          <w:rFonts w:ascii="Verdana" w:hAnsi="Verdana" w:cs="Arial"/>
        </w:rPr>
        <w:t>kierowani</w:t>
      </w:r>
      <w:r w:rsidR="00D13DB2" w:rsidRPr="003105ED">
        <w:rPr>
          <w:rFonts w:ascii="Verdana" w:hAnsi="Verdana" w:cs="Arial"/>
        </w:rPr>
        <w:t>u</w:t>
      </w:r>
      <w:r w:rsidR="005D43B8" w:rsidRPr="003105ED">
        <w:rPr>
          <w:rFonts w:ascii="Verdana" w:hAnsi="Verdana" w:cs="Arial"/>
        </w:rPr>
        <w:t xml:space="preserve"> robotami </w:t>
      </w:r>
      <w:r w:rsidR="00087B6B" w:rsidRPr="003105ED">
        <w:rPr>
          <w:rFonts w:ascii="Verdana" w:hAnsi="Verdana" w:cs="Arial"/>
        </w:rPr>
        <w:t xml:space="preserve">instalacji </w:t>
      </w:r>
      <w:r w:rsidR="00CD1C86" w:rsidRPr="003105ED">
        <w:rPr>
          <w:rFonts w:ascii="Verdana" w:hAnsi="Verdana" w:cs="Arial"/>
        </w:rPr>
        <w:t xml:space="preserve">i sieci </w:t>
      </w:r>
      <w:r w:rsidR="00087B6B" w:rsidRPr="003105ED">
        <w:rPr>
          <w:rFonts w:ascii="Verdana" w:hAnsi="Verdana" w:cs="Arial"/>
        </w:rPr>
        <w:t>sanitarnych</w:t>
      </w:r>
      <w:r w:rsidR="00530572" w:rsidRPr="003105ED">
        <w:rPr>
          <w:rFonts w:ascii="Verdana" w:hAnsi="Verdana" w:cs="Arial"/>
        </w:rPr>
        <w:t xml:space="preserve">, </w:t>
      </w:r>
      <w:r w:rsidR="002F7788" w:rsidRPr="003105ED">
        <w:rPr>
          <w:rFonts w:ascii="Verdana" w:hAnsi="Verdana" w:cs="Arial"/>
        </w:rPr>
        <w:t>w tym w ramach realizacji co najmniej jedn</w:t>
      </w:r>
      <w:r w:rsidR="00912C23" w:rsidRPr="003105ED">
        <w:rPr>
          <w:rFonts w:ascii="Verdana" w:hAnsi="Verdana" w:cs="Arial"/>
        </w:rPr>
        <w:t>ej</w:t>
      </w:r>
      <w:r w:rsidR="002F7788" w:rsidRPr="003105ED">
        <w:rPr>
          <w:rFonts w:ascii="Verdana" w:hAnsi="Verdana" w:cs="Arial"/>
        </w:rPr>
        <w:t xml:space="preserve"> budow</w:t>
      </w:r>
      <w:r w:rsidR="00912C23" w:rsidRPr="003105ED">
        <w:rPr>
          <w:rFonts w:ascii="Verdana" w:hAnsi="Verdana" w:cs="Arial"/>
        </w:rPr>
        <w:t>y</w:t>
      </w:r>
      <w:r w:rsidR="002F7788" w:rsidRPr="003105ED">
        <w:rPr>
          <w:rFonts w:ascii="Verdana" w:hAnsi="Verdana" w:cs="Arial"/>
        </w:rPr>
        <w:t xml:space="preserve"> lub przebudow</w:t>
      </w:r>
      <w:r w:rsidR="00912C23" w:rsidRPr="003105ED">
        <w:rPr>
          <w:rFonts w:ascii="Verdana" w:hAnsi="Verdana" w:cs="Arial"/>
        </w:rPr>
        <w:t>y</w:t>
      </w:r>
      <w:r w:rsidR="002F7788" w:rsidRPr="003105ED">
        <w:rPr>
          <w:rFonts w:ascii="Verdana" w:hAnsi="Verdana" w:cs="Arial"/>
        </w:rPr>
        <w:t xml:space="preserve"> obiektu kubaturowego (budynk</w:t>
      </w:r>
      <w:r w:rsidR="00912C23" w:rsidRPr="003105ED">
        <w:rPr>
          <w:rFonts w:ascii="Verdana" w:hAnsi="Verdana" w:cs="Arial"/>
        </w:rPr>
        <w:t>u</w:t>
      </w:r>
      <w:r w:rsidR="002F7788" w:rsidRPr="003105ED">
        <w:rPr>
          <w:rFonts w:ascii="Verdana" w:hAnsi="Verdana" w:cs="Arial"/>
        </w:rPr>
        <w:t>) realizowanego w systemie generalnego wykonawstwa o wartości minimum 30 000 000 PLN (słownie: trzydzieści milionów złotych) netto, o kubaturze większej niż 30 000 m</w:t>
      </w:r>
      <w:r w:rsidR="002F7788" w:rsidRPr="003105ED">
        <w:rPr>
          <w:rFonts w:ascii="Verdana" w:hAnsi="Verdana" w:cs="Arial"/>
          <w:vertAlign w:val="superscript"/>
        </w:rPr>
        <w:t>3</w:t>
      </w:r>
      <w:r w:rsidR="002F7788" w:rsidRPr="003105ED">
        <w:rPr>
          <w:rFonts w:ascii="Verdana" w:hAnsi="Verdana" w:cs="Arial"/>
        </w:rPr>
        <w:t xml:space="preserve">, minimum trzech kondygnacjach, w tym co najmniej jednej kondygnacji podziemnej, przy czym osoba ta  pełniła w/w funkcję przez cały okres realizacji lub co najmniej przez okres 12-tu miesięcy,  </w:t>
      </w:r>
    </w:p>
    <w:p w14:paraId="6C7EB0FE" w14:textId="4D96BD01" w:rsidR="00087B6B" w:rsidRPr="003105ED" w:rsidRDefault="00087B6B" w:rsidP="005C2A5E">
      <w:pPr>
        <w:spacing w:line="276" w:lineRule="auto"/>
        <w:ind w:left="993" w:hanging="711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b7)</w:t>
      </w:r>
      <w:r w:rsidRPr="003105ED">
        <w:rPr>
          <w:rFonts w:ascii="Verdana" w:hAnsi="Verdana" w:cs="Arial"/>
        </w:rPr>
        <w:tab/>
        <w:t xml:space="preserve">co najmniej jedna osoba przewidziana na stanowisko </w:t>
      </w:r>
      <w:r w:rsidRPr="003105ED">
        <w:rPr>
          <w:rFonts w:ascii="Verdana" w:hAnsi="Verdana" w:cs="Arial"/>
          <w:b/>
          <w:bCs/>
        </w:rPr>
        <w:t>Kierownika Robót instalacji wentylacyjnych</w:t>
      </w:r>
      <w:r w:rsidRPr="003105ED">
        <w:rPr>
          <w:rFonts w:ascii="Verdana" w:hAnsi="Verdana" w:cs="Arial"/>
        </w:rPr>
        <w:t>, posiadająca uprawnienia do kierowania robotami w specjalności instalacyjnej w zakresie sieci, instalacji i urządzeń cieplnych, wentylacyjnych</w:t>
      </w:r>
      <w:r w:rsidR="00D66E0B" w:rsidRPr="003105ED">
        <w:rPr>
          <w:rFonts w:ascii="Verdana" w:hAnsi="Verdana" w:cs="Arial"/>
        </w:rPr>
        <w:t>,</w:t>
      </w:r>
      <w:r w:rsidRPr="003105ED">
        <w:rPr>
          <w:rFonts w:ascii="Verdana" w:hAnsi="Verdana" w:cs="Arial"/>
        </w:rPr>
        <w:t xml:space="preserve"> gazowych, wodociągowych i kanalizacyjnych bez ograniczeń</w:t>
      </w:r>
      <w:r w:rsidR="00704F4A" w:rsidRPr="003105ED">
        <w:rPr>
          <w:rFonts w:ascii="Verdana" w:hAnsi="Verdana" w:cs="Arial"/>
        </w:rPr>
        <w:t xml:space="preserve">, </w:t>
      </w:r>
      <w:r w:rsidR="00500B2E" w:rsidRPr="003105ED">
        <w:rPr>
          <w:rFonts w:ascii="Verdana" w:hAnsi="Verdana" w:cs="Arial"/>
        </w:rPr>
        <w:t xml:space="preserve">oraz </w:t>
      </w:r>
      <w:r w:rsidRPr="003105ED">
        <w:rPr>
          <w:rFonts w:ascii="Verdana" w:hAnsi="Verdana" w:cs="Arial"/>
        </w:rPr>
        <w:t>posiadając</w:t>
      </w:r>
      <w:r w:rsidR="00500B2E" w:rsidRPr="003105ED">
        <w:rPr>
          <w:rFonts w:ascii="Verdana" w:hAnsi="Verdana" w:cs="Arial"/>
        </w:rPr>
        <w:t>a</w:t>
      </w:r>
      <w:r w:rsidRPr="003105ED">
        <w:rPr>
          <w:rFonts w:ascii="Verdana" w:hAnsi="Verdana" w:cs="Arial"/>
        </w:rPr>
        <w:t xml:space="preserve"> co najmniej </w:t>
      </w:r>
      <w:r w:rsidR="00444AAF" w:rsidRPr="003105ED">
        <w:rPr>
          <w:rFonts w:ascii="Verdana" w:hAnsi="Verdana" w:cs="Arial"/>
        </w:rPr>
        <w:t xml:space="preserve">10-letnie doświadczenie </w:t>
      </w:r>
      <w:r w:rsidR="00A5546E" w:rsidRPr="003105ED">
        <w:rPr>
          <w:rFonts w:ascii="Verdana" w:hAnsi="Verdana" w:cs="Arial"/>
        </w:rPr>
        <w:t xml:space="preserve">(liczone od dnia otrzymania uprawnień) </w:t>
      </w:r>
      <w:r w:rsidRPr="003105ED">
        <w:rPr>
          <w:rFonts w:ascii="Verdana" w:hAnsi="Verdana" w:cs="Arial"/>
        </w:rPr>
        <w:t xml:space="preserve"> w kierowaniu robotami budowlanymi</w:t>
      </w:r>
      <w:r w:rsidR="00D13DB2" w:rsidRPr="003105ED">
        <w:rPr>
          <w:rFonts w:ascii="Verdana" w:hAnsi="Verdana" w:cs="Arial"/>
        </w:rPr>
        <w:t>, w tym</w:t>
      </w:r>
      <w:r w:rsidRPr="003105ED">
        <w:rPr>
          <w:rFonts w:ascii="Verdana" w:hAnsi="Verdana" w:cs="Arial"/>
        </w:rPr>
        <w:t xml:space="preserve"> obejmujące kierowanie robotami instalacji wentylacyjnych </w:t>
      </w:r>
      <w:r w:rsidR="00D66E0B" w:rsidRPr="003105ED">
        <w:rPr>
          <w:rFonts w:ascii="Verdana" w:hAnsi="Verdana" w:cs="Arial"/>
        </w:rPr>
        <w:t xml:space="preserve">i klimatyzacyjnych oraz wentylacji pożarowej </w:t>
      </w:r>
      <w:r w:rsidR="00AD441A" w:rsidRPr="003105ED">
        <w:rPr>
          <w:rFonts w:ascii="Verdana" w:hAnsi="Verdana" w:cs="Arial"/>
        </w:rPr>
        <w:t>w budynkach wielokondygnacyjnych</w:t>
      </w:r>
      <w:r w:rsidR="00D13DB2" w:rsidRPr="003105ED">
        <w:rPr>
          <w:rFonts w:ascii="Verdana" w:hAnsi="Verdana" w:cs="Arial"/>
        </w:rPr>
        <w:t>,</w:t>
      </w:r>
      <w:r w:rsidR="00AD441A" w:rsidRPr="003105ED">
        <w:rPr>
          <w:rFonts w:ascii="Verdana" w:hAnsi="Verdana" w:cs="Arial"/>
        </w:rPr>
        <w:t xml:space="preserve"> </w:t>
      </w:r>
      <w:r w:rsidR="00912C23" w:rsidRPr="003105ED">
        <w:rPr>
          <w:rFonts w:ascii="Verdana" w:hAnsi="Verdana" w:cs="Arial"/>
        </w:rPr>
        <w:t>w tym w ramach realizacji co najmniej jednej budowy lub przebudowy obiektu kubaturowego (budynku) realizowanego w systemie generalnego wykonawstwa o wartości minimum 30 000 000 PLN (słownie: trzydzieści milionów złotych) netto, o kubaturze większej niż 30 000 m</w:t>
      </w:r>
      <w:r w:rsidR="00912C23" w:rsidRPr="003105ED">
        <w:rPr>
          <w:rFonts w:ascii="Verdana" w:hAnsi="Verdana" w:cs="Arial"/>
          <w:vertAlign w:val="superscript"/>
        </w:rPr>
        <w:t>3</w:t>
      </w:r>
      <w:r w:rsidR="00912C23" w:rsidRPr="003105ED">
        <w:rPr>
          <w:rFonts w:ascii="Verdana" w:hAnsi="Verdana" w:cs="Arial"/>
        </w:rPr>
        <w:t xml:space="preserve">, minimum trzech kondygnacjach, w tym co najmniej jednej kondygnacji podziemnej, przy czym osoba ta  pełniła w/w funkcję przez cały okres realizacji lub co najmniej przez okres 12-tu miesięcy,  </w:t>
      </w:r>
    </w:p>
    <w:p w14:paraId="23E7B4FC" w14:textId="481584E3" w:rsidR="00087B6B" w:rsidRPr="003105ED" w:rsidRDefault="00087B6B" w:rsidP="005C2A5E">
      <w:pPr>
        <w:spacing w:line="276" w:lineRule="auto"/>
        <w:ind w:left="993" w:hanging="711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b8)</w:t>
      </w:r>
      <w:r w:rsidRPr="003105ED">
        <w:rPr>
          <w:rFonts w:ascii="Verdana" w:hAnsi="Verdana" w:cs="Arial"/>
        </w:rPr>
        <w:tab/>
        <w:t xml:space="preserve">co najmniej jedna osoba przewidziana na stanowisko </w:t>
      </w:r>
      <w:r w:rsidRPr="003105ED">
        <w:rPr>
          <w:rFonts w:ascii="Verdana" w:hAnsi="Verdana" w:cs="Arial"/>
          <w:b/>
          <w:bCs/>
        </w:rPr>
        <w:t>Kierownika Robót elektrycznych</w:t>
      </w:r>
      <w:r w:rsidRPr="003105ED">
        <w:rPr>
          <w:rFonts w:ascii="Verdana" w:hAnsi="Verdana" w:cs="Arial"/>
        </w:rPr>
        <w:t xml:space="preserve">, posiadająca uprawnienia do kierowania robotami w specjalności instalacyjnej w zakresie </w:t>
      </w:r>
      <w:bookmarkStart w:id="55" w:name="_Hlk36044966"/>
      <w:r w:rsidRPr="003105ED">
        <w:rPr>
          <w:rFonts w:ascii="Verdana" w:hAnsi="Verdana" w:cs="Arial"/>
        </w:rPr>
        <w:t>sieci, instalacji i urządzeń elektrycznych i energetycznych</w:t>
      </w:r>
      <w:bookmarkEnd w:id="55"/>
      <w:r w:rsidRPr="003105ED">
        <w:rPr>
          <w:rFonts w:ascii="Verdana" w:hAnsi="Verdana" w:cs="Arial"/>
        </w:rPr>
        <w:t xml:space="preserve"> bez ograniczeń</w:t>
      </w:r>
      <w:r w:rsidR="00704F4A" w:rsidRPr="003105ED">
        <w:rPr>
          <w:rFonts w:ascii="Verdana" w:hAnsi="Verdana" w:cs="Arial"/>
        </w:rPr>
        <w:t xml:space="preserve">, </w:t>
      </w:r>
      <w:r w:rsidRPr="003105ED">
        <w:rPr>
          <w:rFonts w:ascii="Verdana" w:hAnsi="Verdana" w:cs="Arial"/>
        </w:rPr>
        <w:t>posiadając</w:t>
      </w:r>
      <w:r w:rsidR="00CD1C86" w:rsidRPr="003105ED">
        <w:rPr>
          <w:rFonts w:ascii="Verdana" w:hAnsi="Verdana" w:cs="Arial"/>
        </w:rPr>
        <w:t>a</w:t>
      </w:r>
      <w:r w:rsidRPr="003105ED">
        <w:rPr>
          <w:rFonts w:ascii="Verdana" w:hAnsi="Verdana" w:cs="Arial"/>
        </w:rPr>
        <w:t xml:space="preserve"> co najmniej </w:t>
      </w:r>
      <w:r w:rsidR="00444AAF" w:rsidRPr="003105ED">
        <w:rPr>
          <w:rFonts w:ascii="Verdana" w:hAnsi="Verdana" w:cs="Arial"/>
        </w:rPr>
        <w:t xml:space="preserve">10-letnie doświadczenie </w:t>
      </w:r>
      <w:r w:rsidR="00A5546E" w:rsidRPr="003105ED">
        <w:rPr>
          <w:rFonts w:ascii="Verdana" w:hAnsi="Verdana" w:cs="Arial"/>
        </w:rPr>
        <w:t xml:space="preserve">(liczone od dnia otrzymania uprawnień) </w:t>
      </w:r>
      <w:r w:rsidRPr="003105ED">
        <w:rPr>
          <w:rFonts w:ascii="Verdana" w:hAnsi="Verdana" w:cs="Arial"/>
        </w:rPr>
        <w:t>w kierowaniu robotami budowlanymi</w:t>
      </w:r>
      <w:r w:rsidR="00A5546E" w:rsidRPr="003105ED">
        <w:rPr>
          <w:rFonts w:ascii="Verdana" w:hAnsi="Verdana" w:cs="Arial"/>
        </w:rPr>
        <w:t>, w tym</w:t>
      </w:r>
      <w:r w:rsidRPr="003105ED">
        <w:rPr>
          <w:rFonts w:ascii="Verdana" w:hAnsi="Verdana" w:cs="Arial"/>
        </w:rPr>
        <w:t xml:space="preserve"> obejmując</w:t>
      </w:r>
      <w:r w:rsidR="00A5546E" w:rsidRPr="003105ED">
        <w:rPr>
          <w:rFonts w:ascii="Verdana" w:hAnsi="Verdana" w:cs="Arial"/>
        </w:rPr>
        <w:t>ymi</w:t>
      </w:r>
      <w:r w:rsidRPr="003105ED">
        <w:rPr>
          <w:rFonts w:ascii="Verdana" w:hAnsi="Verdana" w:cs="Arial"/>
        </w:rPr>
        <w:t xml:space="preserve"> kierowanie robotami instalacji elektrycznych </w:t>
      </w:r>
      <w:r w:rsidR="00A74536" w:rsidRPr="003105ED">
        <w:rPr>
          <w:rFonts w:ascii="Verdana" w:hAnsi="Verdana" w:cs="Arial"/>
        </w:rPr>
        <w:t>w zakresie instalacji zasilania obiektu</w:t>
      </w:r>
      <w:r w:rsidR="0075222C"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</w:rPr>
        <w:t>(</w:t>
      </w:r>
      <w:r w:rsidR="0075222C" w:rsidRPr="003105ED">
        <w:rPr>
          <w:rFonts w:ascii="Verdana" w:hAnsi="Verdana" w:cs="Arial"/>
        </w:rPr>
        <w:t xml:space="preserve">SN i NN wraz ze stacją transformatorową i rozdzielniami), instalacji zasilania gwarantowanego, instalacją silnoprądową, oświetleniową (oświetlenia podstawowego, ewakuacyjnego, zewnętrznego), instalacją odgromową i </w:t>
      </w:r>
      <w:proofErr w:type="spellStart"/>
      <w:r w:rsidR="0075222C" w:rsidRPr="003105ED">
        <w:rPr>
          <w:rFonts w:ascii="Verdana" w:hAnsi="Verdana" w:cs="Arial"/>
        </w:rPr>
        <w:t>uziemieniową</w:t>
      </w:r>
      <w:proofErr w:type="spellEnd"/>
      <w:r w:rsidR="00A5546E" w:rsidRPr="003105ED">
        <w:rPr>
          <w:rFonts w:ascii="Verdana" w:hAnsi="Verdana" w:cs="Arial"/>
        </w:rPr>
        <w:t>,</w:t>
      </w:r>
      <w:r w:rsidR="00912C23" w:rsidRPr="003105ED">
        <w:rPr>
          <w:rFonts w:ascii="Verdana" w:hAnsi="Verdana" w:cs="Arial"/>
        </w:rPr>
        <w:t xml:space="preserve"> w tym w ramach realizacji co najmniej jednej budowy lub przebudowy obiektu kubaturowego (budynku) realizowanego w systemie generalnego wykonawstwa o wartości minimum 30 000 000 PLN (słownie: trzydzieści milionów złotych) netto, o kubaturze większej niż 30 000 m</w:t>
      </w:r>
      <w:r w:rsidR="00912C23" w:rsidRPr="003105ED">
        <w:rPr>
          <w:rFonts w:ascii="Verdana" w:hAnsi="Verdana" w:cs="Arial"/>
          <w:vertAlign w:val="superscript"/>
        </w:rPr>
        <w:t>3</w:t>
      </w:r>
      <w:r w:rsidR="00912C23" w:rsidRPr="003105ED">
        <w:rPr>
          <w:rFonts w:ascii="Verdana" w:hAnsi="Verdana" w:cs="Arial"/>
        </w:rPr>
        <w:t xml:space="preserve">, minimum trzech kondygnacjach, w tym co najmniej jednej kondygnacji podziemnej, przy czym osoba ta  pełniła w/w funkcję przez cały okres realizacji lub co najmniej przez okres 12-tu miesięcy,  </w:t>
      </w:r>
    </w:p>
    <w:p w14:paraId="0EBC43D0" w14:textId="622E9017" w:rsidR="00087B6B" w:rsidRPr="003105ED" w:rsidRDefault="00087B6B" w:rsidP="005C2A5E">
      <w:pPr>
        <w:spacing w:line="276" w:lineRule="auto"/>
        <w:ind w:left="993" w:hanging="711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b9)</w:t>
      </w:r>
      <w:r w:rsidRPr="003105ED">
        <w:rPr>
          <w:rFonts w:ascii="Verdana" w:hAnsi="Verdana" w:cs="Arial"/>
        </w:rPr>
        <w:tab/>
        <w:t xml:space="preserve">co najmniej jedna osoba przewidziana na stanowisko </w:t>
      </w:r>
      <w:r w:rsidRPr="003105ED">
        <w:rPr>
          <w:rFonts w:ascii="Verdana" w:hAnsi="Verdana" w:cs="Arial"/>
          <w:b/>
          <w:bCs/>
        </w:rPr>
        <w:t xml:space="preserve">Kierownika Robót </w:t>
      </w:r>
      <w:r w:rsidR="00D5698D" w:rsidRPr="003105ED">
        <w:rPr>
          <w:rFonts w:ascii="Verdana" w:hAnsi="Verdana" w:cs="Arial"/>
          <w:b/>
          <w:bCs/>
        </w:rPr>
        <w:t xml:space="preserve">ds. </w:t>
      </w:r>
      <w:r w:rsidRPr="003105ED">
        <w:rPr>
          <w:rFonts w:ascii="Verdana" w:hAnsi="Verdana" w:cs="Arial"/>
          <w:b/>
          <w:bCs/>
        </w:rPr>
        <w:t xml:space="preserve">instalacji </w:t>
      </w:r>
      <w:r w:rsidR="00BF03A3" w:rsidRPr="003105ED">
        <w:rPr>
          <w:rFonts w:ascii="Verdana" w:hAnsi="Verdana" w:cs="Arial"/>
          <w:b/>
          <w:bCs/>
        </w:rPr>
        <w:t xml:space="preserve">teletechnicznych i </w:t>
      </w:r>
      <w:r w:rsidR="00D5698D" w:rsidRPr="003105ED">
        <w:rPr>
          <w:rFonts w:ascii="Verdana" w:hAnsi="Verdana" w:cs="Arial"/>
          <w:b/>
          <w:bCs/>
        </w:rPr>
        <w:t>multimediów</w:t>
      </w:r>
      <w:r w:rsidRPr="003105ED">
        <w:rPr>
          <w:rFonts w:ascii="Verdana" w:hAnsi="Verdana" w:cs="Arial"/>
        </w:rPr>
        <w:t xml:space="preserve">, posiadająca uprawnienia do kierowania </w:t>
      </w:r>
      <w:r w:rsidRPr="003105ED">
        <w:rPr>
          <w:rFonts w:ascii="Verdana" w:hAnsi="Verdana" w:cs="Arial"/>
        </w:rPr>
        <w:lastRenderedPageBreak/>
        <w:t xml:space="preserve">robotami w specjalności instalacyjnej w zakresie </w:t>
      </w:r>
      <w:r w:rsidR="00D5698D" w:rsidRPr="003105ED">
        <w:rPr>
          <w:rFonts w:ascii="Verdana" w:hAnsi="Verdana" w:cs="Arial"/>
        </w:rPr>
        <w:t xml:space="preserve">sieci, instalacji i urządzeń elektrycznych i energetycznych </w:t>
      </w:r>
      <w:r w:rsidRPr="003105ED">
        <w:rPr>
          <w:rFonts w:ascii="Verdana" w:hAnsi="Verdana" w:cs="Arial"/>
        </w:rPr>
        <w:t xml:space="preserve">bez ograniczeń </w:t>
      </w:r>
      <w:r w:rsidR="00D5698D" w:rsidRPr="003105ED">
        <w:rPr>
          <w:rFonts w:ascii="Verdana" w:hAnsi="Verdana" w:cs="Arial"/>
        </w:rPr>
        <w:t>lub w zakresie sieci, instalacji i urządzeń telekomunikacyjnych bez ograniczeń</w:t>
      </w:r>
      <w:r w:rsidR="00704F4A" w:rsidRPr="003105ED">
        <w:rPr>
          <w:rFonts w:ascii="Verdana" w:hAnsi="Verdana" w:cs="Arial"/>
        </w:rPr>
        <w:t>,</w:t>
      </w:r>
      <w:r w:rsidR="00D5698D"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</w:rPr>
        <w:t xml:space="preserve">posiadającej co najmniej </w:t>
      </w:r>
      <w:r w:rsidR="00444AAF" w:rsidRPr="003105ED">
        <w:rPr>
          <w:rFonts w:ascii="Verdana" w:hAnsi="Verdana" w:cs="Arial"/>
        </w:rPr>
        <w:t xml:space="preserve">10-letnie doświadczenie </w:t>
      </w:r>
      <w:r w:rsidR="00A5546E" w:rsidRPr="003105ED">
        <w:rPr>
          <w:rFonts w:ascii="Verdana" w:hAnsi="Verdana" w:cs="Arial"/>
        </w:rPr>
        <w:t xml:space="preserve">(liczone od dnia otrzymania uprawnień) </w:t>
      </w:r>
      <w:r w:rsidRPr="003105ED">
        <w:rPr>
          <w:rFonts w:ascii="Verdana" w:hAnsi="Verdana" w:cs="Arial"/>
        </w:rPr>
        <w:t>w kierowaniu robotami budowlanymi</w:t>
      </w:r>
      <w:r w:rsidR="00A5546E" w:rsidRPr="003105ED">
        <w:rPr>
          <w:rFonts w:ascii="Verdana" w:hAnsi="Verdana" w:cs="Arial"/>
        </w:rPr>
        <w:t xml:space="preserve">, w tym </w:t>
      </w:r>
      <w:r w:rsidRPr="003105ED">
        <w:rPr>
          <w:rFonts w:ascii="Verdana" w:hAnsi="Verdana" w:cs="Arial"/>
        </w:rPr>
        <w:t xml:space="preserve"> obejmujące kierowanie robotami instalacji </w:t>
      </w:r>
      <w:r w:rsidR="00BF03A3" w:rsidRPr="003105ED">
        <w:rPr>
          <w:rFonts w:ascii="Verdana" w:hAnsi="Verdana" w:cs="Arial"/>
        </w:rPr>
        <w:t>teletechniczn</w:t>
      </w:r>
      <w:r w:rsidR="00BB1532" w:rsidRPr="003105ED">
        <w:rPr>
          <w:rFonts w:ascii="Verdana" w:hAnsi="Verdana" w:cs="Arial"/>
        </w:rPr>
        <w:t xml:space="preserve">ych i </w:t>
      </w:r>
      <w:r w:rsidRPr="003105ED">
        <w:rPr>
          <w:rFonts w:ascii="Verdana" w:hAnsi="Verdana" w:cs="Arial"/>
        </w:rPr>
        <w:t xml:space="preserve"> </w:t>
      </w:r>
      <w:r w:rsidR="00D5698D" w:rsidRPr="003105ED">
        <w:rPr>
          <w:rFonts w:ascii="Verdana" w:hAnsi="Verdana" w:cs="Arial"/>
        </w:rPr>
        <w:t>multimedi</w:t>
      </w:r>
      <w:r w:rsidR="00BB1532" w:rsidRPr="003105ED">
        <w:rPr>
          <w:rFonts w:ascii="Verdana" w:hAnsi="Verdana" w:cs="Arial"/>
        </w:rPr>
        <w:t>alnych</w:t>
      </w:r>
      <w:r w:rsidR="0075222C" w:rsidRPr="003105ED">
        <w:rPr>
          <w:rFonts w:ascii="Verdana" w:hAnsi="Verdana" w:cs="Arial"/>
        </w:rPr>
        <w:t xml:space="preserve">, w tym instalacji kontroli dostępu, instalacji alarmowego systemu przywoławczego, instalacji okablowania strukturalnego, systemu monitoringu CCTV, systemu </w:t>
      </w:r>
      <w:r w:rsidR="008375D7" w:rsidRPr="003105ED">
        <w:rPr>
          <w:rFonts w:ascii="Verdana" w:hAnsi="Verdana" w:cs="Arial"/>
        </w:rPr>
        <w:t xml:space="preserve">zarządzania </w:t>
      </w:r>
      <w:r w:rsidR="0075222C" w:rsidRPr="003105ED">
        <w:rPr>
          <w:rFonts w:ascii="Verdana" w:hAnsi="Verdana" w:cs="Arial"/>
        </w:rPr>
        <w:t>budynkiem BMS, systemu sygnalizacji pożaru, dźwiękowego systemu ostrzegawczego</w:t>
      </w:r>
      <w:r w:rsidR="00A5546E" w:rsidRPr="003105ED">
        <w:rPr>
          <w:rFonts w:ascii="Verdana" w:hAnsi="Verdana" w:cs="Arial"/>
        </w:rPr>
        <w:t>,</w:t>
      </w:r>
      <w:r w:rsidR="00912C23" w:rsidRPr="003105ED">
        <w:rPr>
          <w:rFonts w:ascii="Verdana" w:hAnsi="Verdana" w:cs="Arial"/>
        </w:rPr>
        <w:t xml:space="preserve"> w tym w ramach realizacji co najmniej jednej budowy lub przebudowy obiektu kubaturowego (budynku) realizowanego w systemie generalnego wykonawstwa o wartości minimum 30 000 000 PLN (słownie: trzydzieści milionów złotych) netto, o kubaturze większej niż 30 000 m</w:t>
      </w:r>
      <w:r w:rsidR="00912C23" w:rsidRPr="003105ED">
        <w:rPr>
          <w:rFonts w:ascii="Verdana" w:hAnsi="Verdana" w:cs="Arial"/>
          <w:vertAlign w:val="superscript"/>
        </w:rPr>
        <w:t>3</w:t>
      </w:r>
      <w:r w:rsidR="00912C23" w:rsidRPr="003105ED">
        <w:rPr>
          <w:rFonts w:ascii="Verdana" w:hAnsi="Verdana" w:cs="Arial"/>
        </w:rPr>
        <w:t xml:space="preserve">, minimum trzech kondygnacjach, w tym co najmniej jednej kondygnacji podziemnej, przy czym osoba ta pełniła w/w funkcję przez cały okres realizacji lub co najmniej przez okres 12-tu miesięcy,  </w:t>
      </w:r>
    </w:p>
    <w:p w14:paraId="59E62AE1" w14:textId="17F13F56" w:rsidR="00BB1532" w:rsidRPr="003105ED" w:rsidRDefault="00BB1532" w:rsidP="00F307A2">
      <w:pPr>
        <w:spacing w:line="276" w:lineRule="auto"/>
        <w:ind w:left="993" w:hanging="711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b10)</w:t>
      </w:r>
      <w:r w:rsidRPr="003105ED">
        <w:rPr>
          <w:rFonts w:ascii="Verdana" w:hAnsi="Verdana" w:cs="Arial"/>
        </w:rPr>
        <w:tab/>
        <w:t>co najmniej jedna osoba przewidziana do pełnienia funkcji nadzoru nad robotami związanymi z akustyką obiektu</w:t>
      </w:r>
      <w:r w:rsidR="00636898" w:rsidRPr="003105ED">
        <w:rPr>
          <w:rFonts w:ascii="Verdana" w:hAnsi="Verdana" w:cs="Arial"/>
        </w:rPr>
        <w:t xml:space="preserve"> – </w:t>
      </w:r>
      <w:r w:rsidR="00636898" w:rsidRPr="003105ED">
        <w:rPr>
          <w:rFonts w:ascii="Verdana" w:hAnsi="Verdana" w:cs="Arial"/>
          <w:b/>
          <w:bCs/>
        </w:rPr>
        <w:t>Specjalisty ds. akustyki</w:t>
      </w:r>
      <w:r w:rsidRPr="003105ED">
        <w:rPr>
          <w:rFonts w:ascii="Verdana" w:hAnsi="Verdana" w:cs="Arial"/>
        </w:rPr>
        <w:t>, posiadającą wykształcenie wyższe na kierunku akustyka oraz co najmniej 5</w:t>
      </w:r>
      <w:r w:rsidR="00793091" w:rsidRPr="003105ED">
        <w:rPr>
          <w:rFonts w:ascii="Verdana" w:hAnsi="Verdana" w:cs="Arial"/>
        </w:rPr>
        <w:t>-</w:t>
      </w:r>
      <w:r w:rsidRPr="003105ED">
        <w:rPr>
          <w:rFonts w:ascii="Verdana" w:hAnsi="Verdana" w:cs="Arial"/>
        </w:rPr>
        <w:t>letnie doświadczenie zawodowe</w:t>
      </w:r>
      <w:r w:rsidR="00A5546E" w:rsidRPr="003105ED">
        <w:rPr>
          <w:rFonts w:ascii="Verdana" w:hAnsi="Verdana" w:cs="Arial"/>
        </w:rPr>
        <w:t>,</w:t>
      </w:r>
      <w:r w:rsidRPr="003105ED">
        <w:rPr>
          <w:rFonts w:ascii="Verdana" w:hAnsi="Verdana" w:cs="Arial"/>
        </w:rPr>
        <w:t xml:space="preserve"> w tym zakresie</w:t>
      </w:r>
      <w:r w:rsidR="0075222C" w:rsidRPr="003105ED">
        <w:rPr>
          <w:rFonts w:ascii="Verdana" w:hAnsi="Verdana" w:cs="Arial"/>
        </w:rPr>
        <w:t xml:space="preserve"> obejmując</w:t>
      </w:r>
      <w:r w:rsidR="00A5546E" w:rsidRPr="003105ED">
        <w:rPr>
          <w:rFonts w:ascii="Verdana" w:hAnsi="Verdana" w:cs="Arial"/>
        </w:rPr>
        <w:t>ym</w:t>
      </w:r>
      <w:r w:rsidR="0075222C" w:rsidRPr="003105ED">
        <w:rPr>
          <w:rFonts w:ascii="Verdana" w:hAnsi="Verdana" w:cs="Arial"/>
        </w:rPr>
        <w:t xml:space="preserve"> przynajmniej jeden obiekt z salą widowiskową</w:t>
      </w:r>
      <w:r w:rsidR="00F800AE" w:rsidRPr="003105ED">
        <w:rPr>
          <w:rFonts w:ascii="Verdana" w:hAnsi="Verdana" w:cs="Arial"/>
        </w:rPr>
        <w:t xml:space="preserve"> lub sportową</w:t>
      </w:r>
      <w:r w:rsidR="00CD1C86" w:rsidRPr="003105ED">
        <w:rPr>
          <w:rFonts w:ascii="Verdana" w:hAnsi="Verdana" w:cs="Arial"/>
        </w:rPr>
        <w:t xml:space="preserve"> lub widowiskowo-sportową</w:t>
      </w:r>
      <w:r w:rsidR="00832AB3" w:rsidRPr="003105ED">
        <w:rPr>
          <w:rFonts w:ascii="Verdana" w:hAnsi="Verdana" w:cs="Arial"/>
        </w:rPr>
        <w:t>, koncertową lub teatralną</w:t>
      </w:r>
      <w:r w:rsidR="00F800AE" w:rsidRPr="003105ED">
        <w:rPr>
          <w:rFonts w:ascii="Verdana" w:hAnsi="Verdana" w:cs="Arial"/>
        </w:rPr>
        <w:t xml:space="preserve"> na minimum 500 osób publiczności</w:t>
      </w:r>
      <w:r w:rsidR="00A5546E" w:rsidRPr="003105ED">
        <w:rPr>
          <w:rFonts w:ascii="Verdana" w:hAnsi="Verdana" w:cs="Arial"/>
        </w:rPr>
        <w:t>,</w:t>
      </w:r>
      <w:r w:rsidR="00F800AE" w:rsidRPr="003105ED">
        <w:rPr>
          <w:rFonts w:ascii="Verdana" w:hAnsi="Verdana" w:cs="Arial"/>
        </w:rPr>
        <w:t xml:space="preserve"> </w:t>
      </w:r>
    </w:p>
    <w:p w14:paraId="5447417A" w14:textId="26C1D735" w:rsidR="008E6F5C" w:rsidRPr="003105ED" w:rsidRDefault="00FC59AF" w:rsidP="00F307A2">
      <w:pPr>
        <w:spacing w:line="276" w:lineRule="auto"/>
        <w:ind w:left="993" w:hanging="711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b11)</w:t>
      </w:r>
      <w:r w:rsidR="008E6F5C" w:rsidRPr="003105ED">
        <w:rPr>
          <w:rFonts w:ascii="Verdana" w:hAnsi="Verdana" w:cs="Arial"/>
        </w:rPr>
        <w:tab/>
      </w:r>
      <w:r w:rsidRPr="003105ED">
        <w:rPr>
          <w:rFonts w:ascii="Verdana" w:hAnsi="Verdana" w:cs="Arial"/>
        </w:rPr>
        <w:t xml:space="preserve">co najmniej jedna osoba przewidziana </w:t>
      </w:r>
      <w:r w:rsidR="008E6F5C" w:rsidRPr="003105ED">
        <w:rPr>
          <w:rFonts w:ascii="Verdana" w:hAnsi="Verdana" w:cs="Arial"/>
        </w:rPr>
        <w:t xml:space="preserve">na stanowisko </w:t>
      </w:r>
      <w:r w:rsidR="008E6F5C" w:rsidRPr="003105ED">
        <w:rPr>
          <w:rFonts w:ascii="Verdana" w:hAnsi="Verdana" w:cs="Arial"/>
          <w:b/>
          <w:bCs/>
        </w:rPr>
        <w:t>Menedżera Projektu</w:t>
      </w:r>
      <w:r w:rsidR="008E6F5C" w:rsidRPr="003105ED">
        <w:rPr>
          <w:rFonts w:ascii="Verdana" w:hAnsi="Verdana" w:cs="Arial"/>
        </w:rPr>
        <w:t xml:space="preserve"> posiadająca co najmniej </w:t>
      </w:r>
      <w:r w:rsidR="00444AAF" w:rsidRPr="003105ED">
        <w:rPr>
          <w:rFonts w:ascii="Verdana" w:hAnsi="Verdana" w:cs="Arial"/>
        </w:rPr>
        <w:t xml:space="preserve">10-letnie doświadczenie </w:t>
      </w:r>
      <w:r w:rsidR="008E6F5C" w:rsidRPr="003105ED">
        <w:rPr>
          <w:rFonts w:ascii="Verdana" w:hAnsi="Verdana" w:cs="Arial"/>
        </w:rPr>
        <w:t>w kierowaniu realizacją projektów z zakresu budownictwa kubaturowego, obejmujące co najmniej dwie</w:t>
      </w:r>
      <w:r w:rsidR="00CD1C86" w:rsidRPr="003105ED">
        <w:rPr>
          <w:rFonts w:ascii="Verdana" w:hAnsi="Verdana" w:cs="Arial"/>
        </w:rPr>
        <w:t xml:space="preserve"> inwestycje polegające na </w:t>
      </w:r>
      <w:r w:rsidR="008E6F5C" w:rsidRPr="003105ED">
        <w:rPr>
          <w:rFonts w:ascii="Verdana" w:hAnsi="Verdana" w:cs="Arial"/>
        </w:rPr>
        <w:t>budow</w:t>
      </w:r>
      <w:r w:rsidR="00CD1C86" w:rsidRPr="003105ED">
        <w:rPr>
          <w:rFonts w:ascii="Verdana" w:hAnsi="Verdana" w:cs="Arial"/>
        </w:rPr>
        <w:t>ie obiektu kubaturowego (budynku)</w:t>
      </w:r>
      <w:r w:rsidR="001E30DE" w:rsidRPr="003105ED">
        <w:rPr>
          <w:rFonts w:ascii="Verdana" w:hAnsi="Verdana" w:cs="Arial"/>
        </w:rPr>
        <w:t>,</w:t>
      </w:r>
      <w:r w:rsidR="008E6F5C" w:rsidRPr="003105ED">
        <w:rPr>
          <w:rFonts w:ascii="Verdana" w:hAnsi="Verdana" w:cs="Arial"/>
        </w:rPr>
        <w:t xml:space="preserve"> </w:t>
      </w:r>
      <w:r w:rsidR="00CD1C86" w:rsidRPr="003105ED">
        <w:rPr>
          <w:rFonts w:ascii="Verdana" w:hAnsi="Verdana" w:cs="Arial"/>
        </w:rPr>
        <w:t>każdy z</w:t>
      </w:r>
      <w:r w:rsidR="008E6F5C" w:rsidRPr="003105ED">
        <w:rPr>
          <w:rFonts w:ascii="Verdana" w:hAnsi="Verdana" w:cs="Arial"/>
        </w:rPr>
        <w:t>realizowan</w:t>
      </w:r>
      <w:r w:rsidR="00CD1C86" w:rsidRPr="003105ED">
        <w:rPr>
          <w:rFonts w:ascii="Verdana" w:hAnsi="Verdana" w:cs="Arial"/>
        </w:rPr>
        <w:t>y</w:t>
      </w:r>
      <w:r w:rsidR="008E6F5C" w:rsidRPr="003105ED">
        <w:rPr>
          <w:rFonts w:ascii="Verdana" w:hAnsi="Verdana" w:cs="Arial"/>
        </w:rPr>
        <w:t xml:space="preserve"> w systemie generalnego wykonawstwa</w:t>
      </w:r>
      <w:r w:rsidR="00CD1C86" w:rsidRPr="003105ED">
        <w:rPr>
          <w:rFonts w:ascii="Verdana" w:hAnsi="Verdana" w:cs="Arial"/>
        </w:rPr>
        <w:t xml:space="preserve">, każdy o wartości robót budowlanych </w:t>
      </w:r>
      <w:r w:rsidR="008E6F5C" w:rsidRPr="003105ED">
        <w:rPr>
          <w:rFonts w:ascii="Verdana" w:hAnsi="Verdana" w:cs="Arial"/>
        </w:rPr>
        <w:t xml:space="preserve">minimum </w:t>
      </w:r>
      <w:r w:rsidR="00912C23" w:rsidRPr="003105ED">
        <w:rPr>
          <w:rFonts w:ascii="Verdana" w:hAnsi="Verdana" w:cs="Arial"/>
        </w:rPr>
        <w:t>10</w:t>
      </w:r>
      <w:r w:rsidR="008E6F5C" w:rsidRPr="003105ED">
        <w:rPr>
          <w:rFonts w:ascii="Verdana" w:hAnsi="Verdana" w:cs="Arial"/>
        </w:rPr>
        <w:t>0</w:t>
      </w:r>
      <w:r w:rsidR="000519A0" w:rsidRPr="003105ED">
        <w:rPr>
          <w:rFonts w:ascii="Verdana" w:hAnsi="Verdana" w:cs="Arial"/>
        </w:rPr>
        <w:t xml:space="preserve"> </w:t>
      </w:r>
      <w:r w:rsidR="00AD006D" w:rsidRPr="003105ED">
        <w:rPr>
          <w:rFonts w:ascii="Verdana" w:hAnsi="Verdana" w:cs="Arial"/>
        </w:rPr>
        <w:t>000</w:t>
      </w:r>
      <w:r w:rsidR="000519A0" w:rsidRPr="003105ED">
        <w:rPr>
          <w:rFonts w:ascii="Verdana" w:hAnsi="Verdana" w:cs="Arial"/>
        </w:rPr>
        <w:t xml:space="preserve"> </w:t>
      </w:r>
      <w:r w:rsidR="00AD006D" w:rsidRPr="003105ED">
        <w:rPr>
          <w:rFonts w:ascii="Verdana" w:hAnsi="Verdana" w:cs="Arial"/>
        </w:rPr>
        <w:t>000</w:t>
      </w:r>
      <w:r w:rsidR="000519A0" w:rsidRPr="003105ED">
        <w:rPr>
          <w:rFonts w:ascii="Verdana" w:hAnsi="Verdana" w:cs="Arial"/>
        </w:rPr>
        <w:t xml:space="preserve"> </w:t>
      </w:r>
      <w:r w:rsidR="00AD006D" w:rsidRPr="003105ED">
        <w:rPr>
          <w:rFonts w:ascii="Verdana" w:hAnsi="Verdana" w:cs="Arial"/>
        </w:rPr>
        <w:t>PLN</w:t>
      </w:r>
      <w:r w:rsidR="008E6F5C" w:rsidRPr="003105ED">
        <w:rPr>
          <w:rFonts w:ascii="Verdana" w:hAnsi="Verdana" w:cs="Arial"/>
        </w:rPr>
        <w:t xml:space="preserve"> </w:t>
      </w:r>
      <w:r w:rsidR="00AD006D" w:rsidRPr="003105ED">
        <w:rPr>
          <w:rFonts w:ascii="Verdana" w:hAnsi="Verdana" w:cs="Arial"/>
        </w:rPr>
        <w:t xml:space="preserve">(słownie: </w:t>
      </w:r>
      <w:r w:rsidR="00912C23" w:rsidRPr="003105ED">
        <w:rPr>
          <w:rFonts w:ascii="Verdana" w:hAnsi="Verdana" w:cs="Arial"/>
        </w:rPr>
        <w:t>sto</w:t>
      </w:r>
      <w:r w:rsidR="00AD006D" w:rsidRPr="003105ED">
        <w:rPr>
          <w:rFonts w:ascii="Verdana" w:hAnsi="Verdana" w:cs="Arial"/>
        </w:rPr>
        <w:t xml:space="preserve"> </w:t>
      </w:r>
      <w:r w:rsidR="008E6F5C" w:rsidRPr="003105ED">
        <w:rPr>
          <w:rFonts w:ascii="Verdana" w:hAnsi="Verdana" w:cs="Arial"/>
        </w:rPr>
        <w:t xml:space="preserve">milionów </w:t>
      </w:r>
      <w:r w:rsidR="000519A0" w:rsidRPr="003105ED">
        <w:rPr>
          <w:rFonts w:ascii="Verdana" w:hAnsi="Verdana" w:cs="Arial"/>
        </w:rPr>
        <w:t>złotych</w:t>
      </w:r>
      <w:r w:rsidR="00AD006D" w:rsidRPr="003105ED">
        <w:rPr>
          <w:rFonts w:ascii="Verdana" w:hAnsi="Verdana" w:cs="Arial"/>
        </w:rPr>
        <w:t>)</w:t>
      </w:r>
      <w:r w:rsidR="008E6F5C" w:rsidRPr="003105ED">
        <w:rPr>
          <w:rFonts w:ascii="Verdana" w:hAnsi="Verdana" w:cs="Arial"/>
        </w:rPr>
        <w:t xml:space="preserve"> netto</w:t>
      </w:r>
      <w:r w:rsidR="00CD1C86" w:rsidRPr="003105ED">
        <w:rPr>
          <w:rFonts w:ascii="Verdana" w:hAnsi="Verdana" w:cs="Arial"/>
        </w:rPr>
        <w:t>.</w:t>
      </w:r>
    </w:p>
    <w:p w14:paraId="225B2BF3" w14:textId="77777777" w:rsidR="00195C69" w:rsidRPr="003105ED" w:rsidRDefault="00195C69" w:rsidP="00F307A2">
      <w:pPr>
        <w:spacing w:line="276" w:lineRule="auto"/>
        <w:ind w:left="993" w:hanging="711"/>
        <w:jc w:val="both"/>
        <w:rPr>
          <w:rFonts w:ascii="Verdana" w:hAnsi="Verdana" w:cs="Arial"/>
        </w:rPr>
      </w:pPr>
    </w:p>
    <w:p w14:paraId="3430C313" w14:textId="77777777" w:rsidR="00195C69" w:rsidRPr="003105ED" w:rsidRDefault="00195C69" w:rsidP="0025358F">
      <w:pPr>
        <w:spacing w:line="276" w:lineRule="auto"/>
        <w:ind w:left="993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Zamawiający dopuszcza łączenie </w:t>
      </w:r>
      <w:r w:rsidRPr="003105ED">
        <w:rPr>
          <w:rFonts w:ascii="Verdana" w:hAnsi="Verdana" w:cs="Arial"/>
          <w:u w:val="single"/>
        </w:rPr>
        <w:t>wyłącznie</w:t>
      </w:r>
      <w:r w:rsidRPr="003105ED">
        <w:rPr>
          <w:rFonts w:ascii="Verdana" w:hAnsi="Verdana" w:cs="Arial"/>
        </w:rPr>
        <w:t xml:space="preserve"> poniższych stanowisk:</w:t>
      </w:r>
    </w:p>
    <w:p w14:paraId="04693C7C" w14:textId="11DEEE77" w:rsidR="0030423D" w:rsidRPr="003105ED" w:rsidRDefault="0030423D" w:rsidP="0030423D">
      <w:pPr>
        <w:pStyle w:val="Akapitzlist"/>
        <w:numPr>
          <w:ilvl w:val="0"/>
          <w:numId w:val="18"/>
        </w:numPr>
        <w:spacing w:line="276" w:lineRule="auto"/>
        <w:ind w:left="1560" w:hanging="567"/>
        <w:jc w:val="both"/>
        <w:rPr>
          <w:ins w:id="56" w:author="Łyczkowska-Nowak, Marta" w:date="2023-03-20T09:18:00Z"/>
          <w:rFonts w:ascii="Verdana" w:hAnsi="Verdana" w:cs="Arial"/>
        </w:rPr>
      </w:pPr>
      <w:ins w:id="57" w:author="Łyczkowska-Nowak, Marta" w:date="2023-03-20T09:18:00Z">
        <w:r w:rsidRPr="003105ED">
          <w:rPr>
            <w:rFonts w:ascii="Verdana" w:hAnsi="Verdana" w:cs="Arial"/>
          </w:rPr>
          <w:t>łączenie stanowiska opisanego w punkcie b</w:t>
        </w:r>
        <w:r>
          <w:rPr>
            <w:rFonts w:ascii="Verdana" w:hAnsi="Verdana" w:cs="Arial"/>
          </w:rPr>
          <w:t>3</w:t>
        </w:r>
        <w:r w:rsidRPr="003105ED">
          <w:rPr>
            <w:rFonts w:ascii="Verdana" w:hAnsi="Verdana" w:cs="Arial"/>
          </w:rPr>
          <w:t>) i b</w:t>
        </w:r>
        <w:r>
          <w:rPr>
            <w:rFonts w:ascii="Verdana" w:hAnsi="Verdana" w:cs="Arial"/>
          </w:rPr>
          <w:t>4</w:t>
        </w:r>
        <w:r w:rsidRPr="003105ED">
          <w:rPr>
            <w:rFonts w:ascii="Verdana" w:hAnsi="Verdana" w:cs="Arial"/>
          </w:rPr>
          <w:t xml:space="preserve">) powyżej przez jedną osobę pod warunkiem wykazania, że kandydat spełnia wymagania odpowiednio dla każdego z w/w stanowisk, </w:t>
        </w:r>
      </w:ins>
    </w:p>
    <w:p w14:paraId="00C4CAD9" w14:textId="4EA722AD" w:rsidR="0030423D" w:rsidRPr="003105ED" w:rsidRDefault="0030423D" w:rsidP="0030423D">
      <w:pPr>
        <w:pStyle w:val="Akapitzlist"/>
        <w:numPr>
          <w:ilvl w:val="0"/>
          <w:numId w:val="18"/>
        </w:numPr>
        <w:spacing w:line="276" w:lineRule="auto"/>
        <w:ind w:left="1560" w:hanging="567"/>
        <w:jc w:val="both"/>
        <w:rPr>
          <w:ins w:id="58" w:author="Łyczkowska-Nowak, Marta" w:date="2023-03-20T09:18:00Z"/>
          <w:rFonts w:ascii="Verdana" w:hAnsi="Verdana" w:cs="Arial"/>
        </w:rPr>
      </w:pPr>
      <w:ins w:id="59" w:author="Łyczkowska-Nowak, Marta" w:date="2023-03-20T09:18:00Z">
        <w:r w:rsidRPr="003105ED">
          <w:rPr>
            <w:rFonts w:ascii="Verdana" w:hAnsi="Verdana" w:cs="Arial"/>
          </w:rPr>
          <w:t>łączenie stanowiska opisanego w punkcie b</w:t>
        </w:r>
        <w:r>
          <w:rPr>
            <w:rFonts w:ascii="Verdana" w:hAnsi="Verdana" w:cs="Arial"/>
          </w:rPr>
          <w:t>3</w:t>
        </w:r>
        <w:r w:rsidRPr="003105ED">
          <w:rPr>
            <w:rFonts w:ascii="Verdana" w:hAnsi="Verdana" w:cs="Arial"/>
          </w:rPr>
          <w:t>) i b</w:t>
        </w:r>
        <w:r>
          <w:rPr>
            <w:rFonts w:ascii="Verdana" w:hAnsi="Verdana" w:cs="Arial"/>
          </w:rPr>
          <w:t>5</w:t>
        </w:r>
        <w:r w:rsidRPr="003105ED">
          <w:rPr>
            <w:rFonts w:ascii="Verdana" w:hAnsi="Verdana" w:cs="Arial"/>
          </w:rPr>
          <w:t xml:space="preserve">) powyżej przez jedną osobę pod warunkiem wykazania, że kandydat spełnia wymagania odpowiednio dla każdego z w/w stanowisk, </w:t>
        </w:r>
      </w:ins>
    </w:p>
    <w:p w14:paraId="4DB88086" w14:textId="5120C996" w:rsidR="00195C69" w:rsidRPr="003105ED" w:rsidRDefault="00195C69" w:rsidP="005C0613">
      <w:pPr>
        <w:pStyle w:val="Akapitzlist"/>
        <w:numPr>
          <w:ilvl w:val="0"/>
          <w:numId w:val="18"/>
        </w:numPr>
        <w:spacing w:line="276" w:lineRule="auto"/>
        <w:ind w:left="1560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łączenie stanowiska opisanego w punkcie b8) i b9) powyżej przez jedną osobę pod warunkiem wykazania, że kandydat spełnia wymagania odpowiednio dla każdego z w/w stanowisk, </w:t>
      </w:r>
    </w:p>
    <w:p w14:paraId="3A277F9A" w14:textId="683B5259" w:rsidR="00195C69" w:rsidRPr="003105ED" w:rsidRDefault="00195C69" w:rsidP="005C0613">
      <w:pPr>
        <w:pStyle w:val="Akapitzlist"/>
        <w:numPr>
          <w:ilvl w:val="0"/>
          <w:numId w:val="18"/>
        </w:numPr>
        <w:spacing w:line="276" w:lineRule="auto"/>
        <w:ind w:left="1560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łączenie stanowiska opisanego w punkcie b6) i b7) powyżej przez jedną osobę pod warunkiem wykazania, że kandydat spełnia wymagania odpowiednio dla każdego z w/w stanowisk</w:t>
      </w:r>
      <w:r w:rsidR="00495F8D" w:rsidRPr="003105ED">
        <w:rPr>
          <w:rFonts w:ascii="Verdana" w:hAnsi="Verdana" w:cs="Arial"/>
        </w:rPr>
        <w:t>,</w:t>
      </w:r>
    </w:p>
    <w:p w14:paraId="689D04A7" w14:textId="77777777" w:rsidR="00297CE0" w:rsidRPr="003105ED" w:rsidRDefault="00195C69" w:rsidP="00297CE0">
      <w:pPr>
        <w:pStyle w:val="Akapitzlist"/>
        <w:numPr>
          <w:ilvl w:val="0"/>
          <w:numId w:val="18"/>
        </w:numPr>
        <w:spacing w:line="276" w:lineRule="auto"/>
        <w:ind w:left="1560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łączenie odpowiednio stanowiska opisanego w punkcie b3) lub/i b4) lub/i b5) powyżej ze stanowiskiem b2) pod warunkiem wykazania, że kandydat spełnia wymagania odpowiednio dla każdego z w/w stanowisk,</w:t>
      </w:r>
    </w:p>
    <w:p w14:paraId="5CB2C672" w14:textId="56FAA51C" w:rsidR="005D60EE" w:rsidRPr="003105ED" w:rsidRDefault="00195C69" w:rsidP="00297CE0">
      <w:pPr>
        <w:pStyle w:val="Akapitzlist"/>
        <w:numPr>
          <w:ilvl w:val="0"/>
          <w:numId w:val="18"/>
        </w:numPr>
        <w:spacing w:line="276" w:lineRule="auto"/>
        <w:ind w:left="1560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łączenie odpowiednio stanowiska opisanego w punkcie b2) lub/i b3) powyżej ze stanowiskiem b1) pod warunkiem wykazania, że kandydat spełnia wymagania odpowiednio dla każdego z w/w stanowisk</w:t>
      </w:r>
      <w:r w:rsidR="0054303F" w:rsidRPr="003105ED">
        <w:rPr>
          <w:rFonts w:ascii="Verdana" w:hAnsi="Verdana" w:cs="Arial"/>
        </w:rPr>
        <w:t>.</w:t>
      </w:r>
    </w:p>
    <w:p w14:paraId="5F5C8B64" w14:textId="01E7394E" w:rsidR="00987C10" w:rsidRPr="003105ED" w:rsidRDefault="005D60EE" w:rsidP="005C0613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  <w:b/>
          <w:bCs/>
        </w:rPr>
        <w:t>UWAGA:</w:t>
      </w:r>
      <w:r w:rsidRPr="003105ED">
        <w:rPr>
          <w:rFonts w:ascii="Verdana" w:hAnsi="Verdana" w:cs="Arial"/>
        </w:rPr>
        <w:t xml:space="preserve"> </w:t>
      </w:r>
      <w:r w:rsidR="00195C69" w:rsidRPr="003105ED">
        <w:rPr>
          <w:rFonts w:ascii="Verdana" w:hAnsi="Verdana" w:cs="Arial"/>
        </w:rPr>
        <w:t xml:space="preserve">Doświadczenie zawodowe określone w latach ustala się licząc, że każde 12 miesięcy posiadanego doświadczenia to 1 rok, a okres posiadanego doświadczenia liczony jest w ten sposób, że pierwszym miesiącem posiadanego doświadczenia jest pierwszy dzień następnego miesiąca po uzyskaniu uprawnień budowlanych, a ostatnim – miesiąc </w:t>
      </w:r>
      <w:del w:id="60" w:author="Łyczkowska-Nowak, Marta" w:date="2023-03-20T09:21:00Z">
        <w:r w:rsidR="00444AAF" w:rsidRPr="003105ED" w:rsidDel="000D6787">
          <w:rPr>
            <w:rFonts w:ascii="Verdana" w:hAnsi="Verdana" w:cs="Arial"/>
          </w:rPr>
          <w:delText xml:space="preserve">styczeń </w:delText>
        </w:r>
      </w:del>
      <w:ins w:id="61" w:author="Łyczkowska-Nowak, Marta" w:date="2023-03-20T09:21:00Z">
        <w:r w:rsidR="000D6787">
          <w:rPr>
            <w:rFonts w:ascii="Verdana" w:hAnsi="Verdana" w:cs="Arial"/>
          </w:rPr>
          <w:t>maj</w:t>
        </w:r>
        <w:r w:rsidR="000D6787" w:rsidRPr="003105ED">
          <w:rPr>
            <w:rFonts w:ascii="Verdana" w:hAnsi="Verdana" w:cs="Arial"/>
          </w:rPr>
          <w:t xml:space="preserve"> </w:t>
        </w:r>
      </w:ins>
      <w:r w:rsidR="00444AAF" w:rsidRPr="003105ED">
        <w:rPr>
          <w:rFonts w:ascii="Verdana" w:hAnsi="Verdana" w:cs="Arial"/>
        </w:rPr>
        <w:t>2023</w:t>
      </w:r>
      <w:r w:rsidR="00195C69" w:rsidRPr="003105ED">
        <w:rPr>
          <w:rFonts w:ascii="Verdana" w:hAnsi="Verdana" w:cs="Arial"/>
        </w:rPr>
        <w:t xml:space="preserve"> r.</w:t>
      </w:r>
      <w:r w:rsidR="00902C75" w:rsidRPr="003105ED">
        <w:rPr>
          <w:rFonts w:ascii="Verdana" w:hAnsi="Verdana" w:cs="Arial"/>
        </w:rPr>
        <w:t xml:space="preserve"> </w:t>
      </w:r>
    </w:p>
    <w:p w14:paraId="6CB845B9" w14:textId="352A0368" w:rsidR="006266AB" w:rsidRPr="003105ED" w:rsidRDefault="000C0870" w:rsidP="005C0613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lastRenderedPageBreak/>
        <w:t xml:space="preserve">Zamawiający </w:t>
      </w:r>
      <w:r w:rsidRPr="003105ED">
        <w:rPr>
          <w:rFonts w:ascii="Verdana" w:hAnsi="Verdana" w:cs="Arial"/>
          <w:b/>
          <w:bCs/>
          <w:u w:val="single"/>
        </w:rPr>
        <w:t>nie dopuszcza</w:t>
      </w:r>
      <w:r w:rsidRPr="003105ED">
        <w:rPr>
          <w:rFonts w:ascii="Verdana" w:hAnsi="Verdana" w:cs="Arial"/>
        </w:rPr>
        <w:t xml:space="preserve"> możliwości polegania przez Wykonawców na zdolnościach technicznych oraz na zdolnościach ekonomicznych i finansowych innych podmiotów</w:t>
      </w:r>
      <w:r w:rsidR="00F86A62" w:rsidRPr="003105ED">
        <w:rPr>
          <w:rFonts w:ascii="Verdana" w:hAnsi="Verdana" w:cs="Arial"/>
        </w:rPr>
        <w:t xml:space="preserve">, </w:t>
      </w:r>
      <w:r w:rsidR="00F86A62" w:rsidRPr="003105ED">
        <w:rPr>
          <w:rFonts w:ascii="Verdana" w:hAnsi="Verdana" w:cs="Arial"/>
          <w:u w:val="single"/>
        </w:rPr>
        <w:t xml:space="preserve">z wyjątkiem udostępnienia </w:t>
      </w:r>
      <w:r w:rsidR="00A76D7C" w:rsidRPr="003105ED">
        <w:rPr>
          <w:rFonts w:ascii="Verdana" w:hAnsi="Verdana" w:cs="Arial"/>
          <w:u w:val="single"/>
        </w:rPr>
        <w:t>personelu o jakim mowa w pkt</w:t>
      </w:r>
      <w:r w:rsidR="00E25060" w:rsidRPr="003105ED">
        <w:rPr>
          <w:rFonts w:ascii="Verdana" w:hAnsi="Verdana" w:cs="Arial"/>
          <w:u w:val="single"/>
        </w:rPr>
        <w:t xml:space="preserve"> </w:t>
      </w:r>
      <w:r w:rsidR="00E25060" w:rsidRPr="003105ED">
        <w:rPr>
          <w:rFonts w:ascii="Verdana" w:hAnsi="Verdana" w:cs="Arial"/>
          <w:u w:val="single"/>
        </w:rPr>
        <w:fldChar w:fldCharType="begin"/>
      </w:r>
      <w:r w:rsidR="00E25060" w:rsidRPr="003105ED">
        <w:rPr>
          <w:rFonts w:ascii="Verdana" w:hAnsi="Verdana" w:cs="Arial"/>
          <w:u w:val="single"/>
        </w:rPr>
        <w:instrText xml:space="preserve"> REF _Ref112246780 \r \h </w:instrText>
      </w:r>
      <w:r w:rsidR="003105ED">
        <w:rPr>
          <w:rFonts w:ascii="Verdana" w:hAnsi="Verdana" w:cs="Arial"/>
          <w:u w:val="single"/>
        </w:rPr>
        <w:instrText xml:space="preserve"> \* MERGEFORMAT </w:instrText>
      </w:r>
      <w:r w:rsidR="00E25060" w:rsidRPr="003105ED">
        <w:rPr>
          <w:rFonts w:ascii="Verdana" w:hAnsi="Verdana" w:cs="Arial"/>
          <w:u w:val="single"/>
        </w:rPr>
      </w:r>
      <w:r w:rsidR="00E25060" w:rsidRPr="003105ED">
        <w:rPr>
          <w:rFonts w:ascii="Verdana" w:hAnsi="Verdana" w:cs="Arial"/>
          <w:u w:val="single"/>
        </w:rPr>
        <w:fldChar w:fldCharType="separate"/>
      </w:r>
      <w:r w:rsidR="00C8184B">
        <w:rPr>
          <w:rFonts w:ascii="Verdana" w:hAnsi="Verdana" w:cs="Arial"/>
          <w:u w:val="single"/>
        </w:rPr>
        <w:t>4.8.2</w:t>
      </w:r>
      <w:r w:rsidR="00E25060" w:rsidRPr="003105ED">
        <w:rPr>
          <w:rFonts w:ascii="Verdana" w:hAnsi="Verdana" w:cs="Arial"/>
          <w:u w:val="single"/>
        </w:rPr>
        <w:fldChar w:fldCharType="end"/>
      </w:r>
      <w:r w:rsidR="00A76D7C" w:rsidRPr="003105ED">
        <w:rPr>
          <w:rFonts w:ascii="Verdana" w:hAnsi="Verdana" w:cs="Arial"/>
          <w:u w:val="single"/>
        </w:rPr>
        <w:t xml:space="preserve"> lit. b powyżej</w:t>
      </w:r>
      <w:r w:rsidR="00FD63D6" w:rsidRPr="003105ED">
        <w:rPr>
          <w:rFonts w:ascii="Verdana" w:hAnsi="Verdana" w:cs="Arial"/>
          <w:u w:val="single"/>
        </w:rPr>
        <w:t xml:space="preserve">, a także skorzystania z referencji Kluczowego Podwykonawcy dla spełnienia warunku udziału o jakim mowa w pkt </w:t>
      </w:r>
      <w:r w:rsidR="00FD63D6" w:rsidRPr="003105ED">
        <w:rPr>
          <w:rFonts w:ascii="Verdana" w:hAnsi="Verdana" w:cs="Arial"/>
          <w:u w:val="single"/>
        </w:rPr>
        <w:fldChar w:fldCharType="begin"/>
      </w:r>
      <w:r w:rsidR="00FD63D6" w:rsidRPr="003105ED">
        <w:rPr>
          <w:rFonts w:ascii="Verdana" w:hAnsi="Verdana" w:cs="Arial"/>
          <w:u w:val="single"/>
        </w:rPr>
        <w:instrText xml:space="preserve"> REF _Ref112246780 \r \h </w:instrText>
      </w:r>
      <w:r w:rsidR="003105ED">
        <w:rPr>
          <w:rFonts w:ascii="Verdana" w:hAnsi="Verdana" w:cs="Arial"/>
          <w:u w:val="single"/>
        </w:rPr>
        <w:instrText xml:space="preserve"> \* MERGEFORMAT </w:instrText>
      </w:r>
      <w:r w:rsidR="00FD63D6" w:rsidRPr="003105ED">
        <w:rPr>
          <w:rFonts w:ascii="Verdana" w:hAnsi="Verdana" w:cs="Arial"/>
          <w:u w:val="single"/>
        </w:rPr>
      </w:r>
      <w:r w:rsidR="00FD63D6" w:rsidRPr="003105ED">
        <w:rPr>
          <w:rFonts w:ascii="Verdana" w:hAnsi="Verdana" w:cs="Arial"/>
          <w:u w:val="single"/>
        </w:rPr>
        <w:fldChar w:fldCharType="separate"/>
      </w:r>
      <w:r w:rsidR="00C8184B">
        <w:rPr>
          <w:rFonts w:ascii="Verdana" w:hAnsi="Verdana" w:cs="Arial"/>
          <w:u w:val="single"/>
        </w:rPr>
        <w:t>4.8.2</w:t>
      </w:r>
      <w:r w:rsidR="00FD63D6" w:rsidRPr="003105ED">
        <w:rPr>
          <w:rFonts w:ascii="Verdana" w:hAnsi="Verdana" w:cs="Arial"/>
          <w:u w:val="single"/>
        </w:rPr>
        <w:fldChar w:fldCharType="end"/>
      </w:r>
      <w:r w:rsidR="00FD63D6" w:rsidRPr="003105ED">
        <w:rPr>
          <w:rFonts w:ascii="Verdana" w:hAnsi="Verdana" w:cs="Arial"/>
          <w:u w:val="single"/>
        </w:rPr>
        <w:t xml:space="preserve"> lit. a3 powyżej</w:t>
      </w:r>
      <w:r w:rsidRPr="003105ED">
        <w:rPr>
          <w:rFonts w:ascii="Verdana" w:hAnsi="Verdana" w:cs="Arial"/>
          <w:u w:val="single"/>
        </w:rPr>
        <w:t>.</w:t>
      </w:r>
      <w:r w:rsidR="00987C10" w:rsidRPr="003105ED">
        <w:rPr>
          <w:rFonts w:ascii="Verdana" w:hAnsi="Verdana" w:cs="Arial"/>
          <w:u w:val="single"/>
        </w:rPr>
        <w:t xml:space="preserve"> W przypadku udostępnienia personelu o jakim mowa w pkt</w:t>
      </w:r>
      <w:r w:rsidR="00E25060" w:rsidRPr="003105ED">
        <w:rPr>
          <w:rFonts w:ascii="Verdana" w:hAnsi="Verdana" w:cs="Arial"/>
          <w:u w:val="single"/>
        </w:rPr>
        <w:t xml:space="preserve"> </w:t>
      </w:r>
      <w:r w:rsidR="00E25060" w:rsidRPr="003105ED">
        <w:rPr>
          <w:rFonts w:ascii="Verdana" w:hAnsi="Verdana" w:cs="Arial"/>
          <w:u w:val="single"/>
        </w:rPr>
        <w:fldChar w:fldCharType="begin"/>
      </w:r>
      <w:r w:rsidR="00E25060" w:rsidRPr="003105ED">
        <w:rPr>
          <w:rFonts w:ascii="Verdana" w:hAnsi="Verdana" w:cs="Arial"/>
          <w:u w:val="single"/>
        </w:rPr>
        <w:instrText xml:space="preserve"> REF _Ref112246780 \r \h </w:instrText>
      </w:r>
      <w:r w:rsidR="003105ED">
        <w:rPr>
          <w:rFonts w:ascii="Verdana" w:hAnsi="Verdana" w:cs="Arial"/>
          <w:u w:val="single"/>
        </w:rPr>
        <w:instrText xml:space="preserve"> \* MERGEFORMAT </w:instrText>
      </w:r>
      <w:r w:rsidR="00E25060" w:rsidRPr="003105ED">
        <w:rPr>
          <w:rFonts w:ascii="Verdana" w:hAnsi="Verdana" w:cs="Arial"/>
          <w:u w:val="single"/>
        </w:rPr>
      </w:r>
      <w:r w:rsidR="00E25060" w:rsidRPr="003105ED">
        <w:rPr>
          <w:rFonts w:ascii="Verdana" w:hAnsi="Verdana" w:cs="Arial"/>
          <w:u w:val="single"/>
        </w:rPr>
        <w:fldChar w:fldCharType="separate"/>
      </w:r>
      <w:r w:rsidR="00C8184B">
        <w:rPr>
          <w:rFonts w:ascii="Verdana" w:hAnsi="Verdana" w:cs="Arial"/>
          <w:u w:val="single"/>
        </w:rPr>
        <w:t>4.8.2</w:t>
      </w:r>
      <w:r w:rsidR="00E25060" w:rsidRPr="003105ED">
        <w:rPr>
          <w:rFonts w:ascii="Verdana" w:hAnsi="Verdana" w:cs="Arial"/>
          <w:u w:val="single"/>
        </w:rPr>
        <w:fldChar w:fldCharType="end"/>
      </w:r>
      <w:r w:rsidR="00987C10" w:rsidRPr="003105ED">
        <w:rPr>
          <w:rFonts w:ascii="Verdana" w:hAnsi="Verdana" w:cs="Arial"/>
          <w:u w:val="single"/>
        </w:rPr>
        <w:t xml:space="preserve"> </w:t>
      </w:r>
      <w:r w:rsidR="00C509BC" w:rsidRPr="003105ED">
        <w:rPr>
          <w:rFonts w:ascii="Verdana" w:hAnsi="Verdana" w:cs="Arial"/>
          <w:u w:val="single"/>
        </w:rPr>
        <w:t>lit. b</w:t>
      </w:r>
      <w:r w:rsidR="00987C10" w:rsidRPr="003105ED">
        <w:rPr>
          <w:rFonts w:ascii="Verdana" w:hAnsi="Verdana" w:cs="Arial"/>
          <w:u w:val="single"/>
        </w:rPr>
        <w:t xml:space="preserve">, </w:t>
      </w:r>
      <w:r w:rsidR="003635A8" w:rsidRPr="003105ED">
        <w:rPr>
          <w:rFonts w:ascii="Verdana" w:hAnsi="Verdana" w:cs="Arial"/>
          <w:u w:val="single"/>
        </w:rPr>
        <w:t>Wykonawca</w:t>
      </w:r>
      <w:r w:rsidR="00987C10" w:rsidRPr="003105ED">
        <w:rPr>
          <w:rFonts w:ascii="Verdana" w:hAnsi="Verdana" w:cs="Arial"/>
          <w:u w:val="single"/>
        </w:rPr>
        <w:t xml:space="preserve"> musi</w:t>
      </w:r>
      <w:r w:rsidR="0054303F" w:rsidRPr="003105ED">
        <w:rPr>
          <w:rFonts w:ascii="Verdana" w:hAnsi="Verdana" w:cs="Arial"/>
          <w:u w:val="single"/>
        </w:rPr>
        <w:t xml:space="preserve"> przedstawić oświadczenie o dostępności tych zasobów przez cały okres realizacji Umowy.</w:t>
      </w:r>
    </w:p>
    <w:p w14:paraId="6C60F427" w14:textId="1A279BCB" w:rsidR="00A76D7C" w:rsidRPr="003105ED" w:rsidRDefault="006E4999" w:rsidP="005C0613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Verdana" w:hAnsi="Verdana" w:cs="Arial"/>
          <w:bCs/>
        </w:rPr>
      </w:pPr>
      <w:bookmarkStart w:id="62" w:name="_Ref96091447"/>
      <w:bookmarkStart w:id="63" w:name="_Ref115860147"/>
      <w:r w:rsidRPr="003105ED">
        <w:rPr>
          <w:rFonts w:ascii="Verdana" w:hAnsi="Verdana" w:cs="Arial"/>
          <w:bCs/>
        </w:rPr>
        <w:t>Wraz z Ofertą Wykonawc</w:t>
      </w:r>
      <w:r w:rsidR="0054303F" w:rsidRPr="003105ED">
        <w:rPr>
          <w:rFonts w:ascii="Verdana" w:hAnsi="Verdana" w:cs="Arial"/>
          <w:bCs/>
        </w:rPr>
        <w:t>a</w:t>
      </w:r>
      <w:r w:rsidR="00DC72A9" w:rsidRPr="003105ED">
        <w:rPr>
          <w:rFonts w:ascii="Verdana" w:hAnsi="Verdana" w:cs="Arial"/>
          <w:bCs/>
        </w:rPr>
        <w:t xml:space="preserve"> </w:t>
      </w:r>
      <w:r w:rsidR="002D0D25" w:rsidRPr="003105ED">
        <w:rPr>
          <w:rFonts w:ascii="Verdana" w:hAnsi="Verdana" w:cs="Arial"/>
          <w:bCs/>
        </w:rPr>
        <w:t xml:space="preserve">składa następujące </w:t>
      </w:r>
      <w:bookmarkEnd w:id="62"/>
      <w:r w:rsidR="00C05EE6" w:rsidRPr="003105ED">
        <w:rPr>
          <w:rFonts w:ascii="Verdana" w:hAnsi="Verdana" w:cs="Arial"/>
          <w:bCs/>
        </w:rPr>
        <w:t>d</w:t>
      </w:r>
      <w:r w:rsidR="00A76D7C" w:rsidRPr="003105ED">
        <w:rPr>
          <w:rFonts w:ascii="Verdana" w:hAnsi="Verdana" w:cs="Arial"/>
          <w:bCs/>
        </w:rPr>
        <w:t>okumenty potwierdzające spełnianie warunków udziału w postępowaniu oraz niepodlegani</w:t>
      </w:r>
      <w:r w:rsidR="00780385" w:rsidRPr="003105ED">
        <w:rPr>
          <w:rFonts w:ascii="Verdana" w:hAnsi="Verdana" w:cs="Arial"/>
          <w:bCs/>
        </w:rPr>
        <w:t>e</w:t>
      </w:r>
      <w:r w:rsidR="00A76D7C" w:rsidRPr="003105ED">
        <w:rPr>
          <w:rFonts w:ascii="Verdana" w:hAnsi="Verdana" w:cs="Arial"/>
          <w:bCs/>
        </w:rPr>
        <w:t xml:space="preserve"> wykluczeniu</w:t>
      </w:r>
      <w:r w:rsidR="00787F56" w:rsidRPr="003105ED">
        <w:rPr>
          <w:rFonts w:ascii="Verdana" w:hAnsi="Verdana" w:cs="Arial"/>
          <w:bCs/>
        </w:rPr>
        <w:t>, tj.:</w:t>
      </w:r>
      <w:bookmarkEnd w:id="63"/>
    </w:p>
    <w:p w14:paraId="1D4C5FA6" w14:textId="77777777" w:rsidR="00787F56" w:rsidRPr="003105ED" w:rsidRDefault="00787F56">
      <w:pPr>
        <w:spacing w:line="276" w:lineRule="auto"/>
        <w:jc w:val="both"/>
        <w:rPr>
          <w:rFonts w:ascii="Verdana" w:hAnsi="Verdana" w:cs="Arial"/>
        </w:rPr>
      </w:pPr>
    </w:p>
    <w:tbl>
      <w:tblPr>
        <w:tblW w:w="9208" w:type="dxa"/>
        <w:tblInd w:w="4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208"/>
      </w:tblGrid>
      <w:tr w:rsidR="00787F56" w:rsidRPr="003105ED" w14:paraId="19A7BBEB" w14:textId="77777777" w:rsidTr="00C83344">
        <w:trPr>
          <w:trHeight w:val="958"/>
        </w:trPr>
        <w:tc>
          <w:tcPr>
            <w:tcW w:w="9208" w:type="dxa"/>
          </w:tcPr>
          <w:p w14:paraId="238AE913" w14:textId="0FC1A629" w:rsidR="00787F56" w:rsidRPr="003105ED" w:rsidRDefault="00787F56" w:rsidP="005C0613">
            <w:pPr>
              <w:pStyle w:val="Akapitzlist"/>
              <w:numPr>
                <w:ilvl w:val="0"/>
                <w:numId w:val="14"/>
              </w:numPr>
              <w:spacing w:line="276" w:lineRule="auto"/>
              <w:ind w:left="674" w:right="112"/>
              <w:jc w:val="both"/>
              <w:rPr>
                <w:rFonts w:ascii="Verdana" w:hAnsi="Verdana" w:cs="Arial"/>
                <w:b/>
                <w:snapToGrid w:val="0"/>
              </w:rPr>
            </w:pPr>
            <w:bookmarkStart w:id="64" w:name="_Ref115860149"/>
            <w:r w:rsidRPr="003105ED">
              <w:rPr>
                <w:rFonts w:ascii="Verdana" w:hAnsi="Verdana" w:cs="Arial"/>
                <w:snapToGrid w:val="0"/>
              </w:rPr>
              <w:t>Kopi</w:t>
            </w:r>
            <w:r w:rsidR="00015D7D" w:rsidRPr="003105ED">
              <w:rPr>
                <w:rFonts w:ascii="Verdana" w:hAnsi="Verdana" w:cs="Arial"/>
                <w:snapToGrid w:val="0"/>
              </w:rPr>
              <w:t>ę</w:t>
            </w:r>
            <w:r w:rsidRPr="003105ED">
              <w:rPr>
                <w:rFonts w:ascii="Verdana" w:hAnsi="Verdana" w:cs="Arial"/>
                <w:snapToGrid w:val="0"/>
              </w:rPr>
              <w:t xml:space="preserve"> aktualnego, ale wydanego nie wcześniej niż 3 miesiące przed datą złożenia Oferty odpisu z właściwego rejestru sądowego lub zaświadczenia o wpisie do ewidencji prowadzenia działalności gospodarczej,</w:t>
            </w:r>
            <w:bookmarkEnd w:id="64"/>
          </w:p>
          <w:p w14:paraId="461E7628" w14:textId="30C57E4C" w:rsidR="00DE4068" w:rsidRPr="003105ED" w:rsidRDefault="00DE4068" w:rsidP="005D60EE">
            <w:pPr>
              <w:spacing w:line="276" w:lineRule="auto"/>
              <w:ind w:left="674" w:right="112"/>
              <w:jc w:val="both"/>
              <w:rPr>
                <w:rFonts w:ascii="Verdana" w:hAnsi="Verdana" w:cs="Arial"/>
                <w:b/>
                <w:snapToGrid w:val="0"/>
              </w:rPr>
            </w:pPr>
          </w:p>
        </w:tc>
      </w:tr>
      <w:tr w:rsidR="00787F56" w:rsidRPr="003105ED" w14:paraId="154A3277" w14:textId="77777777" w:rsidTr="00C83344">
        <w:trPr>
          <w:trHeight w:val="958"/>
        </w:trPr>
        <w:tc>
          <w:tcPr>
            <w:tcW w:w="9208" w:type="dxa"/>
          </w:tcPr>
          <w:p w14:paraId="52E0E29D" w14:textId="7C47597E" w:rsidR="00787F56" w:rsidRPr="003105ED" w:rsidRDefault="00787F56" w:rsidP="005C0613">
            <w:pPr>
              <w:pStyle w:val="Akapitzlist"/>
              <w:numPr>
                <w:ilvl w:val="0"/>
                <w:numId w:val="14"/>
              </w:numPr>
              <w:spacing w:line="276" w:lineRule="auto"/>
              <w:ind w:left="674" w:right="112"/>
              <w:jc w:val="both"/>
              <w:rPr>
                <w:rFonts w:ascii="Verdana" w:hAnsi="Verdana" w:cs="Arial"/>
                <w:snapToGrid w:val="0"/>
              </w:rPr>
            </w:pPr>
            <w:r w:rsidRPr="003105ED">
              <w:rPr>
                <w:rFonts w:ascii="Verdana" w:hAnsi="Verdana" w:cs="Arial"/>
                <w:snapToGrid w:val="0"/>
              </w:rPr>
              <w:t>Kopi</w:t>
            </w:r>
            <w:r w:rsidR="00D21FF3" w:rsidRPr="003105ED">
              <w:rPr>
                <w:rFonts w:ascii="Verdana" w:hAnsi="Verdana" w:cs="Arial"/>
                <w:snapToGrid w:val="0"/>
              </w:rPr>
              <w:t>ę</w:t>
            </w:r>
            <w:r w:rsidRPr="003105ED">
              <w:rPr>
                <w:rFonts w:ascii="Verdana" w:hAnsi="Verdana" w:cs="Arial"/>
                <w:snapToGrid w:val="0"/>
              </w:rPr>
              <w:t xml:space="preserve"> zaświadczenia z właściwego Urzędu Skarbowego potwierdzającego, że Oferent nie zalega z opłaceniem podatków, opłat lub że uzyskał zgodę na zwolnienie, odroczenie lub rozłożenie na raty zaległych płatności, wystawione</w:t>
            </w:r>
            <w:r w:rsidR="00D21FF3" w:rsidRPr="003105ED">
              <w:rPr>
                <w:rFonts w:ascii="Verdana" w:hAnsi="Verdana" w:cs="Arial"/>
                <w:snapToGrid w:val="0"/>
              </w:rPr>
              <w:t>go</w:t>
            </w:r>
            <w:r w:rsidRPr="003105ED">
              <w:rPr>
                <w:rFonts w:ascii="Verdana" w:hAnsi="Verdana" w:cs="Arial"/>
                <w:snapToGrid w:val="0"/>
              </w:rPr>
              <w:t xml:space="preserve"> nie wcześniej niż 3 miesiące przed datą złożenia </w:t>
            </w:r>
            <w:r w:rsidR="003B4A2C" w:rsidRPr="003105ED">
              <w:rPr>
                <w:rFonts w:ascii="Verdana" w:hAnsi="Verdana" w:cs="Arial"/>
                <w:snapToGrid w:val="0"/>
              </w:rPr>
              <w:t>O</w:t>
            </w:r>
            <w:r w:rsidRPr="003105ED">
              <w:rPr>
                <w:rFonts w:ascii="Verdana" w:hAnsi="Verdana" w:cs="Arial"/>
                <w:snapToGrid w:val="0"/>
              </w:rPr>
              <w:t>ferty,</w:t>
            </w:r>
          </w:p>
          <w:p w14:paraId="18627C60" w14:textId="77777777" w:rsidR="00787F56" w:rsidRPr="003105ED" w:rsidRDefault="00787F56" w:rsidP="005D60EE">
            <w:pPr>
              <w:spacing w:line="276" w:lineRule="auto"/>
              <w:ind w:left="674" w:right="112"/>
              <w:jc w:val="both"/>
              <w:rPr>
                <w:rFonts w:ascii="Verdana" w:hAnsi="Verdana" w:cs="Arial"/>
                <w:snapToGrid w:val="0"/>
              </w:rPr>
            </w:pPr>
          </w:p>
        </w:tc>
      </w:tr>
      <w:tr w:rsidR="00787F56" w:rsidRPr="003105ED" w14:paraId="78BB92F3" w14:textId="77777777" w:rsidTr="00C83344">
        <w:trPr>
          <w:trHeight w:val="958"/>
        </w:trPr>
        <w:tc>
          <w:tcPr>
            <w:tcW w:w="9208" w:type="dxa"/>
          </w:tcPr>
          <w:p w14:paraId="5A7EAC90" w14:textId="6CF5700A" w:rsidR="00787F56" w:rsidRPr="003105ED" w:rsidRDefault="00787F56" w:rsidP="005C0613">
            <w:pPr>
              <w:pStyle w:val="Akapitzlist"/>
              <w:numPr>
                <w:ilvl w:val="0"/>
                <w:numId w:val="14"/>
              </w:numPr>
              <w:spacing w:line="276" w:lineRule="auto"/>
              <w:ind w:left="674" w:right="112"/>
              <w:jc w:val="both"/>
              <w:rPr>
                <w:rFonts w:ascii="Verdana" w:hAnsi="Verdana" w:cs="Arial"/>
                <w:snapToGrid w:val="0"/>
              </w:rPr>
            </w:pPr>
            <w:r w:rsidRPr="003105ED">
              <w:rPr>
                <w:rFonts w:ascii="Verdana" w:hAnsi="Verdana" w:cs="Arial"/>
                <w:snapToGrid w:val="0"/>
              </w:rPr>
              <w:t>Kopi</w:t>
            </w:r>
            <w:r w:rsidR="00D21FF3" w:rsidRPr="003105ED">
              <w:rPr>
                <w:rFonts w:ascii="Verdana" w:hAnsi="Verdana" w:cs="Arial"/>
                <w:snapToGrid w:val="0"/>
              </w:rPr>
              <w:t>ę</w:t>
            </w:r>
            <w:r w:rsidRPr="003105ED">
              <w:rPr>
                <w:rFonts w:ascii="Verdana" w:hAnsi="Verdana" w:cs="Arial"/>
                <w:snapToGrid w:val="0"/>
              </w:rPr>
              <w:t xml:space="preserve"> zaświadczenia z właściwego oddziału Zakładu Ubezpieczeń Społecznych potwierdzającego, że Oferent nie zalega z opłaceniem składek na ubezpieczenie społeczne (z ostatniego pełnego miesiąca, w którym składka była wymagana) lub że uzyskał zgodę na zwolnienie, odroczenie lub rozłożenie na raty zaległych płatności, wystawione</w:t>
            </w:r>
            <w:r w:rsidR="00D21FF3" w:rsidRPr="003105ED">
              <w:rPr>
                <w:rFonts w:ascii="Verdana" w:hAnsi="Verdana" w:cs="Arial"/>
                <w:snapToGrid w:val="0"/>
              </w:rPr>
              <w:t>go</w:t>
            </w:r>
            <w:r w:rsidRPr="003105ED">
              <w:rPr>
                <w:rFonts w:ascii="Verdana" w:hAnsi="Verdana" w:cs="Arial"/>
                <w:snapToGrid w:val="0"/>
              </w:rPr>
              <w:t xml:space="preserve"> nie wcześniej niż 3 miesiące przed datą złożenia </w:t>
            </w:r>
            <w:r w:rsidR="003B4A2C" w:rsidRPr="003105ED">
              <w:rPr>
                <w:rFonts w:ascii="Verdana" w:hAnsi="Verdana" w:cs="Arial"/>
                <w:snapToGrid w:val="0"/>
              </w:rPr>
              <w:t>O</w:t>
            </w:r>
            <w:r w:rsidRPr="003105ED">
              <w:rPr>
                <w:rFonts w:ascii="Verdana" w:hAnsi="Verdana" w:cs="Arial"/>
                <w:snapToGrid w:val="0"/>
              </w:rPr>
              <w:t>ferty,</w:t>
            </w:r>
          </w:p>
          <w:p w14:paraId="22A9F274" w14:textId="77777777" w:rsidR="005D60EE" w:rsidRPr="003105ED" w:rsidRDefault="005D60EE" w:rsidP="005D60EE">
            <w:pPr>
              <w:pStyle w:val="Akapitzlist"/>
              <w:spacing w:line="276" w:lineRule="auto"/>
              <w:ind w:left="674" w:right="112"/>
              <w:jc w:val="both"/>
              <w:rPr>
                <w:rFonts w:ascii="Verdana" w:hAnsi="Verdana" w:cs="Arial"/>
                <w:snapToGrid w:val="0"/>
              </w:rPr>
            </w:pPr>
          </w:p>
          <w:p w14:paraId="4F6C27EE" w14:textId="27D174DD" w:rsidR="00DB4C41" w:rsidRPr="003105ED" w:rsidRDefault="00DB4C41" w:rsidP="005C0613">
            <w:pPr>
              <w:pStyle w:val="Akapitzlist"/>
              <w:numPr>
                <w:ilvl w:val="0"/>
                <w:numId w:val="14"/>
              </w:numPr>
              <w:spacing w:line="276" w:lineRule="auto"/>
              <w:ind w:left="674" w:right="112"/>
              <w:jc w:val="both"/>
              <w:rPr>
                <w:rFonts w:ascii="Verdana" w:hAnsi="Verdana" w:cs="Arial"/>
                <w:b/>
                <w:snapToGrid w:val="0"/>
              </w:rPr>
            </w:pPr>
            <w:r w:rsidRPr="003105ED">
              <w:rPr>
                <w:rFonts w:ascii="Verdana" w:hAnsi="Verdana" w:cs="Arial"/>
                <w:snapToGrid w:val="0"/>
              </w:rPr>
              <w:t>Kopi</w:t>
            </w:r>
            <w:r w:rsidR="00706421" w:rsidRPr="003105ED">
              <w:rPr>
                <w:rFonts w:ascii="Verdana" w:hAnsi="Verdana" w:cs="Arial"/>
                <w:snapToGrid w:val="0"/>
              </w:rPr>
              <w:t>ę</w:t>
            </w:r>
            <w:r w:rsidRPr="003105ED">
              <w:rPr>
                <w:rFonts w:ascii="Verdana" w:hAnsi="Verdana" w:cs="Arial"/>
                <w:snapToGrid w:val="0"/>
              </w:rPr>
              <w:t xml:space="preserve"> polisy lub innego dokumentu ubezpieczenia potwierdzającego, że Oferent jest ubezpieczony od odpowiedzialności cywilnej w zakresie prowadzonej działalności gospodarczej związanej z realizacją zamówienia, zgodnie z wymogiem zawartym w pkt. </w:t>
            </w:r>
            <w:r w:rsidR="009F5E52" w:rsidRPr="003105ED">
              <w:rPr>
                <w:rFonts w:ascii="Verdana" w:hAnsi="Verdana" w:cs="Arial"/>
                <w:snapToGrid w:val="0"/>
              </w:rPr>
              <w:fldChar w:fldCharType="begin"/>
            </w:r>
            <w:r w:rsidR="009F5E52" w:rsidRPr="003105ED">
              <w:rPr>
                <w:rFonts w:ascii="Verdana" w:hAnsi="Verdana" w:cs="Arial"/>
                <w:snapToGrid w:val="0"/>
              </w:rPr>
              <w:instrText xml:space="preserve"> REF _Ref112247094 \r \h </w:instrText>
            </w:r>
            <w:r w:rsidR="003105ED">
              <w:rPr>
                <w:rFonts w:ascii="Verdana" w:hAnsi="Verdana" w:cs="Arial"/>
                <w:snapToGrid w:val="0"/>
              </w:rPr>
              <w:instrText xml:space="preserve"> \* MERGEFORMAT </w:instrText>
            </w:r>
            <w:r w:rsidR="009F5E52" w:rsidRPr="003105ED">
              <w:rPr>
                <w:rFonts w:ascii="Verdana" w:hAnsi="Verdana" w:cs="Arial"/>
                <w:snapToGrid w:val="0"/>
              </w:rPr>
            </w:r>
            <w:r w:rsidR="009F5E52" w:rsidRPr="003105ED">
              <w:rPr>
                <w:rFonts w:ascii="Verdana" w:hAnsi="Verdana" w:cs="Arial"/>
                <w:snapToGrid w:val="0"/>
              </w:rPr>
              <w:fldChar w:fldCharType="separate"/>
            </w:r>
            <w:r w:rsidR="00C8184B">
              <w:rPr>
                <w:rFonts w:ascii="Verdana" w:hAnsi="Verdana" w:cs="Arial"/>
                <w:snapToGrid w:val="0"/>
              </w:rPr>
              <w:t>4.8.1</w:t>
            </w:r>
            <w:r w:rsidR="009F5E52" w:rsidRPr="003105ED">
              <w:rPr>
                <w:rFonts w:ascii="Verdana" w:hAnsi="Verdana" w:cs="Arial"/>
                <w:snapToGrid w:val="0"/>
              </w:rPr>
              <w:fldChar w:fldCharType="end"/>
            </w:r>
            <w:r w:rsidRPr="003105ED">
              <w:rPr>
                <w:rFonts w:ascii="Verdana" w:hAnsi="Verdana" w:cs="Arial"/>
                <w:snapToGrid w:val="0"/>
              </w:rPr>
              <w:t xml:space="preserve"> lit. a,</w:t>
            </w:r>
          </w:p>
          <w:p w14:paraId="0344C6FB" w14:textId="77777777" w:rsidR="00DB4C41" w:rsidRPr="003105ED" w:rsidRDefault="00DB4C41" w:rsidP="005D60EE">
            <w:pPr>
              <w:pStyle w:val="Akapitzlist"/>
              <w:spacing w:line="276" w:lineRule="auto"/>
              <w:ind w:left="674" w:right="112"/>
              <w:rPr>
                <w:rFonts w:ascii="Verdana" w:hAnsi="Verdana" w:cs="Arial"/>
                <w:b/>
                <w:snapToGrid w:val="0"/>
              </w:rPr>
            </w:pPr>
          </w:p>
          <w:p w14:paraId="48AEE608" w14:textId="297D1216" w:rsidR="005D60EE" w:rsidRPr="003105ED" w:rsidRDefault="00DB4C41" w:rsidP="005D60EE">
            <w:pPr>
              <w:pStyle w:val="Akapitzlist"/>
              <w:numPr>
                <w:ilvl w:val="0"/>
                <w:numId w:val="14"/>
              </w:numPr>
              <w:spacing w:line="276" w:lineRule="auto"/>
              <w:ind w:left="674" w:right="112"/>
              <w:jc w:val="both"/>
              <w:rPr>
                <w:rFonts w:ascii="Verdana" w:hAnsi="Verdana" w:cs="Arial"/>
                <w:bCs/>
                <w:snapToGrid w:val="0"/>
              </w:rPr>
            </w:pPr>
            <w:bookmarkStart w:id="65" w:name="_Ref115860159"/>
            <w:r w:rsidRPr="003105ED">
              <w:rPr>
                <w:rFonts w:ascii="Verdana" w:hAnsi="Verdana" w:cs="Arial"/>
                <w:bCs/>
                <w:snapToGrid w:val="0"/>
              </w:rPr>
              <w:t>Informacj</w:t>
            </w:r>
            <w:r w:rsidR="009C5920" w:rsidRPr="003105ED">
              <w:rPr>
                <w:rFonts w:ascii="Verdana" w:hAnsi="Verdana" w:cs="Arial"/>
                <w:bCs/>
                <w:snapToGrid w:val="0"/>
              </w:rPr>
              <w:t>ę</w:t>
            </w:r>
            <w:r w:rsidRPr="003105ED">
              <w:rPr>
                <w:rFonts w:ascii="Verdana" w:hAnsi="Verdana" w:cs="Arial"/>
                <w:bCs/>
                <w:snapToGrid w:val="0"/>
              </w:rPr>
              <w:t xml:space="preserve"> z banku </w:t>
            </w:r>
            <w:r w:rsidR="00C72928" w:rsidRPr="003105ED">
              <w:rPr>
                <w:rFonts w:ascii="Verdana" w:hAnsi="Verdana" w:cs="Arial"/>
                <w:snapToGrid w:val="0"/>
              </w:rPr>
              <w:t xml:space="preserve">lub spółdzielczej kasy oszczędnościowo-kredytowej </w:t>
            </w:r>
            <w:r w:rsidRPr="003105ED">
              <w:rPr>
                <w:rFonts w:ascii="Verdana" w:hAnsi="Verdana" w:cs="Arial"/>
                <w:bCs/>
                <w:snapToGrid w:val="0"/>
              </w:rPr>
              <w:t>o wysokości posiadanych środków lub zdolności kredytowej</w:t>
            </w:r>
            <w:r w:rsidR="00C72928" w:rsidRPr="003105ED">
              <w:rPr>
                <w:rFonts w:ascii="Verdana" w:hAnsi="Verdana" w:cs="Arial"/>
                <w:bCs/>
                <w:snapToGrid w:val="0"/>
              </w:rPr>
              <w:t xml:space="preserve"> </w:t>
            </w:r>
            <w:r w:rsidR="00C72928" w:rsidRPr="003105ED">
              <w:rPr>
                <w:rFonts w:ascii="Verdana" w:hAnsi="Verdana" w:cs="Arial"/>
                <w:snapToGrid w:val="0"/>
              </w:rPr>
              <w:t xml:space="preserve">w okresie nie wcześniejszym niż 1 miesiąc przed upływem terminu składania </w:t>
            </w:r>
            <w:r w:rsidR="003B4A2C" w:rsidRPr="003105ED">
              <w:rPr>
                <w:rFonts w:ascii="Verdana" w:hAnsi="Verdana" w:cs="Arial"/>
                <w:snapToGrid w:val="0"/>
              </w:rPr>
              <w:t>Ofert</w:t>
            </w:r>
            <w:r w:rsidRPr="003105ED">
              <w:rPr>
                <w:rFonts w:ascii="Verdana" w:hAnsi="Verdana" w:cs="Arial"/>
                <w:bCs/>
                <w:snapToGrid w:val="0"/>
              </w:rPr>
              <w:t xml:space="preserve">, zgodnie z warunkiem o jakim mowa w pkt. </w:t>
            </w:r>
            <w:r w:rsidR="009F5E52" w:rsidRPr="003105ED">
              <w:rPr>
                <w:rFonts w:ascii="Verdana" w:hAnsi="Verdana" w:cs="Arial"/>
                <w:snapToGrid w:val="0"/>
              </w:rPr>
              <w:fldChar w:fldCharType="begin"/>
            </w:r>
            <w:r w:rsidR="009F5E52" w:rsidRPr="003105ED">
              <w:rPr>
                <w:rFonts w:ascii="Verdana" w:hAnsi="Verdana" w:cs="Arial"/>
                <w:snapToGrid w:val="0"/>
              </w:rPr>
              <w:instrText xml:space="preserve"> REF _Ref112247094 \r \h </w:instrText>
            </w:r>
            <w:r w:rsidR="003105ED">
              <w:rPr>
                <w:rFonts w:ascii="Verdana" w:hAnsi="Verdana" w:cs="Arial"/>
                <w:snapToGrid w:val="0"/>
              </w:rPr>
              <w:instrText xml:space="preserve"> \* MERGEFORMAT </w:instrText>
            </w:r>
            <w:r w:rsidR="009F5E52" w:rsidRPr="003105ED">
              <w:rPr>
                <w:rFonts w:ascii="Verdana" w:hAnsi="Verdana" w:cs="Arial"/>
                <w:snapToGrid w:val="0"/>
              </w:rPr>
            </w:r>
            <w:r w:rsidR="009F5E52" w:rsidRPr="003105ED">
              <w:rPr>
                <w:rFonts w:ascii="Verdana" w:hAnsi="Verdana" w:cs="Arial"/>
                <w:snapToGrid w:val="0"/>
              </w:rPr>
              <w:fldChar w:fldCharType="separate"/>
            </w:r>
            <w:r w:rsidR="00C8184B">
              <w:rPr>
                <w:rFonts w:ascii="Verdana" w:hAnsi="Verdana" w:cs="Arial"/>
                <w:snapToGrid w:val="0"/>
              </w:rPr>
              <w:t>4.8.1</w:t>
            </w:r>
            <w:r w:rsidR="009F5E52" w:rsidRPr="003105ED">
              <w:rPr>
                <w:rFonts w:ascii="Verdana" w:hAnsi="Verdana" w:cs="Arial"/>
                <w:snapToGrid w:val="0"/>
              </w:rPr>
              <w:fldChar w:fldCharType="end"/>
            </w:r>
            <w:r w:rsidRPr="003105ED">
              <w:rPr>
                <w:rFonts w:ascii="Verdana" w:hAnsi="Verdana" w:cs="Arial"/>
                <w:bCs/>
                <w:snapToGrid w:val="0"/>
              </w:rPr>
              <w:t xml:space="preserve"> lit. b,</w:t>
            </w:r>
            <w:bookmarkEnd w:id="65"/>
          </w:p>
        </w:tc>
      </w:tr>
      <w:tr w:rsidR="00787F56" w:rsidRPr="003105ED" w14:paraId="6B2EA3FB" w14:textId="77777777" w:rsidTr="00C83344">
        <w:trPr>
          <w:trHeight w:val="525"/>
        </w:trPr>
        <w:tc>
          <w:tcPr>
            <w:tcW w:w="9208" w:type="dxa"/>
          </w:tcPr>
          <w:p w14:paraId="5EFCFD75" w14:textId="77777777" w:rsidR="00717F6F" w:rsidRPr="003105ED" w:rsidRDefault="00717F6F" w:rsidP="00C34239">
            <w:pPr>
              <w:pStyle w:val="Akapitzlist"/>
              <w:spacing w:line="276" w:lineRule="auto"/>
              <w:ind w:left="674"/>
              <w:jc w:val="both"/>
              <w:rPr>
                <w:rFonts w:ascii="Verdana" w:hAnsi="Verdana" w:cs="Arial"/>
                <w:b/>
                <w:snapToGrid w:val="0"/>
              </w:rPr>
            </w:pPr>
          </w:p>
          <w:p w14:paraId="26BE61EA" w14:textId="3E2B9AA0" w:rsidR="004A0AA2" w:rsidRPr="003105ED" w:rsidRDefault="00787F56" w:rsidP="004B507F">
            <w:pPr>
              <w:pStyle w:val="Akapitzlist"/>
              <w:numPr>
                <w:ilvl w:val="0"/>
                <w:numId w:val="14"/>
              </w:numPr>
              <w:spacing w:line="276" w:lineRule="auto"/>
              <w:ind w:left="674"/>
              <w:jc w:val="both"/>
              <w:rPr>
                <w:rFonts w:ascii="Verdana" w:hAnsi="Verdana" w:cs="Arial"/>
                <w:b/>
                <w:snapToGrid w:val="0"/>
              </w:rPr>
            </w:pPr>
            <w:r w:rsidRPr="003105ED">
              <w:rPr>
                <w:rFonts w:ascii="Verdana" w:hAnsi="Verdana" w:cs="Arial"/>
                <w:snapToGrid w:val="0"/>
              </w:rPr>
              <w:t>Kopi</w:t>
            </w:r>
            <w:r w:rsidR="00E11EE1" w:rsidRPr="003105ED">
              <w:rPr>
                <w:rFonts w:ascii="Verdana" w:hAnsi="Verdana" w:cs="Arial"/>
                <w:snapToGrid w:val="0"/>
              </w:rPr>
              <w:t>ę</w:t>
            </w:r>
            <w:r w:rsidRPr="003105ED">
              <w:rPr>
                <w:rFonts w:ascii="Verdana" w:hAnsi="Verdana" w:cs="Arial"/>
                <w:snapToGrid w:val="0"/>
              </w:rPr>
              <w:t xml:space="preserve"> bilansu wraz z rachunkiem wyników (zysków i strat) za</w:t>
            </w:r>
            <w:r w:rsidR="00EA4173" w:rsidRPr="003105ED">
              <w:rPr>
                <w:rFonts w:ascii="Verdana" w:hAnsi="Verdana" w:cs="Arial"/>
                <w:snapToGrid w:val="0"/>
              </w:rPr>
              <w:t xml:space="preserve"> </w:t>
            </w:r>
            <w:r w:rsidR="005A63B8" w:rsidRPr="003105ED">
              <w:rPr>
                <w:rFonts w:ascii="Verdana" w:hAnsi="Verdana" w:cs="Arial"/>
                <w:snapToGrid w:val="0"/>
              </w:rPr>
              <w:t>ostatnie 3 lata obrotowe</w:t>
            </w:r>
            <w:r w:rsidRPr="003105ED">
              <w:rPr>
                <w:rFonts w:ascii="Verdana" w:hAnsi="Verdana" w:cs="Arial"/>
                <w:snapToGrid w:val="0"/>
              </w:rPr>
              <w:t xml:space="preserve">, a w przypadku Oferentów niezobowiązanych do sporządzania bilansu </w:t>
            </w:r>
            <w:r w:rsidR="00C72928" w:rsidRPr="003105ED">
              <w:rPr>
                <w:rFonts w:ascii="Verdana" w:hAnsi="Verdana" w:cs="Arial"/>
                <w:snapToGrid w:val="0"/>
              </w:rPr>
              <w:t>– inny dokument potwierdzający uzyskany w ostatnim zamkniętym roku obrotowym przychód ze sprzedaży budowlanej (</w:t>
            </w:r>
            <w:r w:rsidRPr="003105ED">
              <w:rPr>
                <w:rFonts w:ascii="Verdana" w:hAnsi="Verdana" w:cs="Arial"/>
                <w:snapToGrid w:val="0"/>
              </w:rPr>
              <w:t>informacja określająca obroty, zysk oraz zobowiązania i należności ogółem</w:t>
            </w:r>
            <w:r w:rsidR="00C72928" w:rsidRPr="003105ED">
              <w:rPr>
                <w:rFonts w:ascii="Verdana" w:hAnsi="Verdana" w:cs="Arial"/>
                <w:snapToGrid w:val="0"/>
              </w:rPr>
              <w:t>)</w:t>
            </w:r>
            <w:r w:rsidRPr="003105ED">
              <w:rPr>
                <w:rFonts w:ascii="Verdana" w:hAnsi="Verdana" w:cs="Arial"/>
                <w:snapToGrid w:val="0"/>
              </w:rPr>
              <w:t>,</w:t>
            </w:r>
            <w:r w:rsidR="00DB4C41" w:rsidRPr="003105ED">
              <w:rPr>
                <w:rFonts w:ascii="Verdana" w:hAnsi="Verdana" w:cs="Arial"/>
                <w:snapToGrid w:val="0"/>
              </w:rPr>
              <w:t xml:space="preserve"> zgodnie z wymogiem zawartym w pkt. </w:t>
            </w:r>
            <w:r w:rsidR="009F5E52" w:rsidRPr="003105ED">
              <w:rPr>
                <w:rFonts w:ascii="Verdana" w:hAnsi="Verdana" w:cs="Arial"/>
                <w:snapToGrid w:val="0"/>
              </w:rPr>
              <w:fldChar w:fldCharType="begin"/>
            </w:r>
            <w:r w:rsidR="009F5E52" w:rsidRPr="003105ED">
              <w:rPr>
                <w:rFonts w:ascii="Verdana" w:hAnsi="Verdana" w:cs="Arial"/>
                <w:snapToGrid w:val="0"/>
              </w:rPr>
              <w:instrText xml:space="preserve"> REF _Ref112247094 \r \h </w:instrText>
            </w:r>
            <w:r w:rsidR="003105ED">
              <w:rPr>
                <w:rFonts w:ascii="Verdana" w:hAnsi="Verdana" w:cs="Arial"/>
                <w:snapToGrid w:val="0"/>
              </w:rPr>
              <w:instrText xml:space="preserve"> \* MERGEFORMAT </w:instrText>
            </w:r>
            <w:r w:rsidR="009F5E52" w:rsidRPr="003105ED">
              <w:rPr>
                <w:rFonts w:ascii="Verdana" w:hAnsi="Verdana" w:cs="Arial"/>
                <w:snapToGrid w:val="0"/>
              </w:rPr>
            </w:r>
            <w:r w:rsidR="009F5E52" w:rsidRPr="003105ED">
              <w:rPr>
                <w:rFonts w:ascii="Verdana" w:hAnsi="Verdana" w:cs="Arial"/>
                <w:snapToGrid w:val="0"/>
              </w:rPr>
              <w:fldChar w:fldCharType="separate"/>
            </w:r>
            <w:r w:rsidR="00C8184B">
              <w:rPr>
                <w:rFonts w:ascii="Verdana" w:hAnsi="Verdana" w:cs="Arial"/>
                <w:snapToGrid w:val="0"/>
              </w:rPr>
              <w:t>4.8.1</w:t>
            </w:r>
            <w:r w:rsidR="009F5E52" w:rsidRPr="003105ED">
              <w:rPr>
                <w:rFonts w:ascii="Verdana" w:hAnsi="Verdana" w:cs="Arial"/>
                <w:snapToGrid w:val="0"/>
              </w:rPr>
              <w:fldChar w:fldCharType="end"/>
            </w:r>
            <w:r w:rsidR="00DB4C41" w:rsidRPr="003105ED">
              <w:rPr>
                <w:rFonts w:ascii="Verdana" w:hAnsi="Verdana" w:cs="Arial"/>
                <w:snapToGrid w:val="0"/>
              </w:rPr>
              <w:t xml:space="preserve"> lit. c,</w:t>
            </w:r>
            <w:bookmarkStart w:id="66" w:name="_Hlk107579189"/>
          </w:p>
          <w:p w14:paraId="2BEFD60C" w14:textId="77777777" w:rsidR="00B07BFD" w:rsidRPr="003105ED" w:rsidRDefault="00B07BFD" w:rsidP="00B07BFD">
            <w:pPr>
              <w:pStyle w:val="Akapitzlist"/>
              <w:spacing w:line="276" w:lineRule="auto"/>
              <w:ind w:left="674"/>
              <w:jc w:val="both"/>
              <w:rPr>
                <w:rFonts w:ascii="Verdana" w:hAnsi="Verdana" w:cs="Arial"/>
                <w:b/>
                <w:snapToGrid w:val="0"/>
              </w:rPr>
            </w:pPr>
          </w:p>
          <w:p w14:paraId="06C04A24" w14:textId="29D7D4A7" w:rsidR="00787F56" w:rsidRPr="003105ED" w:rsidRDefault="004B507F" w:rsidP="005C0613">
            <w:pPr>
              <w:pStyle w:val="Akapitzlist"/>
              <w:numPr>
                <w:ilvl w:val="0"/>
                <w:numId w:val="14"/>
              </w:numPr>
              <w:spacing w:line="276" w:lineRule="auto"/>
              <w:ind w:left="674"/>
              <w:jc w:val="both"/>
              <w:rPr>
                <w:rFonts w:ascii="Verdana" w:hAnsi="Verdana" w:cs="Arial"/>
                <w:bCs/>
                <w:snapToGrid w:val="0"/>
              </w:rPr>
            </w:pPr>
            <w:r w:rsidRPr="003105ED">
              <w:rPr>
                <w:rFonts w:ascii="Verdana" w:hAnsi="Verdana" w:cs="Arial"/>
                <w:bCs/>
                <w:snapToGrid w:val="0"/>
              </w:rPr>
              <w:t>Wykaz zrealizowanych robót</w:t>
            </w:r>
            <w:r w:rsidR="003C6E75" w:rsidRPr="003105ED">
              <w:rPr>
                <w:rFonts w:ascii="Verdana" w:hAnsi="Verdana" w:cs="Arial"/>
                <w:bCs/>
                <w:snapToGrid w:val="0"/>
              </w:rPr>
              <w:t xml:space="preserve"> budowlanych</w:t>
            </w:r>
            <w:r w:rsidRPr="003105ED">
              <w:rPr>
                <w:rFonts w:ascii="Verdana" w:hAnsi="Verdana" w:cs="Arial"/>
                <w:bCs/>
                <w:snapToGrid w:val="0"/>
              </w:rPr>
              <w:t xml:space="preserve"> (wg </w:t>
            </w:r>
            <w:r w:rsidR="00D47C7D" w:rsidRPr="003105ED">
              <w:rPr>
                <w:rFonts w:ascii="Verdana" w:hAnsi="Verdana" w:cs="Arial"/>
                <w:bCs/>
                <w:snapToGrid w:val="0"/>
              </w:rPr>
              <w:t>Załącznik</w:t>
            </w:r>
            <w:r w:rsidR="00B0439B" w:rsidRPr="003105ED">
              <w:rPr>
                <w:rFonts w:ascii="Verdana" w:hAnsi="Verdana" w:cs="Arial"/>
                <w:bCs/>
                <w:snapToGrid w:val="0"/>
              </w:rPr>
              <w:t>a</w:t>
            </w:r>
            <w:r w:rsidRPr="003105ED">
              <w:rPr>
                <w:rFonts w:ascii="Verdana" w:hAnsi="Verdana" w:cs="Arial"/>
                <w:bCs/>
                <w:snapToGrid w:val="0"/>
              </w:rPr>
              <w:t xml:space="preserve"> nr 1</w:t>
            </w:r>
            <w:r w:rsidR="00195EEC" w:rsidRPr="003105ED">
              <w:rPr>
                <w:rFonts w:ascii="Verdana" w:hAnsi="Verdana" w:cs="Arial"/>
                <w:bCs/>
                <w:snapToGrid w:val="0"/>
              </w:rPr>
              <w:t>1</w:t>
            </w:r>
            <w:r w:rsidRPr="003105ED">
              <w:rPr>
                <w:rFonts w:ascii="Verdana" w:hAnsi="Verdana" w:cs="Arial"/>
                <w:bCs/>
                <w:snapToGrid w:val="0"/>
              </w:rPr>
              <w:t xml:space="preserve"> do SWZ) oraz r</w:t>
            </w:r>
            <w:r w:rsidR="00787F56" w:rsidRPr="003105ED">
              <w:rPr>
                <w:rFonts w:ascii="Verdana" w:hAnsi="Verdana" w:cs="Arial"/>
                <w:bCs/>
                <w:snapToGrid w:val="0"/>
              </w:rPr>
              <w:t>eferencje lu</w:t>
            </w:r>
            <w:r w:rsidR="00DB4C41" w:rsidRPr="003105ED">
              <w:rPr>
                <w:rFonts w:ascii="Verdana" w:hAnsi="Verdana" w:cs="Arial"/>
                <w:bCs/>
                <w:snapToGrid w:val="0"/>
              </w:rPr>
              <w:t xml:space="preserve">b inne dokumenty </w:t>
            </w:r>
            <w:r w:rsidR="00787F56" w:rsidRPr="003105ED">
              <w:rPr>
                <w:rFonts w:ascii="Verdana" w:hAnsi="Verdana" w:cs="Arial"/>
                <w:bCs/>
                <w:snapToGrid w:val="0"/>
              </w:rPr>
              <w:t xml:space="preserve">potwierdzające </w:t>
            </w:r>
            <w:r w:rsidR="00DB4C41" w:rsidRPr="003105ED">
              <w:rPr>
                <w:rFonts w:ascii="Verdana" w:hAnsi="Verdana" w:cs="Arial"/>
                <w:bCs/>
                <w:snapToGrid w:val="0"/>
              </w:rPr>
              <w:t>należyte wykonanie robót o jakich mowa w</w:t>
            </w:r>
            <w:r w:rsidR="00787F56" w:rsidRPr="003105ED">
              <w:rPr>
                <w:rFonts w:ascii="Verdana" w:hAnsi="Verdana" w:cs="Arial"/>
                <w:bCs/>
                <w:snapToGrid w:val="0"/>
              </w:rPr>
              <w:t xml:space="preserve"> pkt.</w:t>
            </w:r>
            <w:r w:rsidR="008C09A2" w:rsidRPr="003105ED">
              <w:rPr>
                <w:rFonts w:ascii="Verdana" w:hAnsi="Verdana" w:cs="Arial"/>
                <w:bCs/>
                <w:snapToGrid w:val="0"/>
              </w:rPr>
              <w:t xml:space="preserve"> </w:t>
            </w:r>
            <w:r w:rsidR="008C09A2" w:rsidRPr="003105ED">
              <w:rPr>
                <w:rFonts w:ascii="Verdana" w:hAnsi="Verdana" w:cs="Arial"/>
                <w:bCs/>
                <w:snapToGrid w:val="0"/>
              </w:rPr>
              <w:fldChar w:fldCharType="begin"/>
            </w:r>
            <w:r w:rsidR="008C09A2" w:rsidRPr="003105ED">
              <w:rPr>
                <w:rFonts w:ascii="Verdana" w:hAnsi="Verdana" w:cs="Arial"/>
                <w:bCs/>
                <w:snapToGrid w:val="0"/>
              </w:rPr>
              <w:instrText xml:space="preserve"> REF _Ref112246780 \r \h </w:instrText>
            </w:r>
            <w:r w:rsidR="003105ED">
              <w:rPr>
                <w:rFonts w:ascii="Verdana" w:hAnsi="Verdana" w:cs="Arial"/>
                <w:bCs/>
                <w:snapToGrid w:val="0"/>
              </w:rPr>
              <w:instrText xml:space="preserve"> \* MERGEFORMAT </w:instrText>
            </w:r>
            <w:r w:rsidR="008C09A2" w:rsidRPr="003105ED">
              <w:rPr>
                <w:rFonts w:ascii="Verdana" w:hAnsi="Verdana" w:cs="Arial"/>
                <w:bCs/>
                <w:snapToGrid w:val="0"/>
              </w:rPr>
            </w:r>
            <w:r w:rsidR="008C09A2" w:rsidRPr="003105ED">
              <w:rPr>
                <w:rFonts w:ascii="Verdana" w:hAnsi="Verdana" w:cs="Arial"/>
                <w:bCs/>
                <w:snapToGrid w:val="0"/>
              </w:rPr>
              <w:fldChar w:fldCharType="separate"/>
            </w:r>
            <w:r w:rsidR="00C8184B">
              <w:rPr>
                <w:rFonts w:ascii="Verdana" w:hAnsi="Verdana" w:cs="Arial"/>
                <w:bCs/>
                <w:snapToGrid w:val="0"/>
              </w:rPr>
              <w:t>4.8.2</w:t>
            </w:r>
            <w:r w:rsidR="008C09A2" w:rsidRPr="003105ED">
              <w:rPr>
                <w:rFonts w:ascii="Verdana" w:hAnsi="Verdana" w:cs="Arial"/>
                <w:bCs/>
                <w:snapToGrid w:val="0"/>
              </w:rPr>
              <w:fldChar w:fldCharType="end"/>
            </w:r>
            <w:r w:rsidR="00787F56" w:rsidRPr="003105ED">
              <w:rPr>
                <w:rFonts w:ascii="Verdana" w:hAnsi="Verdana" w:cs="Arial"/>
                <w:bCs/>
                <w:snapToGrid w:val="0"/>
              </w:rPr>
              <w:t xml:space="preserve">  lit. a</w:t>
            </w:r>
            <w:bookmarkEnd w:id="66"/>
            <w:r w:rsidR="00E40742" w:rsidRPr="003105ED">
              <w:rPr>
                <w:rFonts w:ascii="Verdana" w:hAnsi="Verdana" w:cs="Arial"/>
                <w:bCs/>
                <w:snapToGrid w:val="0"/>
              </w:rPr>
              <w:t>,</w:t>
            </w:r>
          </w:p>
          <w:p w14:paraId="4C74141F" w14:textId="77777777" w:rsidR="00717F6F" w:rsidRPr="003105ED" w:rsidRDefault="00717F6F" w:rsidP="00C34239">
            <w:pPr>
              <w:pStyle w:val="Akapitzlist"/>
              <w:spacing w:line="276" w:lineRule="auto"/>
              <w:ind w:left="674"/>
              <w:jc w:val="both"/>
              <w:rPr>
                <w:rFonts w:ascii="Verdana" w:hAnsi="Verdana" w:cs="Arial"/>
                <w:bCs/>
                <w:snapToGrid w:val="0"/>
              </w:rPr>
            </w:pPr>
          </w:p>
          <w:p w14:paraId="05460B5D" w14:textId="5805CD0E" w:rsidR="004B507F" w:rsidRPr="003105ED" w:rsidRDefault="004B507F" w:rsidP="00FB5248">
            <w:pPr>
              <w:pStyle w:val="Akapitzlist"/>
              <w:numPr>
                <w:ilvl w:val="0"/>
                <w:numId w:val="14"/>
              </w:numPr>
              <w:spacing w:line="276" w:lineRule="auto"/>
              <w:ind w:left="674"/>
              <w:jc w:val="both"/>
              <w:rPr>
                <w:rFonts w:ascii="Verdana" w:hAnsi="Verdana" w:cs="Arial"/>
                <w:bCs/>
                <w:snapToGrid w:val="0"/>
              </w:rPr>
            </w:pPr>
            <w:r w:rsidRPr="003105ED">
              <w:rPr>
                <w:rFonts w:ascii="Verdana" w:hAnsi="Verdana" w:cs="Arial"/>
                <w:bCs/>
                <w:snapToGrid w:val="0"/>
              </w:rPr>
              <w:t xml:space="preserve">Wykaz </w:t>
            </w:r>
            <w:r w:rsidR="00B07BFD" w:rsidRPr="003105ED">
              <w:rPr>
                <w:rFonts w:ascii="Verdana" w:hAnsi="Verdana" w:cs="Arial"/>
                <w:bCs/>
                <w:snapToGrid w:val="0"/>
              </w:rPr>
              <w:t>P</w:t>
            </w:r>
            <w:r w:rsidRPr="003105ED">
              <w:rPr>
                <w:rFonts w:ascii="Verdana" w:hAnsi="Verdana" w:cs="Arial"/>
                <w:bCs/>
                <w:snapToGrid w:val="0"/>
              </w:rPr>
              <w:t xml:space="preserve">ersonelu o jakim mowa w pkt </w:t>
            </w:r>
            <w:r w:rsidR="008C09A2" w:rsidRPr="003105ED">
              <w:rPr>
                <w:rFonts w:ascii="Verdana" w:hAnsi="Verdana" w:cs="Arial"/>
                <w:bCs/>
                <w:snapToGrid w:val="0"/>
              </w:rPr>
              <w:fldChar w:fldCharType="begin"/>
            </w:r>
            <w:r w:rsidR="008C09A2" w:rsidRPr="003105ED">
              <w:rPr>
                <w:rFonts w:ascii="Verdana" w:hAnsi="Verdana" w:cs="Arial"/>
                <w:bCs/>
                <w:snapToGrid w:val="0"/>
              </w:rPr>
              <w:instrText xml:space="preserve"> REF _Ref112246780 \r \h </w:instrText>
            </w:r>
            <w:r w:rsidR="003105ED">
              <w:rPr>
                <w:rFonts w:ascii="Verdana" w:hAnsi="Verdana" w:cs="Arial"/>
                <w:bCs/>
                <w:snapToGrid w:val="0"/>
              </w:rPr>
              <w:instrText xml:space="preserve"> \* MERGEFORMAT </w:instrText>
            </w:r>
            <w:r w:rsidR="008C09A2" w:rsidRPr="003105ED">
              <w:rPr>
                <w:rFonts w:ascii="Verdana" w:hAnsi="Verdana" w:cs="Arial"/>
                <w:bCs/>
                <w:snapToGrid w:val="0"/>
              </w:rPr>
            </w:r>
            <w:r w:rsidR="008C09A2" w:rsidRPr="003105ED">
              <w:rPr>
                <w:rFonts w:ascii="Verdana" w:hAnsi="Verdana" w:cs="Arial"/>
                <w:bCs/>
                <w:snapToGrid w:val="0"/>
              </w:rPr>
              <w:fldChar w:fldCharType="separate"/>
            </w:r>
            <w:r w:rsidR="00C8184B">
              <w:rPr>
                <w:rFonts w:ascii="Verdana" w:hAnsi="Verdana" w:cs="Arial"/>
                <w:bCs/>
                <w:snapToGrid w:val="0"/>
              </w:rPr>
              <w:t>4.8.2</w:t>
            </w:r>
            <w:r w:rsidR="008C09A2" w:rsidRPr="003105ED">
              <w:rPr>
                <w:rFonts w:ascii="Verdana" w:hAnsi="Verdana" w:cs="Arial"/>
                <w:bCs/>
                <w:snapToGrid w:val="0"/>
              </w:rPr>
              <w:fldChar w:fldCharType="end"/>
            </w:r>
            <w:r w:rsidRPr="003105ED">
              <w:rPr>
                <w:rFonts w:ascii="Verdana" w:hAnsi="Verdana" w:cs="Arial"/>
                <w:bCs/>
                <w:snapToGrid w:val="0"/>
              </w:rPr>
              <w:t xml:space="preserve"> b</w:t>
            </w:r>
            <w:r w:rsidR="009F341D" w:rsidRPr="003105ED">
              <w:rPr>
                <w:rFonts w:ascii="Verdana" w:hAnsi="Verdana" w:cs="Arial"/>
                <w:bCs/>
                <w:snapToGrid w:val="0"/>
              </w:rPr>
              <w:t xml:space="preserve"> </w:t>
            </w:r>
            <w:r w:rsidRPr="003105ED">
              <w:rPr>
                <w:rFonts w:ascii="Verdana" w:hAnsi="Verdana" w:cs="Arial"/>
                <w:bCs/>
                <w:snapToGrid w:val="0"/>
              </w:rPr>
              <w:t>(wg Załącznika nr 1</w:t>
            </w:r>
            <w:r w:rsidR="009F341D" w:rsidRPr="003105ED">
              <w:rPr>
                <w:rFonts w:ascii="Verdana" w:hAnsi="Verdana" w:cs="Arial"/>
                <w:bCs/>
                <w:snapToGrid w:val="0"/>
              </w:rPr>
              <w:t>3</w:t>
            </w:r>
            <w:r w:rsidRPr="003105ED">
              <w:rPr>
                <w:rFonts w:ascii="Verdana" w:hAnsi="Verdana" w:cs="Arial"/>
                <w:bCs/>
                <w:snapToGrid w:val="0"/>
              </w:rPr>
              <w:t xml:space="preserve"> do SWZ)</w:t>
            </w:r>
            <w:r w:rsidR="00ED6B4A" w:rsidRPr="003105ED">
              <w:rPr>
                <w:rFonts w:ascii="Verdana" w:hAnsi="Verdana" w:cs="Arial"/>
                <w:bCs/>
                <w:snapToGrid w:val="0"/>
              </w:rPr>
              <w:t>.</w:t>
            </w:r>
          </w:p>
        </w:tc>
      </w:tr>
    </w:tbl>
    <w:p w14:paraId="5BB6A60A" w14:textId="77777777" w:rsidR="002D0D25" w:rsidRPr="003105ED" w:rsidRDefault="002D0D25">
      <w:pPr>
        <w:spacing w:line="276" w:lineRule="auto"/>
        <w:ind w:left="709"/>
        <w:jc w:val="both"/>
        <w:rPr>
          <w:rFonts w:ascii="Verdana" w:hAnsi="Verdana" w:cs="Arial"/>
        </w:rPr>
      </w:pPr>
    </w:p>
    <w:p w14:paraId="090CA9E0" w14:textId="7F1FDEC0" w:rsidR="002D0D25" w:rsidRPr="003105ED" w:rsidRDefault="00FC7CDF">
      <w:pPr>
        <w:spacing w:line="276" w:lineRule="auto"/>
        <w:jc w:val="both"/>
        <w:rPr>
          <w:rFonts w:ascii="Verdana" w:hAnsi="Verdana" w:cs="Arial"/>
          <w:bCs/>
        </w:rPr>
      </w:pPr>
      <w:r w:rsidRPr="003105ED">
        <w:rPr>
          <w:rFonts w:ascii="Verdana" w:hAnsi="Verdana" w:cs="Arial"/>
          <w:b/>
        </w:rPr>
        <w:t>UWAGA:</w:t>
      </w:r>
      <w:r w:rsidRPr="003105ED">
        <w:rPr>
          <w:rFonts w:ascii="Verdana" w:hAnsi="Verdana" w:cs="Arial"/>
          <w:bCs/>
        </w:rPr>
        <w:t xml:space="preserve"> </w:t>
      </w:r>
      <w:r w:rsidR="00705409" w:rsidRPr="003105ED">
        <w:rPr>
          <w:rFonts w:ascii="Verdana" w:hAnsi="Verdana" w:cs="Arial"/>
          <w:bCs/>
        </w:rPr>
        <w:t>Oferty</w:t>
      </w:r>
      <w:r w:rsidR="002D0D25" w:rsidRPr="003105ED">
        <w:rPr>
          <w:rFonts w:ascii="Verdana" w:hAnsi="Verdana" w:cs="Arial"/>
          <w:bCs/>
        </w:rPr>
        <w:t xml:space="preserve"> nie zawierające wszystkich wymaganych oświadczeń i dokumentów</w:t>
      </w:r>
      <w:r w:rsidR="005D60EE" w:rsidRPr="003105ED">
        <w:rPr>
          <w:rFonts w:ascii="Verdana" w:hAnsi="Verdana" w:cs="Arial"/>
          <w:bCs/>
        </w:rPr>
        <w:t xml:space="preserve"> stanowią podstawę do uznania, że Wykonawca odpowiednio nie spełnia warunków udziału w Konkursie lub podlega wykluczeniu</w:t>
      </w:r>
      <w:r w:rsidR="002D0D25" w:rsidRPr="003105ED">
        <w:rPr>
          <w:rFonts w:ascii="Verdana" w:hAnsi="Verdana" w:cs="Arial"/>
          <w:bCs/>
        </w:rPr>
        <w:t xml:space="preserve">. </w:t>
      </w:r>
      <w:r w:rsidR="00F850F2" w:rsidRPr="003105ED">
        <w:rPr>
          <w:rFonts w:ascii="Verdana" w:hAnsi="Verdana" w:cs="Arial"/>
          <w:bCs/>
        </w:rPr>
        <w:t xml:space="preserve">Niemniej </w:t>
      </w:r>
      <w:r w:rsidR="00A76D7C" w:rsidRPr="003105ED">
        <w:rPr>
          <w:rFonts w:ascii="Verdana" w:hAnsi="Verdana" w:cs="Arial"/>
          <w:bCs/>
        </w:rPr>
        <w:t xml:space="preserve">Zamawiający </w:t>
      </w:r>
      <w:r w:rsidR="00F850F2" w:rsidRPr="003105ED">
        <w:rPr>
          <w:rFonts w:ascii="Verdana" w:hAnsi="Verdana" w:cs="Arial"/>
          <w:bCs/>
        </w:rPr>
        <w:t xml:space="preserve">jednokrotnie wezwie </w:t>
      </w:r>
      <w:r w:rsidR="00A76D7C" w:rsidRPr="003105ED">
        <w:rPr>
          <w:rFonts w:ascii="Verdana" w:hAnsi="Verdana" w:cs="Arial"/>
          <w:bCs/>
        </w:rPr>
        <w:t xml:space="preserve">Wykonawców do </w:t>
      </w:r>
      <w:r w:rsidR="00A76D7C" w:rsidRPr="003105ED">
        <w:rPr>
          <w:rFonts w:ascii="Verdana" w:hAnsi="Verdana" w:cs="Arial"/>
          <w:bCs/>
        </w:rPr>
        <w:lastRenderedPageBreak/>
        <w:t xml:space="preserve">uzupełnienia lub wyjaśnienia dokumentów dołączonych do </w:t>
      </w:r>
      <w:r w:rsidR="003B4A2C" w:rsidRPr="003105ED">
        <w:rPr>
          <w:rFonts w:ascii="Verdana" w:hAnsi="Verdana" w:cs="Arial"/>
          <w:bCs/>
        </w:rPr>
        <w:t>Oferty</w:t>
      </w:r>
      <w:r w:rsidR="00E14809" w:rsidRPr="003105ED">
        <w:rPr>
          <w:rFonts w:ascii="Verdana" w:hAnsi="Verdana" w:cs="Arial"/>
          <w:bCs/>
        </w:rPr>
        <w:t>, jeśli będą one budziły jego wątpliwości</w:t>
      </w:r>
      <w:r w:rsidR="00A76D7C" w:rsidRPr="003105ED">
        <w:rPr>
          <w:rFonts w:ascii="Verdana" w:hAnsi="Verdana" w:cs="Arial"/>
          <w:bCs/>
        </w:rPr>
        <w:t>.</w:t>
      </w:r>
    </w:p>
    <w:p w14:paraId="04B15C4C" w14:textId="232E7C7E" w:rsidR="00FF5186" w:rsidRPr="003105ED" w:rsidRDefault="00FF5186">
      <w:pPr>
        <w:spacing w:line="276" w:lineRule="auto"/>
        <w:jc w:val="both"/>
        <w:rPr>
          <w:rFonts w:ascii="Verdana" w:hAnsi="Verdana" w:cs="Arial"/>
          <w:bCs/>
        </w:rPr>
      </w:pPr>
    </w:p>
    <w:p w14:paraId="26185706" w14:textId="4ED7AB76" w:rsidR="00FE6033" w:rsidRPr="003105ED" w:rsidRDefault="0054303F" w:rsidP="00FE6033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Verdana" w:hAnsi="Verdana" w:cs="Arial"/>
          <w:bCs/>
        </w:rPr>
      </w:pPr>
      <w:r w:rsidRPr="003105ED">
        <w:rPr>
          <w:rFonts w:ascii="Verdana" w:hAnsi="Verdana" w:cs="Arial"/>
          <w:bCs/>
        </w:rPr>
        <w:t>Niezależnie</w:t>
      </w:r>
      <w:r w:rsidR="00FF5186" w:rsidRPr="003105ED">
        <w:rPr>
          <w:rFonts w:ascii="Verdana" w:hAnsi="Verdana" w:cs="Arial"/>
          <w:bCs/>
        </w:rPr>
        <w:t xml:space="preserve"> od powyższego, Zamawiający wymaga, by </w:t>
      </w:r>
      <w:r w:rsidR="004F741D" w:rsidRPr="003105ED">
        <w:rPr>
          <w:rFonts w:ascii="Verdana" w:hAnsi="Verdana" w:cs="Arial"/>
          <w:bCs/>
        </w:rPr>
        <w:t>Kluczowi</w:t>
      </w:r>
      <w:r w:rsidR="00FF5186" w:rsidRPr="003105ED">
        <w:rPr>
          <w:rFonts w:ascii="Verdana" w:hAnsi="Verdana" w:cs="Arial"/>
          <w:bCs/>
        </w:rPr>
        <w:t xml:space="preserve"> Podwykonawcy, tj. podmioty realizujące „</w:t>
      </w:r>
      <w:r w:rsidR="00FF5186" w:rsidRPr="003105ED">
        <w:rPr>
          <w:rFonts w:ascii="Verdana" w:hAnsi="Verdana" w:cs="Arial"/>
          <w:bCs/>
          <w:i/>
          <w:iCs/>
        </w:rPr>
        <w:t xml:space="preserve">Zakres Prac </w:t>
      </w:r>
      <w:r w:rsidR="004F741D" w:rsidRPr="003105ED">
        <w:rPr>
          <w:rFonts w:ascii="Verdana" w:hAnsi="Verdana" w:cs="Arial"/>
          <w:bCs/>
          <w:i/>
          <w:iCs/>
        </w:rPr>
        <w:t>Kluczow</w:t>
      </w:r>
      <w:r w:rsidR="00D046B4" w:rsidRPr="003105ED">
        <w:rPr>
          <w:rFonts w:ascii="Verdana" w:hAnsi="Verdana" w:cs="Arial"/>
          <w:bCs/>
          <w:i/>
          <w:iCs/>
        </w:rPr>
        <w:t>ych</w:t>
      </w:r>
      <w:r w:rsidR="004F741D" w:rsidRPr="003105ED">
        <w:rPr>
          <w:rFonts w:ascii="Verdana" w:hAnsi="Verdana" w:cs="Arial"/>
          <w:bCs/>
          <w:i/>
          <w:iCs/>
        </w:rPr>
        <w:t xml:space="preserve"> </w:t>
      </w:r>
      <w:r w:rsidR="00FF5186" w:rsidRPr="003105ED">
        <w:rPr>
          <w:rFonts w:ascii="Verdana" w:hAnsi="Verdana" w:cs="Arial"/>
          <w:bCs/>
          <w:i/>
          <w:iCs/>
        </w:rPr>
        <w:t>Podwykonaw</w:t>
      </w:r>
      <w:r w:rsidR="00D046B4" w:rsidRPr="003105ED">
        <w:rPr>
          <w:rFonts w:ascii="Verdana" w:hAnsi="Verdana" w:cs="Arial"/>
          <w:bCs/>
          <w:i/>
          <w:iCs/>
        </w:rPr>
        <w:t>ców</w:t>
      </w:r>
      <w:r w:rsidR="00FF5186" w:rsidRPr="003105ED">
        <w:rPr>
          <w:rFonts w:ascii="Verdana" w:hAnsi="Verdana" w:cs="Arial"/>
          <w:bCs/>
          <w:i/>
          <w:iCs/>
        </w:rPr>
        <w:t>”</w:t>
      </w:r>
      <w:r w:rsidR="00FE6033" w:rsidRPr="003105ED">
        <w:rPr>
          <w:rFonts w:ascii="Verdana" w:hAnsi="Verdana" w:cs="Arial"/>
          <w:bCs/>
        </w:rPr>
        <w:t xml:space="preserve"> (Załącznik nr 7 do SWZ) spełniały warunki dotyczące zdolności finansowych</w:t>
      </w:r>
      <w:r w:rsidR="00881DBD" w:rsidRPr="003105ED">
        <w:rPr>
          <w:rFonts w:ascii="Verdana" w:hAnsi="Verdana" w:cs="Arial"/>
          <w:bCs/>
        </w:rPr>
        <w:t>, kwalifikacji</w:t>
      </w:r>
      <w:r w:rsidR="00FE6033" w:rsidRPr="003105ED">
        <w:rPr>
          <w:rFonts w:ascii="Verdana" w:hAnsi="Verdana" w:cs="Arial"/>
          <w:bCs/>
        </w:rPr>
        <w:t xml:space="preserve"> i doświa</w:t>
      </w:r>
      <w:r w:rsidR="00677480" w:rsidRPr="003105ED">
        <w:rPr>
          <w:rFonts w:ascii="Verdana" w:hAnsi="Verdana" w:cs="Arial"/>
          <w:bCs/>
        </w:rPr>
        <w:t>d</w:t>
      </w:r>
      <w:r w:rsidR="00FE6033" w:rsidRPr="003105ED">
        <w:rPr>
          <w:rFonts w:ascii="Verdana" w:hAnsi="Verdana" w:cs="Arial"/>
          <w:bCs/>
        </w:rPr>
        <w:t>czenia opisane w tym dokumencie.</w:t>
      </w:r>
    </w:p>
    <w:p w14:paraId="720C9386" w14:textId="3503E914" w:rsidR="00FE6033" w:rsidRPr="003105ED" w:rsidRDefault="00FE6033" w:rsidP="00FE6033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Verdana" w:hAnsi="Verdana" w:cs="Arial"/>
          <w:bCs/>
        </w:rPr>
      </w:pPr>
      <w:r w:rsidRPr="003105ED">
        <w:rPr>
          <w:rFonts w:ascii="Verdana" w:hAnsi="Verdana" w:cs="Arial"/>
          <w:bCs/>
        </w:rPr>
        <w:t xml:space="preserve">Zamawiający </w:t>
      </w:r>
      <w:r w:rsidR="002F1D08" w:rsidRPr="003105ED">
        <w:rPr>
          <w:rFonts w:ascii="Verdana" w:hAnsi="Verdana" w:cs="Arial"/>
          <w:bCs/>
        </w:rPr>
        <w:t>wymaga</w:t>
      </w:r>
      <w:r w:rsidRPr="003105ED">
        <w:rPr>
          <w:rFonts w:ascii="Verdana" w:hAnsi="Verdana" w:cs="Arial"/>
          <w:bCs/>
        </w:rPr>
        <w:t xml:space="preserve">, by </w:t>
      </w:r>
      <w:r w:rsidR="00EA1CB8" w:rsidRPr="003105ED">
        <w:rPr>
          <w:rFonts w:ascii="Verdana" w:hAnsi="Verdana" w:cs="Arial"/>
          <w:bCs/>
        </w:rPr>
        <w:t>do</w:t>
      </w:r>
      <w:r w:rsidRPr="003105ED">
        <w:rPr>
          <w:rFonts w:ascii="Verdana" w:hAnsi="Verdana" w:cs="Arial"/>
          <w:bCs/>
        </w:rPr>
        <w:t xml:space="preserve"> </w:t>
      </w:r>
      <w:r w:rsidR="00A67C7B" w:rsidRPr="003105ED">
        <w:rPr>
          <w:rFonts w:ascii="Verdana" w:hAnsi="Verdana" w:cs="Arial"/>
          <w:bCs/>
        </w:rPr>
        <w:t>O</w:t>
      </w:r>
      <w:r w:rsidRPr="003105ED">
        <w:rPr>
          <w:rFonts w:ascii="Verdana" w:hAnsi="Verdana" w:cs="Arial"/>
          <w:bCs/>
        </w:rPr>
        <w:t>fer</w:t>
      </w:r>
      <w:r w:rsidR="00EA1CB8" w:rsidRPr="003105ED">
        <w:rPr>
          <w:rFonts w:ascii="Verdana" w:hAnsi="Verdana" w:cs="Arial"/>
          <w:bCs/>
        </w:rPr>
        <w:t>ty</w:t>
      </w:r>
      <w:r w:rsidRPr="003105ED">
        <w:rPr>
          <w:rFonts w:ascii="Verdana" w:hAnsi="Verdana" w:cs="Arial"/>
          <w:bCs/>
        </w:rPr>
        <w:t xml:space="preserve"> Wykonawcy </w:t>
      </w:r>
      <w:r w:rsidR="00EA1CB8" w:rsidRPr="003105ED">
        <w:rPr>
          <w:rFonts w:ascii="Verdana" w:hAnsi="Verdana" w:cs="Arial"/>
          <w:bCs/>
        </w:rPr>
        <w:t xml:space="preserve">został dołączony wykaz </w:t>
      </w:r>
      <w:r w:rsidR="004F741D" w:rsidRPr="003105ED">
        <w:rPr>
          <w:rFonts w:ascii="Verdana" w:hAnsi="Verdana" w:cs="Arial"/>
          <w:bCs/>
        </w:rPr>
        <w:t xml:space="preserve">Kluczowych </w:t>
      </w:r>
      <w:r w:rsidRPr="003105ED">
        <w:rPr>
          <w:rFonts w:ascii="Verdana" w:hAnsi="Verdana" w:cs="Arial"/>
          <w:bCs/>
        </w:rPr>
        <w:t>Podwykonawców</w:t>
      </w:r>
      <w:r w:rsidR="00EA1CB8" w:rsidRPr="003105ED">
        <w:rPr>
          <w:rFonts w:ascii="Verdana" w:hAnsi="Verdana" w:cs="Arial"/>
          <w:bCs/>
        </w:rPr>
        <w:t xml:space="preserve"> (którego wzór stanowi Załącznik nr 8 do SWZ)</w:t>
      </w:r>
      <w:r w:rsidRPr="003105ED">
        <w:rPr>
          <w:rFonts w:ascii="Verdana" w:hAnsi="Verdana" w:cs="Arial"/>
          <w:bCs/>
        </w:rPr>
        <w:t xml:space="preserve"> wraz ze wskazaniem ich nazw, adresów, danych kontaktowych, opisu powierzonych im prac oraz by </w:t>
      </w:r>
      <w:r w:rsidR="00AC4493" w:rsidRPr="003105ED">
        <w:rPr>
          <w:rFonts w:ascii="Verdana" w:hAnsi="Verdana" w:cs="Arial"/>
          <w:bCs/>
        </w:rPr>
        <w:t>Kluczowi Podwykonawcy</w:t>
      </w:r>
      <w:r w:rsidRPr="003105ED">
        <w:rPr>
          <w:rFonts w:ascii="Verdana" w:hAnsi="Verdana" w:cs="Arial"/>
          <w:bCs/>
        </w:rPr>
        <w:t xml:space="preserve"> złoży</w:t>
      </w:r>
      <w:r w:rsidR="00AC4493" w:rsidRPr="003105ED">
        <w:rPr>
          <w:rFonts w:ascii="Verdana" w:hAnsi="Verdana" w:cs="Arial"/>
          <w:bCs/>
        </w:rPr>
        <w:t>li</w:t>
      </w:r>
      <w:r w:rsidRPr="003105ED">
        <w:rPr>
          <w:rFonts w:ascii="Verdana" w:hAnsi="Verdana" w:cs="Arial"/>
          <w:bCs/>
        </w:rPr>
        <w:t xml:space="preserve"> oświadczenia, iż spełniają warunki opisane w Załączniku nr 7 do SWZ.</w:t>
      </w:r>
    </w:p>
    <w:p w14:paraId="76B57B31" w14:textId="7304E1E7" w:rsidR="002A61A7" w:rsidRPr="003105ED" w:rsidRDefault="002A61A7" w:rsidP="00705409">
      <w:pPr>
        <w:spacing w:line="276" w:lineRule="auto"/>
        <w:rPr>
          <w:rFonts w:ascii="Verdana" w:hAnsi="Verdana" w:cs="Arial"/>
        </w:rPr>
      </w:pPr>
    </w:p>
    <w:p w14:paraId="207361D8" w14:textId="2195A96B" w:rsidR="008550C7" w:rsidRPr="003105ED" w:rsidRDefault="00275A5B" w:rsidP="005C061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Verdana" w:hAnsi="Verdana" w:cs="Arial"/>
          <w:b/>
          <w:caps/>
        </w:rPr>
      </w:pPr>
      <w:bookmarkStart w:id="67" w:name="_Toc225838923"/>
      <w:r w:rsidRPr="003105ED">
        <w:rPr>
          <w:rFonts w:ascii="Verdana" w:hAnsi="Verdana" w:cs="Arial"/>
          <w:b/>
          <w:caps/>
        </w:rPr>
        <w:t>S</w:t>
      </w:r>
      <w:r w:rsidR="007D75AF" w:rsidRPr="003105ED">
        <w:rPr>
          <w:rFonts w:ascii="Verdana" w:hAnsi="Verdana" w:cs="Arial"/>
          <w:b/>
        </w:rPr>
        <w:t>posób udzielania wyjaśnień dotyczących</w:t>
      </w:r>
      <w:r w:rsidR="00F33765" w:rsidRPr="003105ED">
        <w:rPr>
          <w:rFonts w:ascii="Verdana" w:hAnsi="Verdana" w:cs="Arial"/>
          <w:b/>
        </w:rPr>
        <w:t xml:space="preserve"> Konkursu</w:t>
      </w:r>
      <w:bookmarkStart w:id="68" w:name="_Toc225824149"/>
      <w:bookmarkStart w:id="69" w:name="_Toc225838924"/>
      <w:bookmarkEnd w:id="67"/>
    </w:p>
    <w:p w14:paraId="6D9B70F6" w14:textId="6F0A9A91" w:rsidR="008550C7" w:rsidRPr="003105ED" w:rsidRDefault="003B3537" w:rsidP="005C061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  <w:b/>
          <w:caps/>
        </w:rPr>
      </w:pPr>
      <w:r w:rsidRPr="003105ED">
        <w:rPr>
          <w:rFonts w:ascii="Verdana" w:hAnsi="Verdana" w:cs="Arial"/>
          <w:bCs/>
          <w:iCs/>
        </w:rPr>
        <w:t>O</w:t>
      </w:r>
      <w:r w:rsidR="00357413" w:rsidRPr="003105ED">
        <w:rPr>
          <w:rFonts w:ascii="Verdana" w:hAnsi="Verdana" w:cs="Arial"/>
          <w:bCs/>
          <w:iCs/>
        </w:rPr>
        <w:t xml:space="preserve">ferent </w:t>
      </w:r>
      <w:r w:rsidR="004868A0" w:rsidRPr="003105ED">
        <w:rPr>
          <w:rFonts w:ascii="Verdana" w:hAnsi="Verdana" w:cs="Arial"/>
          <w:bCs/>
          <w:iCs/>
        </w:rPr>
        <w:t xml:space="preserve">może zwracać się do </w:t>
      </w:r>
      <w:r w:rsidR="00830729" w:rsidRPr="003105ED">
        <w:rPr>
          <w:rFonts w:ascii="Verdana" w:hAnsi="Verdana" w:cs="Arial"/>
          <w:bCs/>
          <w:iCs/>
        </w:rPr>
        <w:t>Zamawiającego</w:t>
      </w:r>
      <w:r w:rsidR="00547BD8" w:rsidRPr="003105ED">
        <w:rPr>
          <w:rFonts w:ascii="Verdana" w:hAnsi="Verdana" w:cs="Arial"/>
          <w:bCs/>
          <w:iCs/>
        </w:rPr>
        <w:t xml:space="preserve"> - za pośrednictwem </w:t>
      </w:r>
      <w:r w:rsidR="006A26F7" w:rsidRPr="003105ED">
        <w:rPr>
          <w:rFonts w:ascii="Verdana" w:hAnsi="Verdana" w:cs="Arial"/>
          <w:bCs/>
          <w:iCs/>
        </w:rPr>
        <w:t xml:space="preserve">Platformy </w:t>
      </w:r>
      <w:r w:rsidR="00A3129D" w:rsidRPr="003105ED">
        <w:rPr>
          <w:rFonts w:ascii="Verdana" w:hAnsi="Verdana" w:cs="Arial"/>
          <w:bCs/>
          <w:iCs/>
        </w:rPr>
        <w:t>Z</w:t>
      </w:r>
      <w:r w:rsidR="006A26F7" w:rsidRPr="003105ED">
        <w:rPr>
          <w:rFonts w:ascii="Verdana" w:hAnsi="Verdana" w:cs="Arial"/>
          <w:bCs/>
          <w:iCs/>
        </w:rPr>
        <w:t xml:space="preserve">akupowej </w:t>
      </w:r>
      <w:r w:rsidR="00547BD8" w:rsidRPr="003105ED">
        <w:rPr>
          <w:rFonts w:ascii="Verdana" w:hAnsi="Verdana" w:cs="Arial"/>
          <w:bCs/>
          <w:iCs/>
        </w:rPr>
        <w:t>-</w:t>
      </w:r>
      <w:r w:rsidR="00F33765" w:rsidRPr="003105ED">
        <w:rPr>
          <w:rFonts w:ascii="Verdana" w:hAnsi="Verdana" w:cs="Arial"/>
          <w:bCs/>
          <w:iCs/>
        </w:rPr>
        <w:t xml:space="preserve"> </w:t>
      </w:r>
      <w:r w:rsidR="00357413" w:rsidRPr="003105ED">
        <w:rPr>
          <w:rFonts w:ascii="Verdana" w:hAnsi="Verdana" w:cs="Arial"/>
          <w:bCs/>
          <w:iCs/>
        </w:rPr>
        <w:t>z zapytaniem o wyjaśnienie wątpliwych lub niezrozumiałych dla niego postanowień dokument</w:t>
      </w:r>
      <w:r w:rsidR="00C30E2D" w:rsidRPr="003105ED">
        <w:rPr>
          <w:rFonts w:ascii="Verdana" w:hAnsi="Verdana" w:cs="Arial"/>
          <w:bCs/>
          <w:iCs/>
        </w:rPr>
        <w:t>acji</w:t>
      </w:r>
      <w:bookmarkEnd w:id="68"/>
      <w:bookmarkEnd w:id="69"/>
      <w:r w:rsidR="003535F8" w:rsidRPr="003105ED">
        <w:rPr>
          <w:rFonts w:ascii="Verdana" w:hAnsi="Verdana" w:cs="Arial"/>
          <w:bCs/>
          <w:iCs/>
        </w:rPr>
        <w:t xml:space="preserve"> </w:t>
      </w:r>
      <w:r w:rsidR="00F33765" w:rsidRPr="003105ED">
        <w:rPr>
          <w:rFonts w:ascii="Verdana" w:hAnsi="Verdana" w:cs="Arial"/>
          <w:bCs/>
          <w:iCs/>
        </w:rPr>
        <w:t>Konkursu</w:t>
      </w:r>
      <w:r w:rsidR="004A1D56" w:rsidRPr="003105ED">
        <w:rPr>
          <w:rFonts w:ascii="Verdana" w:hAnsi="Verdana" w:cs="Arial"/>
          <w:bCs/>
          <w:iCs/>
        </w:rPr>
        <w:t>, bądź wnioskować o dokonanie</w:t>
      </w:r>
      <w:r w:rsidR="00A3129D" w:rsidRPr="003105ED">
        <w:rPr>
          <w:rFonts w:ascii="Verdana" w:hAnsi="Verdana" w:cs="Arial"/>
          <w:bCs/>
          <w:iCs/>
        </w:rPr>
        <w:t xml:space="preserve"> w niej</w:t>
      </w:r>
      <w:r w:rsidR="004A1D56" w:rsidRPr="003105ED">
        <w:rPr>
          <w:rFonts w:ascii="Verdana" w:hAnsi="Verdana" w:cs="Arial"/>
          <w:bCs/>
          <w:iCs/>
        </w:rPr>
        <w:t xml:space="preserve"> zmian, w tym w szczególności we </w:t>
      </w:r>
      <w:r w:rsidR="00A3129D" w:rsidRPr="003105ED">
        <w:rPr>
          <w:rFonts w:ascii="Verdana" w:hAnsi="Verdana" w:cs="Arial"/>
          <w:bCs/>
          <w:iCs/>
        </w:rPr>
        <w:t>w</w:t>
      </w:r>
      <w:r w:rsidR="004A1D56" w:rsidRPr="003105ED">
        <w:rPr>
          <w:rFonts w:ascii="Verdana" w:hAnsi="Verdana" w:cs="Arial"/>
          <w:bCs/>
          <w:iCs/>
        </w:rPr>
        <w:t>zorze Umowy o Roboty Budowlane.</w:t>
      </w:r>
      <w:bookmarkStart w:id="70" w:name="_Toc225824150"/>
      <w:bookmarkStart w:id="71" w:name="_Toc225838925"/>
    </w:p>
    <w:p w14:paraId="133E11C6" w14:textId="00FEC7D9" w:rsidR="00C257A0" w:rsidRPr="003105ED" w:rsidRDefault="00C257A0" w:rsidP="005C061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  <w:b/>
          <w:caps/>
        </w:rPr>
      </w:pPr>
      <w:r w:rsidRPr="003105ED">
        <w:rPr>
          <w:rFonts w:ascii="Verdana" w:hAnsi="Verdana" w:cs="Arial"/>
          <w:bCs/>
          <w:iCs/>
        </w:rPr>
        <w:t>Oferent zadaje pytanie poprzez wysłanie wiadomości do Zamawiającego z wykorzystaniem przycisku "Wyślij wiadomość do Zamawiającego"</w:t>
      </w:r>
      <w:r w:rsidR="00F307A2" w:rsidRPr="003105ED">
        <w:rPr>
          <w:rFonts w:ascii="Verdana" w:hAnsi="Verdana" w:cs="Arial"/>
          <w:bCs/>
          <w:iCs/>
        </w:rPr>
        <w:t>.</w:t>
      </w:r>
    </w:p>
    <w:p w14:paraId="23F2D176" w14:textId="5DAFAD2B" w:rsidR="00502E85" w:rsidRPr="003105ED" w:rsidRDefault="00502E85" w:rsidP="005C061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  <w:bCs/>
          <w:iCs/>
        </w:rPr>
      </w:pPr>
      <w:r w:rsidRPr="003105ED">
        <w:rPr>
          <w:rFonts w:ascii="Verdana" w:hAnsi="Verdana" w:cs="Arial"/>
          <w:bCs/>
          <w:iCs/>
        </w:rPr>
        <w:t>Odpowiedzi na pytania merytoryczne zostaną udzielone w formie komunikatu Zamawiającego i udostępnione wszystkim uczestnikom postępowania, bez wskazania źródła zapytania</w:t>
      </w:r>
      <w:r w:rsidR="00F850F2" w:rsidRPr="003105ED">
        <w:rPr>
          <w:rFonts w:ascii="Verdana" w:hAnsi="Verdana" w:cs="Arial"/>
          <w:bCs/>
          <w:iCs/>
        </w:rPr>
        <w:t xml:space="preserve"> najpóźniej na </w:t>
      </w:r>
      <w:r w:rsidR="004F741D" w:rsidRPr="003105ED">
        <w:rPr>
          <w:rFonts w:ascii="Verdana" w:hAnsi="Verdana" w:cs="Arial"/>
          <w:bCs/>
          <w:iCs/>
        </w:rPr>
        <w:t>5</w:t>
      </w:r>
      <w:r w:rsidR="00F850F2" w:rsidRPr="003105ED">
        <w:rPr>
          <w:rFonts w:ascii="Verdana" w:hAnsi="Verdana" w:cs="Arial"/>
          <w:bCs/>
          <w:iCs/>
        </w:rPr>
        <w:t xml:space="preserve"> dni robocz</w:t>
      </w:r>
      <w:r w:rsidR="004F741D" w:rsidRPr="003105ED">
        <w:rPr>
          <w:rFonts w:ascii="Verdana" w:hAnsi="Verdana" w:cs="Arial"/>
          <w:bCs/>
          <w:iCs/>
        </w:rPr>
        <w:t>ych</w:t>
      </w:r>
      <w:r w:rsidR="00F850F2" w:rsidRPr="003105ED">
        <w:rPr>
          <w:rFonts w:ascii="Verdana" w:hAnsi="Verdana" w:cs="Arial"/>
          <w:bCs/>
          <w:iCs/>
        </w:rPr>
        <w:t xml:space="preserve"> przed dniem składania Ofert</w:t>
      </w:r>
      <w:r w:rsidRPr="003105ED">
        <w:rPr>
          <w:rFonts w:ascii="Verdana" w:hAnsi="Verdana" w:cs="Arial"/>
          <w:bCs/>
          <w:iCs/>
        </w:rPr>
        <w:t>.</w:t>
      </w:r>
    </w:p>
    <w:p w14:paraId="35012A95" w14:textId="56CA89E4" w:rsidR="008550C7" w:rsidRPr="003105ED" w:rsidRDefault="00502E85" w:rsidP="005C061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  <w:bCs/>
          <w:iCs/>
        </w:rPr>
      </w:pPr>
      <w:r w:rsidRPr="003105ED">
        <w:rPr>
          <w:rFonts w:ascii="Verdana" w:hAnsi="Verdana" w:cs="Arial"/>
          <w:bCs/>
          <w:iCs/>
        </w:rPr>
        <w:t xml:space="preserve">W przypadku pytań związanych z obsługą platformy, prosimy o kontakt z Centrum Wsparcia Klienta platformy zakupowej Open </w:t>
      </w:r>
      <w:proofErr w:type="spellStart"/>
      <w:r w:rsidRPr="003105ED">
        <w:rPr>
          <w:rFonts w:ascii="Verdana" w:hAnsi="Verdana" w:cs="Arial"/>
          <w:bCs/>
          <w:iCs/>
        </w:rPr>
        <w:t>Nexus</w:t>
      </w:r>
      <w:proofErr w:type="spellEnd"/>
      <w:r w:rsidRPr="003105ED">
        <w:rPr>
          <w:rFonts w:ascii="Verdana" w:hAnsi="Verdana" w:cs="Arial"/>
          <w:bCs/>
          <w:iCs/>
        </w:rPr>
        <w:t xml:space="preserve"> czynnym od poniedziałku do piątku w dni robocze, w godzinach od 8:00 do 17:00, tel. 22 101 02 00, e-mail: </w:t>
      </w:r>
      <w:bookmarkEnd w:id="70"/>
      <w:bookmarkEnd w:id="71"/>
      <w:r w:rsidR="00F850F2" w:rsidRPr="003105ED">
        <w:rPr>
          <w:rFonts w:ascii="Verdana" w:hAnsi="Verdana" w:cs="Arial"/>
          <w:bCs/>
          <w:iCs/>
        </w:rPr>
        <w:fldChar w:fldCharType="begin"/>
      </w:r>
      <w:r w:rsidR="00F850F2" w:rsidRPr="003105ED">
        <w:rPr>
          <w:rFonts w:ascii="Verdana" w:hAnsi="Verdana" w:cs="Arial"/>
          <w:bCs/>
          <w:iCs/>
        </w:rPr>
        <w:instrText xml:space="preserve"> HYPERLINK "mailto:cwk@platformazakupowa.pl" </w:instrText>
      </w:r>
      <w:r w:rsidR="00F850F2" w:rsidRPr="003105ED">
        <w:rPr>
          <w:rFonts w:ascii="Verdana" w:hAnsi="Verdana" w:cs="Arial"/>
          <w:bCs/>
          <w:iCs/>
        </w:rPr>
        <w:fldChar w:fldCharType="separate"/>
      </w:r>
      <w:r w:rsidR="00F850F2" w:rsidRPr="003105ED">
        <w:rPr>
          <w:rStyle w:val="Hipercze"/>
          <w:rFonts w:ascii="Verdana" w:hAnsi="Verdana" w:cs="Arial"/>
          <w:bCs/>
          <w:iCs/>
        </w:rPr>
        <w:t>cwk@platformazakupowa.pl</w:t>
      </w:r>
      <w:r w:rsidR="00F850F2" w:rsidRPr="003105ED">
        <w:rPr>
          <w:rFonts w:ascii="Verdana" w:hAnsi="Verdana" w:cs="Arial"/>
          <w:bCs/>
          <w:iCs/>
        </w:rPr>
        <w:fldChar w:fldCharType="end"/>
      </w:r>
      <w:bookmarkStart w:id="72" w:name="_Toc224744882"/>
      <w:r w:rsidRPr="003105ED">
        <w:rPr>
          <w:rFonts w:ascii="Verdana" w:hAnsi="Verdana" w:cs="Arial"/>
          <w:bCs/>
          <w:iCs/>
        </w:rPr>
        <w:t>.</w:t>
      </w:r>
    </w:p>
    <w:p w14:paraId="5CE46D69" w14:textId="1F774898" w:rsidR="00344FB2" w:rsidRPr="00D36A55" w:rsidRDefault="00E272AC" w:rsidP="005C061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  <w:bCs/>
          <w:iCs/>
        </w:rPr>
      </w:pPr>
      <w:bookmarkStart w:id="73" w:name="_Toc224744883"/>
      <w:bookmarkStart w:id="74" w:name="_Toc225824152"/>
      <w:bookmarkStart w:id="75" w:name="_Toc225838927"/>
      <w:bookmarkEnd w:id="72"/>
      <w:r w:rsidRPr="00D36A55">
        <w:rPr>
          <w:rFonts w:ascii="Verdana" w:hAnsi="Verdana" w:cs="Arial"/>
          <w:bCs/>
          <w:iCs/>
        </w:rPr>
        <w:t>Ewentualne z</w:t>
      </w:r>
      <w:r w:rsidR="00344FB2" w:rsidRPr="00D36A55">
        <w:rPr>
          <w:rFonts w:ascii="Verdana" w:hAnsi="Verdana" w:cs="Arial"/>
          <w:bCs/>
          <w:iCs/>
        </w:rPr>
        <w:t>apytania</w:t>
      </w:r>
      <w:r w:rsidR="004A1D56" w:rsidRPr="00D36A55">
        <w:rPr>
          <w:rFonts w:ascii="Verdana" w:hAnsi="Verdana" w:cs="Arial"/>
          <w:bCs/>
          <w:iCs/>
        </w:rPr>
        <w:t xml:space="preserve"> i wnioski</w:t>
      </w:r>
      <w:r w:rsidR="00344FB2" w:rsidRPr="00D36A55">
        <w:rPr>
          <w:rFonts w:ascii="Verdana" w:hAnsi="Verdana" w:cs="Arial"/>
          <w:bCs/>
          <w:iCs/>
        </w:rPr>
        <w:t xml:space="preserve"> dotyczące </w:t>
      </w:r>
      <w:r w:rsidRPr="00D36A55">
        <w:rPr>
          <w:rFonts w:ascii="Verdana" w:hAnsi="Verdana" w:cs="Arial"/>
          <w:bCs/>
          <w:iCs/>
        </w:rPr>
        <w:t>Konkursu, należy przesłać najpóźniej</w:t>
      </w:r>
      <w:r w:rsidR="00D36A55">
        <w:rPr>
          <w:rFonts w:ascii="Verdana" w:hAnsi="Verdana" w:cs="Arial"/>
          <w:bCs/>
          <w:iCs/>
        </w:rPr>
        <w:t xml:space="preserve"> </w:t>
      </w:r>
      <w:r w:rsidR="00D36A55" w:rsidRPr="00D36A55">
        <w:rPr>
          <w:rFonts w:ascii="Verdana" w:hAnsi="Verdana" w:cs="Arial"/>
          <w:bCs/>
          <w:iCs/>
        </w:rPr>
        <w:t>do godz. 14.00</w:t>
      </w:r>
      <w:r w:rsidRPr="00D36A55">
        <w:rPr>
          <w:rFonts w:ascii="Verdana" w:hAnsi="Verdana" w:cs="Arial"/>
          <w:bCs/>
          <w:iCs/>
        </w:rPr>
        <w:t xml:space="preserve"> </w:t>
      </w:r>
      <w:r w:rsidR="003105ED" w:rsidRPr="003F01E8">
        <w:rPr>
          <w:rFonts w:ascii="Verdana" w:hAnsi="Verdana" w:cs="Arial"/>
          <w:bCs/>
          <w:iCs/>
        </w:rPr>
        <w:t xml:space="preserve">w </w:t>
      </w:r>
      <w:del w:id="76" w:author="Łyczkowska-Nowak, Marta" w:date="2023-05-10T15:11:00Z">
        <w:r w:rsidR="003105ED" w:rsidRPr="003F01E8" w:rsidDel="003F01E8">
          <w:rPr>
            <w:rFonts w:ascii="Verdana" w:hAnsi="Verdana" w:cs="Arial"/>
            <w:bCs/>
            <w:iCs/>
          </w:rPr>
          <w:delText xml:space="preserve">60 </w:delText>
        </w:r>
      </w:del>
      <w:ins w:id="77" w:author="Łyczkowska-Nowak, Marta" w:date="2023-05-10T15:11:00Z">
        <w:r w:rsidR="003F01E8" w:rsidRPr="00E067A9">
          <w:rPr>
            <w:rFonts w:ascii="Verdana" w:hAnsi="Verdana" w:cs="Arial"/>
            <w:bCs/>
            <w:iCs/>
          </w:rPr>
          <w:t>79</w:t>
        </w:r>
        <w:r w:rsidR="003F01E8" w:rsidRPr="003F01E8">
          <w:rPr>
            <w:rFonts w:ascii="Verdana" w:hAnsi="Verdana" w:cs="Arial"/>
            <w:bCs/>
            <w:iCs/>
          </w:rPr>
          <w:t xml:space="preserve"> </w:t>
        </w:r>
      </w:ins>
      <w:r w:rsidR="003105ED" w:rsidRPr="003F01E8">
        <w:rPr>
          <w:rFonts w:ascii="Verdana" w:hAnsi="Verdana" w:cs="Arial"/>
          <w:bCs/>
          <w:iCs/>
        </w:rPr>
        <w:t>dni</w:t>
      </w:r>
      <w:r w:rsidR="00D36A55" w:rsidRPr="003F01E8">
        <w:rPr>
          <w:rFonts w:ascii="Verdana" w:hAnsi="Verdana" w:cs="Arial"/>
          <w:bCs/>
          <w:iCs/>
        </w:rPr>
        <w:t>u</w:t>
      </w:r>
      <w:r w:rsidR="003105ED" w:rsidRPr="003F01E8">
        <w:rPr>
          <w:rFonts w:ascii="Verdana" w:hAnsi="Verdana" w:cs="Arial"/>
          <w:bCs/>
          <w:iCs/>
        </w:rPr>
        <w:t xml:space="preserve"> </w:t>
      </w:r>
      <w:r w:rsidR="003105ED" w:rsidRPr="003F01E8">
        <w:rPr>
          <w:rFonts w:ascii="Verdana" w:hAnsi="Verdana" w:cs="Arial"/>
        </w:rPr>
        <w:t xml:space="preserve">od </w:t>
      </w:r>
      <w:r w:rsidR="00D36A55" w:rsidRPr="003F01E8">
        <w:rPr>
          <w:rFonts w:ascii="Verdana" w:hAnsi="Verdana" w:cs="Arial"/>
        </w:rPr>
        <w:t>daty</w:t>
      </w:r>
      <w:r w:rsidR="003105ED" w:rsidRPr="003F01E8">
        <w:rPr>
          <w:rFonts w:ascii="Verdana" w:hAnsi="Verdana" w:cs="Arial"/>
        </w:rPr>
        <w:t xml:space="preserve"> publikacji</w:t>
      </w:r>
      <w:r w:rsidR="003105ED" w:rsidRPr="00D36A55">
        <w:rPr>
          <w:rFonts w:ascii="Verdana" w:hAnsi="Verdana" w:cs="Arial"/>
        </w:rPr>
        <w:t xml:space="preserve"> niniejszego SWZ na Platformie Zakupowej MTP</w:t>
      </w:r>
      <w:r w:rsidR="00502E85" w:rsidRPr="00D36A55">
        <w:rPr>
          <w:rFonts w:ascii="Verdana" w:hAnsi="Verdana" w:cs="Arial"/>
          <w:bCs/>
          <w:iCs/>
        </w:rPr>
        <w:t>.</w:t>
      </w:r>
      <w:r w:rsidRPr="00D36A55">
        <w:rPr>
          <w:rFonts w:ascii="Verdana" w:hAnsi="Verdana" w:cs="Arial"/>
          <w:bCs/>
          <w:iCs/>
        </w:rPr>
        <w:t xml:space="preserve"> Odpowiedzi zostaną </w:t>
      </w:r>
      <w:r w:rsidR="00C2666D" w:rsidRPr="00D36A55">
        <w:rPr>
          <w:rFonts w:ascii="Verdana" w:hAnsi="Verdana" w:cs="Arial"/>
          <w:bCs/>
          <w:iCs/>
        </w:rPr>
        <w:t xml:space="preserve">opublikowane na Platformie Zakupowej nie później niż w dniu </w:t>
      </w:r>
      <w:r w:rsidR="00444AAF" w:rsidRPr="00D36A55">
        <w:rPr>
          <w:rFonts w:ascii="Verdana" w:hAnsi="Verdana" w:cs="Arial"/>
          <w:bCs/>
          <w:iCs/>
        </w:rPr>
        <w:t>15.05.2023</w:t>
      </w:r>
      <w:r w:rsidR="00A3129D" w:rsidRPr="00D36A55">
        <w:rPr>
          <w:rFonts w:ascii="Verdana" w:hAnsi="Verdana" w:cs="Arial"/>
          <w:bCs/>
          <w:iCs/>
        </w:rPr>
        <w:t xml:space="preserve"> </w:t>
      </w:r>
      <w:r w:rsidRPr="00D36A55">
        <w:rPr>
          <w:rFonts w:ascii="Verdana" w:hAnsi="Verdana" w:cs="Arial"/>
          <w:bCs/>
          <w:iCs/>
        </w:rPr>
        <w:t>r.</w:t>
      </w:r>
    </w:p>
    <w:p w14:paraId="4FDF216E" w14:textId="77B3BA4F" w:rsidR="005E2D90" w:rsidRPr="003105ED" w:rsidRDefault="00EA53C3" w:rsidP="005C061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  <w:bCs/>
          <w:iCs/>
        </w:rPr>
      </w:pPr>
      <w:r w:rsidRPr="003105ED">
        <w:rPr>
          <w:rFonts w:ascii="Verdana" w:hAnsi="Verdana" w:cs="Arial"/>
          <w:bCs/>
          <w:iCs/>
        </w:rPr>
        <w:t>Ws</w:t>
      </w:r>
      <w:r w:rsidR="00CB2DC1" w:rsidRPr="003105ED">
        <w:rPr>
          <w:rFonts w:ascii="Verdana" w:hAnsi="Verdana" w:cs="Arial"/>
          <w:bCs/>
          <w:iCs/>
        </w:rPr>
        <w:t>zystkie zapytania</w:t>
      </w:r>
      <w:r w:rsidR="00C30E2D" w:rsidRPr="003105ED">
        <w:rPr>
          <w:rFonts w:ascii="Verdana" w:hAnsi="Verdana" w:cs="Arial"/>
          <w:bCs/>
          <w:iCs/>
        </w:rPr>
        <w:t xml:space="preserve"> </w:t>
      </w:r>
      <w:r w:rsidR="00344FB2" w:rsidRPr="003105ED">
        <w:rPr>
          <w:rFonts w:ascii="Verdana" w:hAnsi="Verdana" w:cs="Arial"/>
          <w:bCs/>
          <w:iCs/>
        </w:rPr>
        <w:t xml:space="preserve">od </w:t>
      </w:r>
      <w:r w:rsidR="00F525C9" w:rsidRPr="003105ED">
        <w:rPr>
          <w:rFonts w:ascii="Verdana" w:hAnsi="Verdana" w:cs="Arial"/>
          <w:bCs/>
          <w:iCs/>
        </w:rPr>
        <w:t>Wykonawców,</w:t>
      </w:r>
      <w:r w:rsidR="00BB0A24" w:rsidRPr="003105ED">
        <w:rPr>
          <w:rFonts w:ascii="Verdana" w:hAnsi="Verdana" w:cs="Arial"/>
          <w:bCs/>
          <w:iCs/>
        </w:rPr>
        <w:t xml:space="preserve"> na które Zamawiający postanowił udzielić odpowiedzi,</w:t>
      </w:r>
      <w:r w:rsidR="00F525C9" w:rsidRPr="003105ED">
        <w:rPr>
          <w:rFonts w:ascii="Verdana" w:hAnsi="Verdana" w:cs="Arial"/>
          <w:bCs/>
          <w:iCs/>
        </w:rPr>
        <w:t xml:space="preserve"> </w:t>
      </w:r>
      <w:r w:rsidRPr="003105ED">
        <w:rPr>
          <w:rFonts w:ascii="Verdana" w:hAnsi="Verdana" w:cs="Arial"/>
          <w:bCs/>
          <w:iCs/>
        </w:rPr>
        <w:t>bez identyfikacji autorów zapytań</w:t>
      </w:r>
      <w:r w:rsidR="002347AA" w:rsidRPr="003105ED">
        <w:rPr>
          <w:rFonts w:ascii="Verdana" w:hAnsi="Verdana" w:cs="Arial"/>
          <w:bCs/>
          <w:iCs/>
        </w:rPr>
        <w:t xml:space="preserve"> </w:t>
      </w:r>
      <w:r w:rsidRPr="003105ED">
        <w:rPr>
          <w:rFonts w:ascii="Verdana" w:hAnsi="Verdana" w:cs="Arial"/>
          <w:bCs/>
          <w:iCs/>
        </w:rPr>
        <w:t xml:space="preserve">wraz z odpowiedziami </w:t>
      </w:r>
      <w:r w:rsidR="00F850F2" w:rsidRPr="003105ED">
        <w:rPr>
          <w:rFonts w:ascii="Verdana" w:hAnsi="Verdana" w:cs="Arial"/>
          <w:bCs/>
          <w:iCs/>
        </w:rPr>
        <w:t>zostaną</w:t>
      </w:r>
      <w:r w:rsidR="004F741D" w:rsidRPr="003105ED">
        <w:rPr>
          <w:rFonts w:ascii="Verdana" w:hAnsi="Verdana" w:cs="Arial"/>
          <w:bCs/>
          <w:iCs/>
        </w:rPr>
        <w:t xml:space="preserve"> </w:t>
      </w:r>
      <w:r w:rsidR="00F850F2" w:rsidRPr="003105ED">
        <w:rPr>
          <w:rFonts w:ascii="Verdana" w:hAnsi="Verdana" w:cs="Arial"/>
          <w:bCs/>
          <w:iCs/>
        </w:rPr>
        <w:t>opublikowane na Platformie Zakupowej Zamawiającego</w:t>
      </w:r>
      <w:r w:rsidRPr="003105ED">
        <w:rPr>
          <w:rFonts w:ascii="Verdana" w:hAnsi="Verdana" w:cs="Arial"/>
          <w:bCs/>
          <w:iCs/>
        </w:rPr>
        <w:t>.</w:t>
      </w:r>
      <w:bookmarkEnd w:id="73"/>
      <w:bookmarkEnd w:id="74"/>
      <w:bookmarkEnd w:id="75"/>
    </w:p>
    <w:p w14:paraId="6FF28895" w14:textId="77777777" w:rsidR="006A26F7" w:rsidRPr="003105ED" w:rsidRDefault="006A26F7">
      <w:pPr>
        <w:tabs>
          <w:tab w:val="num" w:pos="720"/>
        </w:tabs>
        <w:spacing w:after="60" w:line="276" w:lineRule="auto"/>
        <w:ind w:left="540"/>
        <w:jc w:val="both"/>
        <w:outlineLvl w:val="1"/>
        <w:rPr>
          <w:rFonts w:ascii="Verdana" w:hAnsi="Verdana" w:cs="Arial"/>
          <w:bCs/>
          <w:iCs/>
        </w:rPr>
      </w:pPr>
    </w:p>
    <w:p w14:paraId="07B63633" w14:textId="5E62EAE1" w:rsidR="005E2D90" w:rsidRPr="003105ED" w:rsidRDefault="005E2D90" w:rsidP="005C061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Verdana" w:hAnsi="Verdana" w:cs="Arial"/>
          <w:b/>
        </w:rPr>
      </w:pPr>
      <w:bookmarkStart w:id="78" w:name="_Toc225838931"/>
      <w:r w:rsidRPr="003105ED">
        <w:rPr>
          <w:rFonts w:ascii="Verdana" w:hAnsi="Verdana" w:cs="Arial"/>
          <w:b/>
        </w:rPr>
        <w:t>W</w:t>
      </w:r>
      <w:r w:rsidR="007D75AF" w:rsidRPr="003105ED">
        <w:rPr>
          <w:rFonts w:ascii="Verdana" w:hAnsi="Verdana" w:cs="Arial"/>
          <w:b/>
        </w:rPr>
        <w:t>izja lokalna</w:t>
      </w:r>
      <w:bookmarkEnd w:id="78"/>
      <w:r w:rsidR="007D721C" w:rsidRPr="003105ED">
        <w:rPr>
          <w:rFonts w:ascii="Verdana" w:hAnsi="Verdana" w:cs="Arial"/>
          <w:b/>
        </w:rPr>
        <w:t xml:space="preserve"> i badania terenu</w:t>
      </w:r>
    </w:p>
    <w:p w14:paraId="7449EBCF" w14:textId="77777777" w:rsidR="00B14051" w:rsidRPr="003105ED" w:rsidRDefault="00B14051">
      <w:pPr>
        <w:spacing w:line="276" w:lineRule="auto"/>
        <w:ind w:left="426"/>
        <w:jc w:val="both"/>
        <w:rPr>
          <w:rFonts w:ascii="Verdana" w:hAnsi="Verdana" w:cs="Arial"/>
          <w:b/>
        </w:rPr>
      </w:pPr>
    </w:p>
    <w:p w14:paraId="11D630B7" w14:textId="1226E196" w:rsidR="007D721C" w:rsidRPr="003105ED" w:rsidRDefault="00510E70" w:rsidP="00B07BFD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  <w:bCs/>
          <w:iCs/>
        </w:rPr>
      </w:pPr>
      <w:r w:rsidRPr="003105ED">
        <w:rPr>
          <w:rFonts w:ascii="Verdana" w:hAnsi="Verdana" w:cs="Arial"/>
          <w:bCs/>
          <w:iCs/>
        </w:rPr>
        <w:t>W</w:t>
      </w:r>
      <w:r w:rsidR="00970CAD" w:rsidRPr="003105ED">
        <w:rPr>
          <w:rFonts w:ascii="Verdana" w:hAnsi="Verdana" w:cs="Arial"/>
          <w:bCs/>
          <w:iCs/>
        </w:rPr>
        <w:t>izja lokalna zostanie przez</w:t>
      </w:r>
      <w:r w:rsidR="00E43E10" w:rsidRPr="003105ED">
        <w:rPr>
          <w:rFonts w:ascii="Verdana" w:hAnsi="Verdana" w:cs="Arial"/>
          <w:bCs/>
          <w:iCs/>
        </w:rPr>
        <w:t xml:space="preserve"> </w:t>
      </w:r>
      <w:r w:rsidR="00970CAD" w:rsidRPr="003105ED">
        <w:rPr>
          <w:rFonts w:ascii="Verdana" w:hAnsi="Verdana" w:cs="Arial"/>
          <w:bCs/>
          <w:iCs/>
        </w:rPr>
        <w:t>Zamawiającego zorganizowana</w:t>
      </w:r>
      <w:r w:rsidR="00F850F2" w:rsidRPr="003105ED">
        <w:rPr>
          <w:rFonts w:ascii="Verdana" w:hAnsi="Verdana" w:cs="Arial"/>
          <w:bCs/>
          <w:iCs/>
        </w:rPr>
        <w:t xml:space="preserve"> przed dniem </w:t>
      </w:r>
      <w:r w:rsidRPr="003105ED">
        <w:rPr>
          <w:rFonts w:ascii="Verdana" w:hAnsi="Verdana" w:cs="Arial"/>
          <w:bCs/>
          <w:iCs/>
        </w:rPr>
        <w:t>składania Ofert</w:t>
      </w:r>
      <w:r w:rsidR="00312473" w:rsidRPr="003105ED">
        <w:rPr>
          <w:rFonts w:ascii="Verdana" w:hAnsi="Verdana" w:cs="Arial"/>
          <w:bCs/>
          <w:iCs/>
        </w:rPr>
        <w:t xml:space="preserve"> w następujących terminach i godzinach:</w:t>
      </w:r>
      <w:r w:rsidR="00444AAF" w:rsidRPr="003105ED">
        <w:rPr>
          <w:rFonts w:ascii="Verdana" w:hAnsi="Verdana" w:cs="Arial"/>
          <w:bCs/>
          <w:iCs/>
        </w:rPr>
        <w:t xml:space="preserve"> 01.03 – 15.04.2023 r., w godzinach 9:00-15:00.</w:t>
      </w:r>
      <w:r w:rsidR="00970CAD" w:rsidRPr="003105ED">
        <w:rPr>
          <w:rFonts w:ascii="Verdana" w:hAnsi="Verdana" w:cs="Arial"/>
          <w:bCs/>
          <w:iCs/>
        </w:rPr>
        <w:t xml:space="preserve"> </w:t>
      </w:r>
      <w:r w:rsidR="00BD5483" w:rsidRPr="003105ED">
        <w:rPr>
          <w:rFonts w:ascii="Verdana" w:hAnsi="Verdana" w:cs="Arial"/>
          <w:bCs/>
          <w:iCs/>
        </w:rPr>
        <w:t>Wykonawcy zobowiązani są do złożenia wniosków o wzięcie udziału w wizji lokalnej w jednym ze wskazanych przez Zamawiającego</w:t>
      </w:r>
      <w:r w:rsidR="00E8565B" w:rsidRPr="003105ED">
        <w:rPr>
          <w:rFonts w:ascii="Verdana" w:hAnsi="Verdana" w:cs="Arial"/>
          <w:bCs/>
          <w:iCs/>
        </w:rPr>
        <w:t xml:space="preserve"> w SWZ</w:t>
      </w:r>
      <w:r w:rsidR="00BD5483" w:rsidRPr="003105ED">
        <w:rPr>
          <w:rFonts w:ascii="Verdana" w:hAnsi="Verdana" w:cs="Arial"/>
          <w:bCs/>
          <w:iCs/>
        </w:rPr>
        <w:t xml:space="preserve"> terminów wraz ze wskazaniem osób uczestniczących w ich imieniu w wizji lokalnej.</w:t>
      </w:r>
      <w:r w:rsidR="00B07BFD" w:rsidRPr="003105ED">
        <w:rPr>
          <w:rFonts w:ascii="Verdana" w:hAnsi="Verdana" w:cs="Arial"/>
          <w:bCs/>
          <w:iCs/>
        </w:rPr>
        <w:t xml:space="preserve"> </w:t>
      </w:r>
      <w:r w:rsidR="00CC6197" w:rsidRPr="003105ED">
        <w:rPr>
          <w:rFonts w:ascii="Verdana" w:hAnsi="Verdana" w:cs="Arial"/>
          <w:b/>
          <w:iCs/>
        </w:rPr>
        <w:t>Wizja lokalna jest</w:t>
      </w:r>
      <w:r w:rsidR="00331C7C" w:rsidRPr="003105ED">
        <w:rPr>
          <w:rFonts w:ascii="Verdana" w:hAnsi="Verdana" w:cs="Arial"/>
          <w:b/>
          <w:iCs/>
        </w:rPr>
        <w:t xml:space="preserve"> </w:t>
      </w:r>
      <w:r w:rsidR="00700379" w:rsidRPr="003105ED">
        <w:rPr>
          <w:rFonts w:ascii="Verdana" w:hAnsi="Verdana" w:cs="Arial"/>
          <w:b/>
          <w:iCs/>
        </w:rPr>
        <w:t>obligatoryjna</w:t>
      </w:r>
      <w:r w:rsidR="00CC6197" w:rsidRPr="003105ED">
        <w:rPr>
          <w:rFonts w:ascii="Verdana" w:hAnsi="Verdana" w:cs="Arial"/>
          <w:b/>
          <w:iCs/>
        </w:rPr>
        <w:t>.</w:t>
      </w:r>
      <w:r w:rsidR="009C2E13" w:rsidRPr="003105ED">
        <w:rPr>
          <w:rFonts w:ascii="Verdana" w:hAnsi="Verdana" w:cs="Arial"/>
          <w:bCs/>
          <w:iCs/>
        </w:rPr>
        <w:t xml:space="preserve"> </w:t>
      </w:r>
      <w:r w:rsidR="00AB2F46" w:rsidRPr="003105ED">
        <w:rPr>
          <w:rFonts w:ascii="Verdana" w:hAnsi="Verdana" w:cs="Arial"/>
          <w:b/>
          <w:iCs/>
        </w:rPr>
        <w:t>Wykonawca, który nie weźmie udziału w wizji zostanie wykluczony z postępowania.</w:t>
      </w:r>
    </w:p>
    <w:p w14:paraId="37CF0769" w14:textId="3698367F" w:rsidR="007D721C" w:rsidRPr="003105ED" w:rsidRDefault="007D721C" w:rsidP="005C061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  <w:bCs/>
          <w:iCs/>
        </w:rPr>
      </w:pPr>
      <w:r w:rsidRPr="003105ED">
        <w:rPr>
          <w:rFonts w:ascii="Verdana" w:hAnsi="Verdana" w:cs="Arial"/>
          <w:bCs/>
          <w:iCs/>
        </w:rPr>
        <w:t xml:space="preserve">Każdy z Wykonawców będzie mógł wystąpić do Zamawiającego o zgodę na przeprowadzenie badań terenu budowy na własny koszt i odpowiedzialność. W celu uzyskania zgody na przeprowadzenie badań Wykonawca wystąpi do Zamawiającego z odpowiednim wnioskiem nie później niż </w:t>
      </w:r>
      <w:r w:rsidR="00C1609C" w:rsidRPr="003105ED">
        <w:rPr>
          <w:rFonts w:ascii="Verdana" w:hAnsi="Verdana" w:cs="Arial"/>
          <w:bCs/>
          <w:iCs/>
        </w:rPr>
        <w:t xml:space="preserve">na 30 </w:t>
      </w:r>
      <w:r w:rsidRPr="003105ED">
        <w:rPr>
          <w:rFonts w:ascii="Verdana" w:hAnsi="Verdana" w:cs="Arial"/>
          <w:bCs/>
          <w:iCs/>
        </w:rPr>
        <w:t>dni</w:t>
      </w:r>
      <w:r w:rsidR="00C1609C" w:rsidRPr="003105ED">
        <w:rPr>
          <w:rFonts w:ascii="Verdana" w:hAnsi="Verdana" w:cs="Arial"/>
          <w:bCs/>
          <w:iCs/>
        </w:rPr>
        <w:t xml:space="preserve"> kalendarzowych od dnia opublikowania postępowania na platformie.</w:t>
      </w:r>
      <w:r w:rsidRPr="003105ED">
        <w:rPr>
          <w:rFonts w:ascii="Verdana" w:hAnsi="Verdana" w:cs="Arial"/>
          <w:bCs/>
          <w:iCs/>
        </w:rPr>
        <w:t xml:space="preserve"> We wniosku Wykonawca wskaże planowany zakres badań, szacowaną ilość czasu ich trwania</w:t>
      </w:r>
      <w:r w:rsidR="00072D5D" w:rsidRPr="003105ED">
        <w:rPr>
          <w:rFonts w:ascii="Verdana" w:hAnsi="Verdana" w:cs="Arial"/>
          <w:bCs/>
          <w:iCs/>
        </w:rPr>
        <w:t xml:space="preserve"> (z zastrzeżeniem </w:t>
      </w:r>
      <w:r w:rsidR="00072D5D" w:rsidRPr="003105ED">
        <w:rPr>
          <w:rFonts w:ascii="Verdana" w:hAnsi="Verdana" w:cs="Arial"/>
          <w:bCs/>
          <w:iCs/>
        </w:rPr>
        <w:lastRenderedPageBreak/>
        <w:t>maksymalnie 2 dni roboczych)</w:t>
      </w:r>
      <w:r w:rsidRPr="003105ED">
        <w:rPr>
          <w:rFonts w:ascii="Verdana" w:hAnsi="Verdana" w:cs="Arial"/>
          <w:bCs/>
          <w:iCs/>
        </w:rPr>
        <w:t xml:space="preserve"> oraz listę personelu, który zostanie skierowany do przeprowadzenia badań w imieniu Wykonawcy.</w:t>
      </w:r>
    </w:p>
    <w:p w14:paraId="77502E08" w14:textId="279B3FA1" w:rsidR="00875E5D" w:rsidRPr="003105ED" w:rsidRDefault="007D721C" w:rsidP="005C061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  <w:bCs/>
          <w:iCs/>
        </w:rPr>
      </w:pPr>
      <w:r w:rsidRPr="003105ED">
        <w:rPr>
          <w:rFonts w:ascii="Verdana" w:hAnsi="Verdana" w:cs="Arial"/>
          <w:bCs/>
          <w:iCs/>
        </w:rPr>
        <w:t xml:space="preserve">Wniosek </w:t>
      </w:r>
      <w:r w:rsidR="00E8565B" w:rsidRPr="003105ED">
        <w:rPr>
          <w:rFonts w:ascii="Verdana" w:hAnsi="Verdana" w:cs="Arial"/>
          <w:bCs/>
          <w:iCs/>
        </w:rPr>
        <w:t xml:space="preserve">o jakim mowa wyżej </w:t>
      </w:r>
      <w:r w:rsidRPr="003105ED">
        <w:rPr>
          <w:rFonts w:ascii="Verdana" w:hAnsi="Verdana" w:cs="Arial"/>
          <w:bCs/>
          <w:iCs/>
        </w:rPr>
        <w:t xml:space="preserve">należy złożyć </w:t>
      </w:r>
      <w:r w:rsidR="00A3583B" w:rsidRPr="003105ED">
        <w:rPr>
          <w:rFonts w:ascii="Verdana" w:hAnsi="Verdana" w:cs="Arial"/>
          <w:bCs/>
          <w:iCs/>
        </w:rPr>
        <w:t xml:space="preserve">za pośrednictwem Platformy </w:t>
      </w:r>
      <w:r w:rsidR="00827797" w:rsidRPr="003105ED">
        <w:rPr>
          <w:rFonts w:ascii="Verdana" w:hAnsi="Verdana" w:cs="Arial"/>
          <w:bCs/>
          <w:iCs/>
        </w:rPr>
        <w:t>Z</w:t>
      </w:r>
      <w:r w:rsidR="00A3583B" w:rsidRPr="003105ED">
        <w:rPr>
          <w:rFonts w:ascii="Verdana" w:hAnsi="Verdana" w:cs="Arial"/>
          <w:bCs/>
          <w:iCs/>
        </w:rPr>
        <w:t>akupowej</w:t>
      </w:r>
      <w:r w:rsidRPr="003105ED">
        <w:rPr>
          <w:rFonts w:ascii="Verdana" w:hAnsi="Verdana" w:cs="Arial"/>
          <w:bCs/>
          <w:iCs/>
        </w:rPr>
        <w:t>.</w:t>
      </w:r>
    </w:p>
    <w:p w14:paraId="426101D5" w14:textId="2B35FDF0" w:rsidR="000E136C" w:rsidRPr="003105ED" w:rsidRDefault="007D721C" w:rsidP="005C061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  <w:bCs/>
          <w:iCs/>
        </w:rPr>
      </w:pPr>
      <w:r w:rsidRPr="003105ED">
        <w:rPr>
          <w:rFonts w:ascii="Verdana" w:hAnsi="Verdana" w:cs="Arial"/>
          <w:bCs/>
          <w:iCs/>
        </w:rPr>
        <w:t>Zamawiający nie ponosi odpowiedzialności za interpretację</w:t>
      </w:r>
      <w:r w:rsidR="000E136C" w:rsidRPr="003105ED">
        <w:rPr>
          <w:rFonts w:ascii="Verdana" w:hAnsi="Verdana" w:cs="Arial"/>
          <w:bCs/>
          <w:iCs/>
        </w:rPr>
        <w:t xml:space="preserve"> przez Wykonawcę lub osoby działające na jego zlecenie</w:t>
      </w:r>
      <w:r w:rsidRPr="003105ED">
        <w:rPr>
          <w:rFonts w:ascii="Verdana" w:hAnsi="Verdana" w:cs="Arial"/>
          <w:bCs/>
          <w:iCs/>
        </w:rPr>
        <w:t xml:space="preserve"> informacji uzyskanych przez Wykonawców w trakcie wizji lokalnej oraz </w:t>
      </w:r>
      <w:r w:rsidR="00875E5D" w:rsidRPr="003105ED">
        <w:rPr>
          <w:rFonts w:ascii="Verdana" w:hAnsi="Verdana" w:cs="Arial"/>
          <w:bCs/>
          <w:iCs/>
        </w:rPr>
        <w:t>w wyniku przeprowadzonych badań.</w:t>
      </w:r>
    </w:p>
    <w:p w14:paraId="515BB408" w14:textId="0C0272EA" w:rsidR="00134C41" w:rsidRPr="003105ED" w:rsidRDefault="00134C41" w:rsidP="005C061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  <w:bCs/>
          <w:iCs/>
        </w:rPr>
      </w:pPr>
      <w:r w:rsidRPr="003105ED">
        <w:rPr>
          <w:rFonts w:ascii="Verdana" w:hAnsi="Verdana" w:cs="Arial"/>
          <w:bCs/>
          <w:iCs/>
        </w:rPr>
        <w:t>Wykonawca zobowiązany będzie do złożenia w Ofercie Oświadczenia o odbyciu wizji lokalnej (wg Załącznik</w:t>
      </w:r>
      <w:r w:rsidR="007C5A55" w:rsidRPr="003105ED">
        <w:rPr>
          <w:rFonts w:ascii="Verdana" w:hAnsi="Verdana" w:cs="Arial"/>
          <w:bCs/>
          <w:iCs/>
        </w:rPr>
        <w:t>a</w:t>
      </w:r>
      <w:r w:rsidRPr="003105ED">
        <w:rPr>
          <w:rFonts w:ascii="Verdana" w:hAnsi="Verdana" w:cs="Arial"/>
          <w:bCs/>
          <w:iCs/>
        </w:rPr>
        <w:t xml:space="preserve"> nr 1</w:t>
      </w:r>
      <w:r w:rsidR="00195EEC" w:rsidRPr="003105ED">
        <w:rPr>
          <w:rFonts w:ascii="Verdana" w:hAnsi="Verdana" w:cs="Arial"/>
          <w:bCs/>
          <w:iCs/>
        </w:rPr>
        <w:t>0</w:t>
      </w:r>
      <w:r w:rsidRPr="003105ED">
        <w:rPr>
          <w:rFonts w:ascii="Verdana" w:hAnsi="Verdana" w:cs="Arial"/>
          <w:bCs/>
          <w:iCs/>
        </w:rPr>
        <w:t xml:space="preserve"> do SWZ).</w:t>
      </w:r>
    </w:p>
    <w:p w14:paraId="63B057F2" w14:textId="77777777" w:rsidR="00BA48C3" w:rsidRPr="003105ED" w:rsidRDefault="00BA48C3">
      <w:pPr>
        <w:pStyle w:val="Tekstpodstawowy3"/>
        <w:spacing w:line="276" w:lineRule="auto"/>
        <w:ind w:right="0"/>
        <w:rPr>
          <w:rFonts w:ascii="Verdana" w:hAnsi="Verdana" w:cs="Arial"/>
          <w:sz w:val="20"/>
        </w:rPr>
      </w:pPr>
    </w:p>
    <w:p w14:paraId="76A30B31" w14:textId="3E4E898D" w:rsidR="008550C7" w:rsidRPr="003105ED" w:rsidRDefault="005E2D90" w:rsidP="005C061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Verdana" w:hAnsi="Verdana" w:cs="Arial"/>
          <w:b/>
          <w:strike/>
        </w:rPr>
      </w:pPr>
      <w:bookmarkStart w:id="79" w:name="_Toc225838932"/>
      <w:r w:rsidRPr="003105ED">
        <w:rPr>
          <w:rFonts w:ascii="Verdana" w:hAnsi="Verdana" w:cs="Arial"/>
          <w:b/>
        </w:rPr>
        <w:t>W</w:t>
      </w:r>
      <w:r w:rsidR="007D75AF" w:rsidRPr="003105ED">
        <w:rPr>
          <w:rFonts w:ascii="Verdana" w:hAnsi="Verdana" w:cs="Arial"/>
          <w:b/>
        </w:rPr>
        <w:t xml:space="preserve">adium </w:t>
      </w:r>
      <w:bookmarkEnd w:id="79"/>
      <w:r w:rsidR="00A133BE" w:rsidRPr="003105ED">
        <w:rPr>
          <w:rFonts w:ascii="Verdana" w:hAnsi="Verdana" w:cs="Arial"/>
          <w:b/>
        </w:rPr>
        <w:t>Konkursu</w:t>
      </w:r>
    </w:p>
    <w:p w14:paraId="2D9B7608" w14:textId="77777777" w:rsidR="008550C7" w:rsidRPr="003105ED" w:rsidRDefault="008550C7">
      <w:pPr>
        <w:pStyle w:val="Akapitzlist"/>
        <w:spacing w:line="276" w:lineRule="auto"/>
        <w:ind w:left="705"/>
        <w:jc w:val="both"/>
        <w:rPr>
          <w:rFonts w:ascii="Verdana" w:hAnsi="Verdana" w:cs="Arial"/>
          <w:b/>
          <w:strike/>
        </w:rPr>
      </w:pPr>
    </w:p>
    <w:p w14:paraId="2E0ECF4B" w14:textId="717BD8BE" w:rsidR="008550C7" w:rsidRPr="003105ED" w:rsidRDefault="007962A8" w:rsidP="00B31E26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</w:rPr>
      </w:pPr>
      <w:bookmarkStart w:id="80" w:name="_Hlk115854299"/>
      <w:r w:rsidRPr="003105ED">
        <w:rPr>
          <w:rFonts w:ascii="Verdana" w:hAnsi="Verdana" w:cs="Arial"/>
        </w:rPr>
        <w:t xml:space="preserve">Wykonawcy będą zobowiązani </w:t>
      </w:r>
      <w:r w:rsidR="00B14051" w:rsidRPr="003105ED">
        <w:rPr>
          <w:rFonts w:ascii="Verdana" w:hAnsi="Verdana" w:cs="Arial"/>
        </w:rPr>
        <w:t>wnieść</w:t>
      </w:r>
      <w:r w:rsidR="00C2666D" w:rsidRPr="003105ED">
        <w:rPr>
          <w:rFonts w:ascii="Verdana" w:hAnsi="Verdana" w:cs="Arial"/>
        </w:rPr>
        <w:t xml:space="preserve"> na rzecz Zamawiającego</w:t>
      </w:r>
      <w:r w:rsidRPr="003105ED">
        <w:rPr>
          <w:rFonts w:ascii="Verdana" w:hAnsi="Verdana" w:cs="Arial"/>
        </w:rPr>
        <w:t xml:space="preserve">, przed wyznaczonym terminem złożenia </w:t>
      </w:r>
      <w:r w:rsidR="00085435" w:rsidRPr="003105ED">
        <w:rPr>
          <w:rFonts w:ascii="Verdana" w:hAnsi="Verdana" w:cs="Arial"/>
        </w:rPr>
        <w:t>O</w:t>
      </w:r>
      <w:r w:rsidRPr="003105ED">
        <w:rPr>
          <w:rFonts w:ascii="Verdana" w:hAnsi="Verdana" w:cs="Arial"/>
        </w:rPr>
        <w:t>ferty</w:t>
      </w:r>
      <w:r w:rsidR="00B31E26" w:rsidRPr="003105ED">
        <w:rPr>
          <w:rFonts w:ascii="Verdana" w:hAnsi="Verdana" w:cs="Arial"/>
        </w:rPr>
        <w:t xml:space="preserve"> </w:t>
      </w:r>
      <w:r w:rsidR="00241C9C" w:rsidRPr="003105ED">
        <w:rPr>
          <w:rFonts w:ascii="Verdana" w:hAnsi="Verdana" w:cs="Arial"/>
        </w:rPr>
        <w:t>w</w:t>
      </w:r>
      <w:r w:rsidR="00B14051" w:rsidRPr="003105ED">
        <w:rPr>
          <w:rFonts w:ascii="Verdana" w:hAnsi="Verdana" w:cs="Arial"/>
        </w:rPr>
        <w:t xml:space="preserve">adium </w:t>
      </w:r>
      <w:bookmarkEnd w:id="80"/>
      <w:r w:rsidR="00B14051" w:rsidRPr="003105ED">
        <w:rPr>
          <w:rFonts w:ascii="Verdana" w:hAnsi="Verdana" w:cs="Arial"/>
        </w:rPr>
        <w:t>w wysokości</w:t>
      </w:r>
      <w:r w:rsidR="006A26F7" w:rsidRPr="003105ED">
        <w:rPr>
          <w:rFonts w:ascii="Verdana" w:hAnsi="Verdana" w:cs="Arial"/>
          <w:b/>
        </w:rPr>
        <w:t xml:space="preserve"> </w:t>
      </w:r>
      <w:r w:rsidR="00312473" w:rsidRPr="003105ED">
        <w:rPr>
          <w:rFonts w:ascii="Verdana" w:hAnsi="Verdana" w:cs="Arial"/>
          <w:b/>
        </w:rPr>
        <w:t>5 000 000</w:t>
      </w:r>
      <w:r w:rsidR="006A26F7" w:rsidRPr="003105ED">
        <w:rPr>
          <w:rFonts w:ascii="Verdana" w:hAnsi="Verdana" w:cs="Arial"/>
          <w:b/>
        </w:rPr>
        <w:t xml:space="preserve"> </w:t>
      </w:r>
      <w:r w:rsidR="007B5BE8" w:rsidRPr="003105ED">
        <w:rPr>
          <w:rFonts w:ascii="Verdana" w:hAnsi="Verdana" w:cs="Arial"/>
          <w:b/>
        </w:rPr>
        <w:t xml:space="preserve">PLN </w:t>
      </w:r>
      <w:r w:rsidR="00F6721C" w:rsidRPr="003105ED">
        <w:rPr>
          <w:rFonts w:ascii="Verdana" w:hAnsi="Verdana" w:cs="Arial"/>
          <w:b/>
        </w:rPr>
        <w:t xml:space="preserve"> (</w:t>
      </w:r>
      <w:r w:rsidR="00312473" w:rsidRPr="003105ED">
        <w:rPr>
          <w:rFonts w:ascii="Verdana" w:hAnsi="Verdana" w:cs="Arial"/>
          <w:b/>
        </w:rPr>
        <w:t>pięć milionów</w:t>
      </w:r>
      <w:r w:rsidR="006A26F7" w:rsidRPr="003105ED">
        <w:rPr>
          <w:rFonts w:ascii="Verdana" w:hAnsi="Verdana" w:cs="Arial"/>
          <w:b/>
        </w:rPr>
        <w:t xml:space="preserve"> złotych</w:t>
      </w:r>
      <w:r w:rsidR="00F6721C" w:rsidRPr="003105ED">
        <w:rPr>
          <w:rFonts w:ascii="Verdana" w:hAnsi="Verdana" w:cs="Arial"/>
          <w:b/>
        </w:rPr>
        <w:t>) PLN</w:t>
      </w:r>
      <w:r w:rsidR="00A03BC1" w:rsidRPr="003105ED">
        <w:rPr>
          <w:rFonts w:ascii="Verdana" w:hAnsi="Verdana" w:cs="Arial"/>
        </w:rPr>
        <w:t>.</w:t>
      </w:r>
    </w:p>
    <w:p w14:paraId="6CFF3A9F" w14:textId="161260DC" w:rsidR="00EB1928" w:rsidRPr="003105ED" w:rsidRDefault="003D1675" w:rsidP="00B31E26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Wadium </w:t>
      </w:r>
      <w:r w:rsidR="00CC6197" w:rsidRPr="003105ED">
        <w:rPr>
          <w:rFonts w:ascii="Verdana" w:hAnsi="Verdana" w:cs="Arial"/>
        </w:rPr>
        <w:t xml:space="preserve">Konkursu </w:t>
      </w:r>
      <w:r w:rsidRPr="003105ED">
        <w:rPr>
          <w:rFonts w:ascii="Verdana" w:hAnsi="Verdana" w:cs="Arial"/>
        </w:rPr>
        <w:t xml:space="preserve">powinno być </w:t>
      </w:r>
      <w:r w:rsidR="007962A8" w:rsidRPr="003105ED">
        <w:rPr>
          <w:rFonts w:ascii="Verdana" w:hAnsi="Verdana" w:cs="Arial"/>
        </w:rPr>
        <w:t xml:space="preserve">wniesione </w:t>
      </w:r>
      <w:r w:rsidR="00CC6197" w:rsidRPr="003105ED">
        <w:rPr>
          <w:rFonts w:ascii="Verdana" w:hAnsi="Verdana" w:cs="Arial"/>
        </w:rPr>
        <w:t xml:space="preserve">w formie pieniężnej lub w </w:t>
      </w:r>
      <w:r w:rsidR="008077AC" w:rsidRPr="003105ED">
        <w:rPr>
          <w:rFonts w:ascii="Verdana" w:hAnsi="Verdana" w:cs="Arial"/>
        </w:rPr>
        <w:t>formie</w:t>
      </w:r>
      <w:r w:rsidR="00B14051" w:rsidRPr="003105ED">
        <w:rPr>
          <w:rFonts w:ascii="Verdana" w:hAnsi="Verdana" w:cs="Arial"/>
        </w:rPr>
        <w:t xml:space="preserve"> bezwarunkowej</w:t>
      </w:r>
      <w:r w:rsidR="00DD2DF5" w:rsidRPr="003105ED">
        <w:rPr>
          <w:rFonts w:ascii="Verdana" w:hAnsi="Verdana" w:cs="Arial"/>
        </w:rPr>
        <w:t xml:space="preserve">, </w:t>
      </w:r>
      <w:r w:rsidR="008077AC" w:rsidRPr="003105ED">
        <w:rPr>
          <w:rFonts w:ascii="Verdana" w:hAnsi="Verdana" w:cs="Arial"/>
        </w:rPr>
        <w:t>nieodwołalnej</w:t>
      </w:r>
      <w:r w:rsidR="001D24A6" w:rsidRPr="003105ED">
        <w:rPr>
          <w:rFonts w:ascii="Verdana" w:hAnsi="Verdana" w:cs="Arial"/>
        </w:rPr>
        <w:t xml:space="preserve"> oraz płatnej na pierwsze żądanie</w:t>
      </w:r>
      <w:r w:rsidR="008077AC" w:rsidRPr="003105ED">
        <w:rPr>
          <w:rFonts w:ascii="Verdana" w:hAnsi="Verdana" w:cs="Arial"/>
        </w:rPr>
        <w:t xml:space="preserve"> gwarancji bankowej</w:t>
      </w:r>
      <w:r w:rsidR="00DC72A9" w:rsidRPr="003105ED">
        <w:rPr>
          <w:rFonts w:ascii="Verdana" w:hAnsi="Verdana" w:cs="Arial"/>
        </w:rPr>
        <w:t xml:space="preserve"> lub ubezpieczeniowej</w:t>
      </w:r>
      <w:r w:rsidR="008C3A90" w:rsidRPr="003105ED">
        <w:rPr>
          <w:rFonts w:ascii="Verdana" w:hAnsi="Verdana" w:cs="Arial"/>
        </w:rPr>
        <w:t>,</w:t>
      </w:r>
      <w:r w:rsidR="00DB4C41" w:rsidRPr="003105ED">
        <w:rPr>
          <w:rFonts w:ascii="Verdana" w:hAnsi="Verdana" w:cs="Arial"/>
        </w:rPr>
        <w:t xml:space="preserve"> złożonej Zamawiającemu w formie pisemnej</w:t>
      </w:r>
      <w:r w:rsidR="008C3A90" w:rsidRPr="003105ED">
        <w:rPr>
          <w:rFonts w:ascii="Verdana" w:hAnsi="Verdana" w:cs="Arial"/>
        </w:rPr>
        <w:t xml:space="preserve"> na adres siedziby (z dopiskiem WADIUM oraz tytułem</w:t>
      </w:r>
      <w:r w:rsidR="000174A5" w:rsidRPr="003105ED">
        <w:rPr>
          <w:rFonts w:ascii="Verdana" w:hAnsi="Verdana" w:cs="Arial"/>
        </w:rPr>
        <w:t xml:space="preserve"> </w:t>
      </w:r>
      <w:r w:rsidR="008C3A90" w:rsidRPr="003105ED">
        <w:rPr>
          <w:rFonts w:ascii="Verdana" w:hAnsi="Verdana" w:cs="Arial"/>
        </w:rPr>
        <w:t>Konkursu)</w:t>
      </w:r>
      <w:r w:rsidR="00DB4C41" w:rsidRPr="003105ED">
        <w:rPr>
          <w:rFonts w:ascii="Verdana" w:hAnsi="Verdana" w:cs="Arial"/>
        </w:rPr>
        <w:t xml:space="preserve"> </w:t>
      </w:r>
      <w:r w:rsidR="008C3A90" w:rsidRPr="003105ED">
        <w:rPr>
          <w:rFonts w:ascii="Verdana" w:hAnsi="Verdana" w:cs="Arial"/>
        </w:rPr>
        <w:t xml:space="preserve">albo </w:t>
      </w:r>
      <w:r w:rsidR="00DB4C41" w:rsidRPr="003105ED">
        <w:rPr>
          <w:rFonts w:ascii="Verdana" w:hAnsi="Verdana" w:cs="Arial"/>
        </w:rPr>
        <w:t xml:space="preserve">w formie elektronicznej (z </w:t>
      </w:r>
      <w:r w:rsidR="00E17D4E" w:rsidRPr="003105ED">
        <w:rPr>
          <w:rFonts w:ascii="Verdana" w:hAnsi="Verdana" w:cs="Arial"/>
        </w:rPr>
        <w:t xml:space="preserve">kwalifikowanym </w:t>
      </w:r>
      <w:r w:rsidR="00DB4C41" w:rsidRPr="003105ED">
        <w:rPr>
          <w:rFonts w:ascii="Verdana" w:hAnsi="Verdana" w:cs="Arial"/>
        </w:rPr>
        <w:t>podpisem elektronicznym weryfikowanym przy pomocy ważnego certyfikatu)</w:t>
      </w:r>
      <w:r w:rsidR="008077AC" w:rsidRPr="003105ED">
        <w:rPr>
          <w:rFonts w:ascii="Verdana" w:hAnsi="Verdana" w:cs="Arial"/>
        </w:rPr>
        <w:t>.</w:t>
      </w:r>
      <w:r w:rsidR="00962F72" w:rsidRPr="003105ED">
        <w:rPr>
          <w:rFonts w:ascii="Verdana" w:hAnsi="Verdana" w:cs="Arial"/>
        </w:rPr>
        <w:t xml:space="preserve"> </w:t>
      </w:r>
      <w:r w:rsidR="007962A8" w:rsidRPr="003105ED">
        <w:rPr>
          <w:rFonts w:ascii="Verdana" w:hAnsi="Verdana" w:cs="Arial"/>
        </w:rPr>
        <w:t>Wadium musi pozostawać ważne przez ca</w:t>
      </w:r>
      <w:r w:rsidR="00932816" w:rsidRPr="003105ED">
        <w:rPr>
          <w:rFonts w:ascii="Verdana" w:hAnsi="Verdana" w:cs="Arial"/>
        </w:rPr>
        <w:t>ł</w:t>
      </w:r>
      <w:r w:rsidR="007962A8" w:rsidRPr="003105ED">
        <w:rPr>
          <w:rFonts w:ascii="Verdana" w:hAnsi="Verdana" w:cs="Arial"/>
        </w:rPr>
        <w:t xml:space="preserve">y okres związania </w:t>
      </w:r>
      <w:r w:rsidR="00634D03" w:rsidRPr="003105ED">
        <w:rPr>
          <w:rFonts w:ascii="Verdana" w:hAnsi="Verdana" w:cs="Arial"/>
        </w:rPr>
        <w:t>O</w:t>
      </w:r>
      <w:r w:rsidR="007962A8" w:rsidRPr="003105ED">
        <w:rPr>
          <w:rFonts w:ascii="Verdana" w:hAnsi="Verdana" w:cs="Arial"/>
        </w:rPr>
        <w:t>fertą</w:t>
      </w:r>
      <w:r w:rsidR="009949C6" w:rsidRPr="003105ED">
        <w:rPr>
          <w:rFonts w:ascii="Verdana" w:hAnsi="Verdana" w:cs="Arial"/>
        </w:rPr>
        <w:t xml:space="preserve"> wynoszący</w:t>
      </w:r>
      <w:r w:rsidR="00B31E26" w:rsidRPr="003105ED">
        <w:rPr>
          <w:rFonts w:ascii="Verdana" w:hAnsi="Verdana" w:cs="Arial"/>
        </w:rPr>
        <w:t xml:space="preserve"> </w:t>
      </w:r>
      <w:r w:rsidR="00924B5E" w:rsidRPr="003105ED">
        <w:rPr>
          <w:rFonts w:ascii="Verdana" w:hAnsi="Verdana" w:cs="Arial"/>
          <w:bCs/>
        </w:rPr>
        <w:t>9</w:t>
      </w:r>
      <w:r w:rsidR="00312473" w:rsidRPr="003105ED">
        <w:rPr>
          <w:rFonts w:ascii="Verdana" w:hAnsi="Verdana" w:cs="Arial"/>
          <w:bCs/>
        </w:rPr>
        <w:t>0</w:t>
      </w:r>
      <w:r w:rsidR="009949C6" w:rsidRPr="003105ED">
        <w:rPr>
          <w:rFonts w:ascii="Verdana" w:hAnsi="Verdana" w:cs="Arial"/>
        </w:rPr>
        <w:t xml:space="preserve"> dni</w:t>
      </w:r>
      <w:r w:rsidR="007962A8" w:rsidRPr="003105ED">
        <w:rPr>
          <w:rFonts w:ascii="Verdana" w:hAnsi="Verdana" w:cs="Arial"/>
        </w:rPr>
        <w:t>.</w:t>
      </w:r>
    </w:p>
    <w:p w14:paraId="1678DF4C" w14:textId="7EFDC7BA" w:rsidR="00FE4F4B" w:rsidRPr="003105ED" w:rsidRDefault="007962A8" w:rsidP="005C061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W przypadku wadium wnoszonego w formie pieniężnej, należy odpowiednią kwotę wpłacić przelewem na</w:t>
      </w:r>
      <w:r w:rsidR="00EB1928"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</w:rPr>
        <w:t xml:space="preserve">niżej </w:t>
      </w:r>
      <w:r w:rsidR="00EB1928" w:rsidRPr="003105ED">
        <w:rPr>
          <w:rFonts w:ascii="Verdana" w:hAnsi="Verdana" w:cs="Arial"/>
        </w:rPr>
        <w:t>wskazane, nieoprocentowane konto w Banku</w:t>
      </w:r>
      <w:r w:rsidRPr="003105ED">
        <w:rPr>
          <w:rFonts w:ascii="Verdana" w:hAnsi="Verdana" w:cs="Arial"/>
        </w:rPr>
        <w:t xml:space="preserve"> Zamawiającego</w:t>
      </w:r>
      <w:r w:rsidR="00FE4F4B" w:rsidRPr="003105ED">
        <w:rPr>
          <w:rFonts w:ascii="Verdana" w:hAnsi="Verdana" w:cs="Arial"/>
        </w:rPr>
        <w:t>.</w:t>
      </w:r>
      <w:r w:rsidR="00312473" w:rsidRPr="003105ED">
        <w:rPr>
          <w:rFonts w:ascii="Verdana" w:hAnsi="Verdana" w:cs="Arial"/>
        </w:rPr>
        <w:t xml:space="preserve"> O dacie wpływu środków decyduje moment zaksięgowania środków na rachunku bankowym Zamawiającego.</w:t>
      </w:r>
    </w:p>
    <w:p w14:paraId="361B3210" w14:textId="0FF1B71B" w:rsidR="00E87FC3" w:rsidRPr="003105ED" w:rsidRDefault="00EB1928" w:rsidP="00F307A2">
      <w:pPr>
        <w:spacing w:after="100" w:afterAutospacing="1" w:line="276" w:lineRule="auto"/>
        <w:ind w:left="993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Wpłat należy dokonywać na konto:</w:t>
      </w:r>
    </w:p>
    <w:p w14:paraId="5AC0AABC" w14:textId="7FCC2860" w:rsidR="00D84215" w:rsidRPr="003105ED" w:rsidRDefault="007B5BE8" w:rsidP="00F307A2">
      <w:pPr>
        <w:spacing w:after="100" w:afterAutospacing="1" w:line="276" w:lineRule="auto"/>
        <w:ind w:left="993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PKO BP S.A. ROK/P-ń</w:t>
      </w:r>
      <w:r w:rsidR="00FE4F4B" w:rsidRPr="003105ED">
        <w:rPr>
          <w:rFonts w:ascii="Verdana" w:hAnsi="Verdana" w:cs="Arial"/>
        </w:rPr>
        <w:t xml:space="preserve"> nr PL</w:t>
      </w:r>
      <w:r w:rsidRPr="003105ED">
        <w:rPr>
          <w:rFonts w:ascii="Verdana" w:hAnsi="Verdana" w:cs="Arial"/>
        </w:rPr>
        <w:t xml:space="preserve"> 38102040270000110204242962</w:t>
      </w:r>
    </w:p>
    <w:p w14:paraId="2C62E56F" w14:textId="77777777" w:rsidR="00D84215" w:rsidRPr="003105ED" w:rsidRDefault="00D84215" w:rsidP="00F307A2">
      <w:pPr>
        <w:spacing w:line="276" w:lineRule="auto"/>
        <w:ind w:left="993"/>
        <w:jc w:val="both"/>
        <w:rPr>
          <w:rFonts w:ascii="Verdana" w:hAnsi="Verdana" w:cs="Arial"/>
          <w:u w:val="single"/>
        </w:rPr>
      </w:pPr>
      <w:r w:rsidRPr="003105ED">
        <w:rPr>
          <w:rFonts w:ascii="Verdana" w:hAnsi="Verdana" w:cs="Arial"/>
          <w:u w:val="single"/>
        </w:rPr>
        <w:t>Beneficjent:</w:t>
      </w:r>
    </w:p>
    <w:p w14:paraId="02DDFB92" w14:textId="507D3EB3" w:rsidR="00D84215" w:rsidRPr="003105ED" w:rsidRDefault="00E92831" w:rsidP="00F307A2">
      <w:pPr>
        <w:spacing w:line="276" w:lineRule="auto"/>
        <w:ind w:left="993"/>
        <w:jc w:val="both"/>
        <w:rPr>
          <w:rFonts w:ascii="Verdana" w:hAnsi="Verdana" w:cs="Arial"/>
          <w:b/>
          <w:bCs/>
        </w:rPr>
      </w:pPr>
      <w:r w:rsidRPr="003105ED">
        <w:rPr>
          <w:rFonts w:ascii="Verdana" w:hAnsi="Verdana" w:cs="Arial"/>
          <w:b/>
          <w:bCs/>
        </w:rPr>
        <w:t>Międzynarodowe Targi Poznańskie Sp. z o.o.</w:t>
      </w:r>
    </w:p>
    <w:p w14:paraId="6FDB42D3" w14:textId="1688487B" w:rsidR="00085FBE" w:rsidRPr="003105ED" w:rsidRDefault="00085FBE" w:rsidP="00F307A2">
      <w:pPr>
        <w:spacing w:line="276" w:lineRule="auto"/>
        <w:ind w:left="993"/>
        <w:jc w:val="both"/>
        <w:rPr>
          <w:rFonts w:ascii="Verdana" w:hAnsi="Verdana" w:cs="Arial"/>
          <w:b/>
          <w:bCs/>
        </w:rPr>
      </w:pPr>
      <w:r w:rsidRPr="003105ED">
        <w:rPr>
          <w:rFonts w:ascii="Verdana" w:hAnsi="Verdana" w:cs="Arial"/>
          <w:b/>
          <w:bCs/>
        </w:rPr>
        <w:t xml:space="preserve">Ul. Głogowska 14, 60-734 Poznań </w:t>
      </w:r>
    </w:p>
    <w:p w14:paraId="05515DA5" w14:textId="7475A60B" w:rsidR="00085FBE" w:rsidRPr="003105ED" w:rsidRDefault="00085FBE" w:rsidP="00F307A2">
      <w:pPr>
        <w:spacing w:line="276" w:lineRule="auto"/>
        <w:ind w:left="993"/>
        <w:jc w:val="both"/>
        <w:rPr>
          <w:rFonts w:ascii="Verdana" w:hAnsi="Verdana" w:cs="Arial"/>
          <w:b/>
          <w:bCs/>
        </w:rPr>
      </w:pPr>
      <w:r w:rsidRPr="003105ED">
        <w:rPr>
          <w:rFonts w:ascii="Verdana" w:hAnsi="Verdana" w:cs="Arial"/>
          <w:b/>
          <w:bCs/>
        </w:rPr>
        <w:t>NIP 777-00-00-488</w:t>
      </w:r>
    </w:p>
    <w:p w14:paraId="606FFC37" w14:textId="6A77D19B" w:rsidR="00085FBE" w:rsidRPr="003105ED" w:rsidRDefault="00085FBE" w:rsidP="00F307A2">
      <w:pPr>
        <w:spacing w:line="276" w:lineRule="auto"/>
        <w:ind w:left="993"/>
        <w:jc w:val="both"/>
        <w:rPr>
          <w:rFonts w:ascii="Verdana" w:hAnsi="Verdana" w:cs="Arial"/>
        </w:rPr>
      </w:pPr>
    </w:p>
    <w:p w14:paraId="7E1CFE6F" w14:textId="0C7A98D8" w:rsidR="007A69FF" w:rsidRPr="003105ED" w:rsidRDefault="00DB4C41" w:rsidP="00F307A2">
      <w:pPr>
        <w:spacing w:line="276" w:lineRule="auto"/>
        <w:ind w:left="993"/>
        <w:jc w:val="both"/>
        <w:rPr>
          <w:rFonts w:ascii="Verdana" w:hAnsi="Verdana" w:cs="Arial"/>
          <w:b/>
          <w:bCs/>
          <w:u w:val="single"/>
        </w:rPr>
      </w:pPr>
      <w:r w:rsidRPr="003105ED">
        <w:rPr>
          <w:rFonts w:ascii="Verdana" w:hAnsi="Verdana" w:cs="Arial"/>
          <w:b/>
          <w:bCs/>
          <w:u w:val="single"/>
        </w:rPr>
        <w:t>Tytuł przelewu:</w:t>
      </w:r>
    </w:p>
    <w:p w14:paraId="56465D80" w14:textId="77777777" w:rsidR="007613B0" w:rsidRPr="003105ED" w:rsidRDefault="007613B0" w:rsidP="00F307A2">
      <w:pPr>
        <w:spacing w:line="276" w:lineRule="auto"/>
        <w:ind w:left="993"/>
        <w:jc w:val="both"/>
        <w:rPr>
          <w:rFonts w:ascii="Verdana" w:hAnsi="Verdana" w:cs="Arial"/>
          <w:b/>
          <w:bCs/>
        </w:rPr>
      </w:pPr>
    </w:p>
    <w:p w14:paraId="66387668" w14:textId="38A682AB" w:rsidR="007613B0" w:rsidRPr="003105ED" w:rsidRDefault="00B7292A" w:rsidP="007613B0">
      <w:pPr>
        <w:spacing w:line="276" w:lineRule="auto"/>
        <w:ind w:left="993"/>
        <w:jc w:val="both"/>
        <w:rPr>
          <w:rFonts w:ascii="Verdana" w:hAnsi="Verdana" w:cs="Arial"/>
          <w:b/>
          <w:bCs/>
          <w:i/>
          <w:iCs/>
        </w:rPr>
      </w:pPr>
      <w:r w:rsidRPr="003105ED">
        <w:rPr>
          <w:rFonts w:ascii="Verdana" w:hAnsi="Verdana" w:cs="Arial"/>
          <w:b/>
          <w:bCs/>
        </w:rPr>
        <w:t>Wadium</w:t>
      </w:r>
      <w:r w:rsidR="007613B0" w:rsidRPr="003105ED">
        <w:rPr>
          <w:rFonts w:ascii="Verdana" w:hAnsi="Verdana" w:cs="Arial"/>
          <w:b/>
          <w:bCs/>
        </w:rPr>
        <w:t xml:space="preserve"> dla</w:t>
      </w:r>
      <w:r w:rsidRPr="003105ED">
        <w:rPr>
          <w:rFonts w:ascii="Verdana" w:hAnsi="Verdana" w:cs="Arial"/>
          <w:b/>
          <w:bCs/>
        </w:rPr>
        <w:t xml:space="preserve"> </w:t>
      </w:r>
      <w:r w:rsidR="00DC4AF2" w:rsidRPr="003105ED">
        <w:rPr>
          <w:rFonts w:ascii="Verdana" w:hAnsi="Verdana" w:cs="Arial"/>
          <w:b/>
          <w:bCs/>
        </w:rPr>
        <w:t>zadania inwestycyjnego</w:t>
      </w:r>
      <w:r w:rsidR="007613B0" w:rsidRPr="003105ED">
        <w:rPr>
          <w:rFonts w:ascii="Verdana" w:hAnsi="Verdana" w:cs="Arial"/>
          <w:b/>
          <w:bCs/>
        </w:rPr>
        <w:t xml:space="preserve"> </w:t>
      </w:r>
      <w:r w:rsidR="00DD3104" w:rsidRPr="003105ED">
        <w:rPr>
          <w:rFonts w:ascii="Verdana" w:hAnsi="Verdana" w:cs="Arial"/>
          <w:b/>
          <w:bCs/>
        </w:rPr>
        <w:t xml:space="preserve">nr postępowania: </w:t>
      </w:r>
      <w:r w:rsidR="00D13CD2" w:rsidRPr="003105ED">
        <w:rPr>
          <w:rFonts w:ascii="Verdana" w:hAnsi="Verdana" w:cs="Arial"/>
          <w:b/>
          <w:bCs/>
        </w:rPr>
        <w:t>MTP/2023/DAI/2</w:t>
      </w:r>
    </w:p>
    <w:p w14:paraId="251F1202" w14:textId="77777777" w:rsidR="007613B0" w:rsidRPr="003105ED" w:rsidRDefault="007613B0" w:rsidP="007613B0">
      <w:pPr>
        <w:spacing w:after="100" w:afterAutospacing="1" w:line="276" w:lineRule="auto"/>
        <w:jc w:val="both"/>
        <w:rPr>
          <w:rFonts w:ascii="Verdana" w:hAnsi="Verdana" w:cs="Arial"/>
          <w:b/>
          <w:bCs/>
          <w:i/>
          <w:iCs/>
        </w:rPr>
      </w:pPr>
    </w:p>
    <w:p w14:paraId="1908B98D" w14:textId="395FA3E3" w:rsidR="00B14051" w:rsidRPr="003105ED" w:rsidRDefault="00B14051" w:rsidP="00F307A2">
      <w:pPr>
        <w:spacing w:after="100" w:afterAutospacing="1" w:line="276" w:lineRule="auto"/>
        <w:ind w:left="993"/>
        <w:jc w:val="both"/>
        <w:rPr>
          <w:rFonts w:ascii="Verdana" w:hAnsi="Verdana" w:cs="Arial"/>
          <w:u w:val="single"/>
        </w:rPr>
      </w:pPr>
      <w:r w:rsidRPr="003105ED">
        <w:rPr>
          <w:rFonts w:ascii="Verdana" w:hAnsi="Verdana" w:cs="Arial"/>
          <w:u w:val="single"/>
        </w:rPr>
        <w:t>Oferty bez</w:t>
      </w:r>
      <w:r w:rsidR="002D73BE" w:rsidRPr="003105ED">
        <w:rPr>
          <w:rFonts w:ascii="Verdana" w:hAnsi="Verdana" w:cs="Arial"/>
          <w:u w:val="single"/>
        </w:rPr>
        <w:t xml:space="preserve"> </w:t>
      </w:r>
      <w:r w:rsidRPr="003105ED">
        <w:rPr>
          <w:rFonts w:ascii="Verdana" w:hAnsi="Verdana" w:cs="Arial"/>
          <w:u w:val="single"/>
        </w:rPr>
        <w:t xml:space="preserve">wniesionego wadium </w:t>
      </w:r>
      <w:r w:rsidR="007962A8" w:rsidRPr="003105ED">
        <w:rPr>
          <w:rFonts w:ascii="Verdana" w:hAnsi="Verdana" w:cs="Arial"/>
          <w:u w:val="single"/>
        </w:rPr>
        <w:t xml:space="preserve">albo </w:t>
      </w:r>
      <w:r w:rsidR="000174A5" w:rsidRPr="003105ED">
        <w:rPr>
          <w:rFonts w:ascii="Verdana" w:hAnsi="Verdana" w:cs="Arial"/>
          <w:u w:val="single"/>
        </w:rPr>
        <w:t xml:space="preserve">z wadium wniesionym </w:t>
      </w:r>
      <w:r w:rsidR="007962A8" w:rsidRPr="003105ED">
        <w:rPr>
          <w:rFonts w:ascii="Verdana" w:hAnsi="Verdana" w:cs="Arial"/>
          <w:u w:val="single"/>
        </w:rPr>
        <w:t xml:space="preserve">w sposób nieprawidłowy </w:t>
      </w:r>
      <w:r w:rsidR="007A69FF" w:rsidRPr="003105ED">
        <w:rPr>
          <w:rFonts w:ascii="Verdana" w:hAnsi="Verdana" w:cs="Arial"/>
          <w:u w:val="single"/>
        </w:rPr>
        <w:t xml:space="preserve">zostaną </w:t>
      </w:r>
      <w:r w:rsidR="001C3742" w:rsidRPr="003105ED">
        <w:rPr>
          <w:rFonts w:ascii="Verdana" w:hAnsi="Verdana" w:cs="Arial"/>
          <w:u w:val="single"/>
        </w:rPr>
        <w:t>odrzucone</w:t>
      </w:r>
      <w:r w:rsidRPr="003105ED">
        <w:rPr>
          <w:rFonts w:ascii="Verdana" w:hAnsi="Verdana" w:cs="Arial"/>
          <w:u w:val="single"/>
        </w:rPr>
        <w:t>.</w:t>
      </w:r>
    </w:p>
    <w:p w14:paraId="66434ACB" w14:textId="77777777" w:rsidR="00DE783B" w:rsidRPr="003105ED" w:rsidRDefault="00DE783B">
      <w:pPr>
        <w:spacing w:line="276" w:lineRule="auto"/>
        <w:jc w:val="both"/>
        <w:rPr>
          <w:rFonts w:ascii="Verdana" w:hAnsi="Verdana" w:cs="Arial"/>
        </w:rPr>
      </w:pPr>
    </w:p>
    <w:p w14:paraId="1EF59710" w14:textId="78A0D927" w:rsidR="00B14051" w:rsidRPr="003105ED" w:rsidRDefault="00330302" w:rsidP="005C061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Wadium przejdzie na własność </w:t>
      </w:r>
      <w:r w:rsidR="007962A8" w:rsidRPr="003105ED">
        <w:rPr>
          <w:rFonts w:ascii="Verdana" w:hAnsi="Verdana" w:cs="Arial"/>
        </w:rPr>
        <w:t>Zamawiającego</w:t>
      </w:r>
      <w:r w:rsidR="0070421A" w:rsidRPr="003105ED">
        <w:rPr>
          <w:rFonts w:ascii="Verdana" w:hAnsi="Verdana" w:cs="Arial"/>
        </w:rPr>
        <w:t>, jeżeli</w:t>
      </w:r>
      <w:r w:rsidR="00F60122" w:rsidRPr="003105ED">
        <w:rPr>
          <w:rFonts w:ascii="Verdana" w:hAnsi="Verdana" w:cs="Arial"/>
        </w:rPr>
        <w:t>:</w:t>
      </w:r>
    </w:p>
    <w:p w14:paraId="768A01B0" w14:textId="07C685D5" w:rsidR="00061855" w:rsidRPr="003105ED" w:rsidRDefault="00FD7FC1" w:rsidP="005C0613">
      <w:pPr>
        <w:numPr>
          <w:ilvl w:val="0"/>
          <w:numId w:val="9"/>
        </w:numPr>
        <w:spacing w:line="276" w:lineRule="auto"/>
        <w:ind w:right="72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Oferent, który wygrał</w:t>
      </w:r>
      <w:r w:rsidR="00A133BE" w:rsidRPr="003105ED">
        <w:rPr>
          <w:rFonts w:ascii="Verdana" w:hAnsi="Verdana" w:cs="Arial"/>
        </w:rPr>
        <w:t xml:space="preserve"> </w:t>
      </w:r>
      <w:r w:rsidR="009F1B9A" w:rsidRPr="003105ED">
        <w:rPr>
          <w:rFonts w:ascii="Verdana" w:hAnsi="Verdana" w:cs="Arial"/>
        </w:rPr>
        <w:t>Konkurs</w:t>
      </w:r>
      <w:r w:rsidR="0062198D" w:rsidRPr="003105ED">
        <w:rPr>
          <w:rFonts w:ascii="Verdana" w:hAnsi="Verdana" w:cs="Arial"/>
        </w:rPr>
        <w:t>,</w:t>
      </w:r>
      <w:r w:rsidRPr="003105ED">
        <w:rPr>
          <w:rFonts w:ascii="Verdana" w:hAnsi="Verdana" w:cs="Arial"/>
        </w:rPr>
        <w:t xml:space="preserve"> </w:t>
      </w:r>
      <w:r w:rsidR="00B14051" w:rsidRPr="003105ED">
        <w:rPr>
          <w:rFonts w:ascii="Verdana" w:hAnsi="Verdana" w:cs="Arial"/>
        </w:rPr>
        <w:t>w</w:t>
      </w:r>
      <w:r w:rsidR="00B07BFD" w:rsidRPr="003105ED">
        <w:rPr>
          <w:rFonts w:ascii="Verdana" w:hAnsi="Verdana" w:cs="Arial"/>
        </w:rPr>
        <w:t xml:space="preserve"> okresie związania Ofertą i w</w:t>
      </w:r>
      <w:r w:rsidR="00B14051" w:rsidRPr="003105ED">
        <w:rPr>
          <w:rFonts w:ascii="Verdana" w:hAnsi="Verdana" w:cs="Arial"/>
        </w:rPr>
        <w:t xml:space="preserve"> wyznaczonym </w:t>
      </w:r>
      <w:r w:rsidR="00B07BFD" w:rsidRPr="003105ED">
        <w:rPr>
          <w:rFonts w:ascii="Verdana" w:hAnsi="Verdana" w:cs="Arial"/>
        </w:rPr>
        <w:t xml:space="preserve">przez Zamawiającego </w:t>
      </w:r>
      <w:r w:rsidR="00B14051" w:rsidRPr="003105ED">
        <w:rPr>
          <w:rFonts w:ascii="Verdana" w:hAnsi="Verdana" w:cs="Arial"/>
        </w:rPr>
        <w:t xml:space="preserve">terminie nie podpisze </w:t>
      </w:r>
      <w:r w:rsidR="00837415" w:rsidRPr="003105ED">
        <w:rPr>
          <w:rFonts w:ascii="Verdana" w:hAnsi="Verdana" w:cs="Arial"/>
        </w:rPr>
        <w:t>U</w:t>
      </w:r>
      <w:r w:rsidR="00B14051" w:rsidRPr="003105ED">
        <w:rPr>
          <w:rFonts w:ascii="Verdana" w:hAnsi="Verdana" w:cs="Arial"/>
        </w:rPr>
        <w:t>mowy</w:t>
      </w:r>
      <w:r w:rsidR="0062198D" w:rsidRPr="003105ED">
        <w:rPr>
          <w:rFonts w:ascii="Verdana" w:hAnsi="Verdana" w:cs="Arial"/>
        </w:rPr>
        <w:t xml:space="preserve"> o Roboty Budowlane</w:t>
      </w:r>
      <w:r w:rsidR="001530B9" w:rsidRPr="003105ED">
        <w:rPr>
          <w:rFonts w:ascii="Verdana" w:hAnsi="Verdana" w:cs="Arial"/>
        </w:rPr>
        <w:t xml:space="preserve"> na warunkach złożonej Oferty</w:t>
      </w:r>
      <w:r w:rsidR="0062198D" w:rsidRPr="003105ED">
        <w:rPr>
          <w:rFonts w:ascii="Verdana" w:hAnsi="Verdana" w:cs="Arial"/>
        </w:rPr>
        <w:t xml:space="preserve"> lub</w:t>
      </w:r>
    </w:p>
    <w:p w14:paraId="0AB8DE82" w14:textId="5D1A7A74" w:rsidR="00092583" w:rsidRPr="003105ED" w:rsidRDefault="00092583" w:rsidP="005C0613">
      <w:pPr>
        <w:numPr>
          <w:ilvl w:val="0"/>
          <w:numId w:val="9"/>
        </w:numPr>
        <w:tabs>
          <w:tab w:val="clear" w:pos="1605"/>
          <w:tab w:val="num" w:pos="1560"/>
        </w:tabs>
        <w:spacing w:line="276" w:lineRule="auto"/>
        <w:ind w:right="72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 </w:t>
      </w:r>
      <w:r w:rsidR="00061855" w:rsidRPr="003105ED">
        <w:rPr>
          <w:rFonts w:ascii="Verdana" w:hAnsi="Verdana" w:cs="Arial"/>
        </w:rPr>
        <w:t>Umowa nie</w:t>
      </w:r>
      <w:r w:rsidR="00B14051" w:rsidRPr="003105ED">
        <w:rPr>
          <w:rFonts w:ascii="Verdana" w:hAnsi="Verdana" w:cs="Arial"/>
        </w:rPr>
        <w:t xml:space="preserve"> zostanie podpisana z przyczy</w:t>
      </w:r>
      <w:r w:rsidR="00061855" w:rsidRPr="003105ED">
        <w:rPr>
          <w:rFonts w:ascii="Verdana" w:hAnsi="Verdana" w:cs="Arial"/>
        </w:rPr>
        <w:t>n leżących po stronie Oferenta</w:t>
      </w:r>
      <w:r w:rsidR="007A69FF" w:rsidRPr="003105ED">
        <w:rPr>
          <w:rFonts w:ascii="Verdana" w:hAnsi="Verdana" w:cs="Arial"/>
        </w:rPr>
        <w:t xml:space="preserve"> lub</w:t>
      </w:r>
      <w:r w:rsidR="006A26F7" w:rsidRPr="003105ED">
        <w:rPr>
          <w:rFonts w:ascii="Verdana" w:hAnsi="Verdana" w:cs="Arial"/>
        </w:rPr>
        <w:t xml:space="preserve"> </w:t>
      </w:r>
    </w:p>
    <w:p w14:paraId="2E30A976" w14:textId="29573671" w:rsidR="00583F27" w:rsidRPr="003105ED" w:rsidRDefault="00092583" w:rsidP="005C0613">
      <w:pPr>
        <w:numPr>
          <w:ilvl w:val="0"/>
          <w:numId w:val="9"/>
        </w:numPr>
        <w:tabs>
          <w:tab w:val="clear" w:pos="1605"/>
          <w:tab w:val="num" w:pos="1560"/>
        </w:tabs>
        <w:spacing w:line="276" w:lineRule="auto"/>
        <w:ind w:right="72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 </w:t>
      </w:r>
      <w:r w:rsidR="005565FA" w:rsidRPr="003105ED">
        <w:rPr>
          <w:rFonts w:ascii="Verdana" w:hAnsi="Verdana" w:cs="Arial"/>
        </w:rPr>
        <w:t>Oferent, z którym zostanie podpisana Umowa o Roboty Budowalne,</w:t>
      </w:r>
      <w:r w:rsidR="00E7312D" w:rsidRPr="003105ED">
        <w:rPr>
          <w:rFonts w:ascii="Verdana" w:hAnsi="Verdana" w:cs="Arial"/>
        </w:rPr>
        <w:t xml:space="preserve"> </w:t>
      </w:r>
      <w:r w:rsidR="00583F27" w:rsidRPr="003105ED">
        <w:rPr>
          <w:rFonts w:ascii="Verdana" w:hAnsi="Verdana" w:cs="Arial"/>
        </w:rPr>
        <w:t xml:space="preserve">nie przedłoży </w:t>
      </w:r>
      <w:r w:rsidR="0062198D" w:rsidRPr="003105ED">
        <w:rPr>
          <w:rFonts w:ascii="Verdana" w:hAnsi="Verdana" w:cs="Arial"/>
        </w:rPr>
        <w:t>prawidłowe</w:t>
      </w:r>
      <w:r w:rsidR="00B92B2D" w:rsidRPr="003105ED">
        <w:rPr>
          <w:rFonts w:ascii="Verdana" w:hAnsi="Verdana" w:cs="Arial"/>
        </w:rPr>
        <w:t>go</w:t>
      </w:r>
      <w:r w:rsidR="0062198D" w:rsidRPr="003105ED">
        <w:rPr>
          <w:rFonts w:ascii="Verdana" w:hAnsi="Verdana" w:cs="Arial"/>
        </w:rPr>
        <w:t xml:space="preserve"> </w:t>
      </w:r>
      <w:r w:rsidR="00583F27" w:rsidRPr="003105ED">
        <w:rPr>
          <w:rFonts w:ascii="Verdana" w:hAnsi="Verdana" w:cs="Arial"/>
        </w:rPr>
        <w:t>zabezpiecz</w:t>
      </w:r>
      <w:r w:rsidR="00B92B2D" w:rsidRPr="003105ED">
        <w:rPr>
          <w:rFonts w:ascii="Verdana" w:hAnsi="Verdana" w:cs="Arial"/>
        </w:rPr>
        <w:t>enia</w:t>
      </w:r>
      <w:r w:rsidR="00583F27" w:rsidRPr="003105ED">
        <w:rPr>
          <w:rFonts w:ascii="Verdana" w:hAnsi="Verdana" w:cs="Arial"/>
        </w:rPr>
        <w:t xml:space="preserve"> należyte</w:t>
      </w:r>
      <w:r w:rsidR="00B92B2D" w:rsidRPr="003105ED">
        <w:rPr>
          <w:rFonts w:ascii="Verdana" w:hAnsi="Verdana" w:cs="Arial"/>
        </w:rPr>
        <w:t>go</w:t>
      </w:r>
      <w:r w:rsidR="00583F27" w:rsidRPr="003105ED">
        <w:rPr>
          <w:rFonts w:ascii="Verdana" w:hAnsi="Verdana" w:cs="Arial"/>
        </w:rPr>
        <w:t xml:space="preserve"> wykonani</w:t>
      </w:r>
      <w:r w:rsidR="00B92B2D" w:rsidRPr="003105ED">
        <w:rPr>
          <w:rFonts w:ascii="Verdana" w:hAnsi="Verdana" w:cs="Arial"/>
        </w:rPr>
        <w:t>a</w:t>
      </w:r>
      <w:r w:rsidR="00583F27" w:rsidRPr="003105ED">
        <w:rPr>
          <w:rFonts w:ascii="Verdana" w:hAnsi="Verdana" w:cs="Arial"/>
        </w:rPr>
        <w:t xml:space="preserve"> Umowy</w:t>
      </w:r>
      <w:r w:rsidR="0062198D" w:rsidRPr="003105ED">
        <w:rPr>
          <w:rFonts w:ascii="Verdana" w:hAnsi="Verdana" w:cs="Arial"/>
        </w:rPr>
        <w:t xml:space="preserve"> o Roboty Budowlane</w:t>
      </w:r>
      <w:r w:rsidR="00583F27" w:rsidRPr="003105ED">
        <w:rPr>
          <w:rFonts w:ascii="Verdana" w:hAnsi="Verdana" w:cs="Arial"/>
        </w:rPr>
        <w:t xml:space="preserve">, w terminie określonym w </w:t>
      </w:r>
      <w:r w:rsidR="0062198D" w:rsidRPr="003105ED">
        <w:rPr>
          <w:rFonts w:ascii="Verdana" w:hAnsi="Verdana" w:cs="Arial"/>
        </w:rPr>
        <w:t xml:space="preserve">tej </w:t>
      </w:r>
      <w:r w:rsidR="00583F27" w:rsidRPr="003105ED">
        <w:rPr>
          <w:rFonts w:ascii="Verdana" w:hAnsi="Verdana" w:cs="Arial"/>
        </w:rPr>
        <w:t>Umowie</w:t>
      </w:r>
      <w:r w:rsidR="0062198D" w:rsidRPr="003105ED">
        <w:rPr>
          <w:rFonts w:ascii="Verdana" w:hAnsi="Verdana" w:cs="Arial"/>
        </w:rPr>
        <w:t>.</w:t>
      </w:r>
    </w:p>
    <w:p w14:paraId="2EB4D38C" w14:textId="77777777" w:rsidR="00B14051" w:rsidRDefault="00B14051">
      <w:pPr>
        <w:pStyle w:val="Tekstpodstawowy"/>
        <w:spacing w:line="276" w:lineRule="auto"/>
        <w:ind w:right="0"/>
        <w:jc w:val="both"/>
        <w:rPr>
          <w:rFonts w:ascii="Verdana" w:hAnsi="Verdana" w:cs="Arial"/>
          <w:sz w:val="20"/>
        </w:rPr>
      </w:pPr>
    </w:p>
    <w:p w14:paraId="1AD02F44" w14:textId="77777777" w:rsidR="00C8184B" w:rsidRPr="003105ED" w:rsidRDefault="00C8184B">
      <w:pPr>
        <w:pStyle w:val="Tekstpodstawowy"/>
        <w:spacing w:line="276" w:lineRule="auto"/>
        <w:ind w:right="0"/>
        <w:jc w:val="both"/>
        <w:rPr>
          <w:rFonts w:ascii="Verdana" w:hAnsi="Verdana" w:cs="Arial"/>
          <w:sz w:val="20"/>
        </w:rPr>
      </w:pPr>
    </w:p>
    <w:p w14:paraId="6A2460A6" w14:textId="23CCF27A" w:rsidR="00B14051" w:rsidRPr="003105ED" w:rsidRDefault="00B14051" w:rsidP="005C061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  <w:b/>
          <w:bCs/>
        </w:rPr>
      </w:pPr>
      <w:r w:rsidRPr="003105ED">
        <w:rPr>
          <w:rFonts w:ascii="Verdana" w:hAnsi="Verdana" w:cs="Arial"/>
          <w:b/>
          <w:bCs/>
        </w:rPr>
        <w:lastRenderedPageBreak/>
        <w:t>Zw</w:t>
      </w:r>
      <w:r w:rsidR="00C31742" w:rsidRPr="003105ED">
        <w:rPr>
          <w:rFonts w:ascii="Verdana" w:hAnsi="Verdana" w:cs="Arial"/>
          <w:b/>
          <w:bCs/>
        </w:rPr>
        <w:t>rot wadium</w:t>
      </w:r>
      <w:r w:rsidR="007A69FF" w:rsidRPr="003105ED">
        <w:rPr>
          <w:rFonts w:ascii="Verdana" w:hAnsi="Verdana" w:cs="Arial"/>
          <w:b/>
          <w:bCs/>
        </w:rPr>
        <w:t>:</w:t>
      </w:r>
    </w:p>
    <w:p w14:paraId="109CA264" w14:textId="46C40215" w:rsidR="00025365" w:rsidRPr="003105ED" w:rsidRDefault="001A7743" w:rsidP="00F307A2">
      <w:pPr>
        <w:pStyle w:val="Tekstpodstawowy"/>
        <w:spacing w:line="276" w:lineRule="auto"/>
        <w:ind w:left="993" w:right="0"/>
        <w:jc w:val="both"/>
        <w:rPr>
          <w:rFonts w:ascii="Verdana" w:hAnsi="Verdana" w:cs="Arial"/>
          <w:sz w:val="20"/>
        </w:rPr>
      </w:pPr>
      <w:r w:rsidRPr="003105ED">
        <w:rPr>
          <w:rFonts w:ascii="Verdana" w:hAnsi="Verdana" w:cs="Arial"/>
          <w:sz w:val="20"/>
        </w:rPr>
        <w:t xml:space="preserve">Zwrot wadium </w:t>
      </w:r>
      <w:r w:rsidR="002D42B3" w:rsidRPr="003105ED">
        <w:rPr>
          <w:rFonts w:ascii="Verdana" w:hAnsi="Verdana" w:cs="Arial"/>
          <w:sz w:val="20"/>
        </w:rPr>
        <w:t xml:space="preserve">wniesionego w formie pieniężnej </w:t>
      </w:r>
      <w:r w:rsidRPr="003105ED">
        <w:rPr>
          <w:rFonts w:ascii="Verdana" w:hAnsi="Verdana" w:cs="Arial"/>
          <w:sz w:val="20"/>
        </w:rPr>
        <w:t>nastąpi w wysokości nominalnej.</w:t>
      </w:r>
    </w:p>
    <w:p w14:paraId="5A6F947E" w14:textId="6D3FE003" w:rsidR="00067948" w:rsidRPr="003105ED" w:rsidRDefault="00B14051" w:rsidP="00C04F0A">
      <w:pPr>
        <w:spacing w:line="276" w:lineRule="auto"/>
        <w:ind w:left="993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Oferent, z którym </w:t>
      </w:r>
      <w:r w:rsidR="00330302" w:rsidRPr="003105ED">
        <w:rPr>
          <w:rFonts w:ascii="Verdana" w:hAnsi="Verdana" w:cs="Arial"/>
        </w:rPr>
        <w:t xml:space="preserve">zostanie </w:t>
      </w:r>
      <w:r w:rsidRPr="003105ED">
        <w:rPr>
          <w:rFonts w:ascii="Verdana" w:hAnsi="Verdana" w:cs="Arial"/>
        </w:rPr>
        <w:t>podpisana Umowa</w:t>
      </w:r>
      <w:r w:rsidR="0062198D" w:rsidRPr="003105ED">
        <w:rPr>
          <w:rFonts w:ascii="Verdana" w:hAnsi="Verdana" w:cs="Arial"/>
        </w:rPr>
        <w:t xml:space="preserve"> o Roboty Budowlane</w:t>
      </w:r>
      <w:r w:rsidR="001B5CA2" w:rsidRPr="003105ED">
        <w:rPr>
          <w:rFonts w:ascii="Verdana" w:hAnsi="Verdana" w:cs="Arial"/>
        </w:rPr>
        <w:t xml:space="preserve"> </w:t>
      </w:r>
      <w:r w:rsidR="00330302" w:rsidRPr="003105ED">
        <w:rPr>
          <w:rFonts w:ascii="Verdana" w:hAnsi="Verdana" w:cs="Arial"/>
        </w:rPr>
        <w:t>otr</w:t>
      </w:r>
      <w:r w:rsidRPr="003105ED">
        <w:rPr>
          <w:rFonts w:ascii="Verdana" w:hAnsi="Verdana" w:cs="Arial"/>
        </w:rPr>
        <w:t xml:space="preserve">zyma zwrot </w:t>
      </w:r>
      <w:r w:rsidR="00D16703" w:rsidRPr="003105ED">
        <w:rPr>
          <w:rFonts w:ascii="Verdana" w:hAnsi="Verdana" w:cs="Arial"/>
        </w:rPr>
        <w:t xml:space="preserve">wniesionego </w:t>
      </w:r>
      <w:r w:rsidRPr="003105ED">
        <w:rPr>
          <w:rFonts w:ascii="Verdana" w:hAnsi="Verdana" w:cs="Arial"/>
        </w:rPr>
        <w:t>wadium</w:t>
      </w:r>
      <w:r w:rsidR="001B5CA2"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</w:rPr>
        <w:t xml:space="preserve">w ciągu </w:t>
      </w:r>
      <w:r w:rsidR="00F67B1D" w:rsidRPr="003105ED">
        <w:rPr>
          <w:rFonts w:ascii="Verdana" w:hAnsi="Verdana" w:cs="Arial"/>
        </w:rPr>
        <w:t xml:space="preserve">30 </w:t>
      </w:r>
      <w:r w:rsidRPr="003105ED">
        <w:rPr>
          <w:rFonts w:ascii="Verdana" w:hAnsi="Verdana" w:cs="Arial"/>
        </w:rPr>
        <w:t xml:space="preserve">dni od daty </w:t>
      </w:r>
      <w:r w:rsidR="00330302" w:rsidRPr="003105ED">
        <w:rPr>
          <w:rFonts w:ascii="Verdana" w:hAnsi="Verdana" w:cs="Arial"/>
        </w:rPr>
        <w:t>podpisania</w:t>
      </w:r>
      <w:r w:rsidR="0062198D"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</w:rPr>
        <w:t>Umowy</w:t>
      </w:r>
      <w:r w:rsidR="008E79AC" w:rsidRPr="003105ED">
        <w:rPr>
          <w:rFonts w:ascii="Verdana" w:hAnsi="Verdana" w:cs="Arial"/>
        </w:rPr>
        <w:t>, o ile w</w:t>
      </w:r>
      <w:r w:rsidR="00762585" w:rsidRPr="003105ED">
        <w:rPr>
          <w:rFonts w:ascii="Verdana" w:hAnsi="Verdana" w:cs="Arial"/>
        </w:rPr>
        <w:t xml:space="preserve"> terminie </w:t>
      </w:r>
      <w:r w:rsidR="00583F27" w:rsidRPr="003105ED">
        <w:rPr>
          <w:rFonts w:ascii="Verdana" w:hAnsi="Verdana" w:cs="Arial"/>
        </w:rPr>
        <w:t xml:space="preserve">przewidzianym w Umowie </w:t>
      </w:r>
      <w:r w:rsidR="00762585" w:rsidRPr="003105ED">
        <w:rPr>
          <w:rFonts w:ascii="Verdana" w:hAnsi="Verdana" w:cs="Arial"/>
        </w:rPr>
        <w:t xml:space="preserve">przedłoży </w:t>
      </w:r>
      <w:r w:rsidR="00087F07" w:rsidRPr="003105ED">
        <w:rPr>
          <w:rFonts w:ascii="Verdana" w:hAnsi="Verdana" w:cs="Arial"/>
        </w:rPr>
        <w:t>zabezpiecz</w:t>
      </w:r>
      <w:r w:rsidR="00BE7541" w:rsidRPr="003105ED">
        <w:rPr>
          <w:rFonts w:ascii="Verdana" w:hAnsi="Verdana" w:cs="Arial"/>
        </w:rPr>
        <w:t>enie</w:t>
      </w:r>
      <w:r w:rsidR="008E79AC" w:rsidRPr="003105ED">
        <w:rPr>
          <w:rFonts w:ascii="Verdana" w:hAnsi="Verdana" w:cs="Arial"/>
        </w:rPr>
        <w:t xml:space="preserve"> </w:t>
      </w:r>
      <w:r w:rsidR="00087F07" w:rsidRPr="003105ED">
        <w:rPr>
          <w:rFonts w:ascii="Verdana" w:hAnsi="Verdana" w:cs="Arial"/>
        </w:rPr>
        <w:t>należyte</w:t>
      </w:r>
      <w:r w:rsidR="00BE7541" w:rsidRPr="003105ED">
        <w:rPr>
          <w:rFonts w:ascii="Verdana" w:hAnsi="Verdana" w:cs="Arial"/>
        </w:rPr>
        <w:t>go</w:t>
      </w:r>
      <w:r w:rsidR="008E79AC" w:rsidRPr="003105ED">
        <w:rPr>
          <w:rFonts w:ascii="Verdana" w:hAnsi="Verdana" w:cs="Arial"/>
        </w:rPr>
        <w:t xml:space="preserve"> wykonani</w:t>
      </w:r>
      <w:r w:rsidR="00BE7541" w:rsidRPr="003105ED">
        <w:rPr>
          <w:rFonts w:ascii="Verdana" w:hAnsi="Verdana" w:cs="Arial"/>
        </w:rPr>
        <w:t>a</w:t>
      </w:r>
      <w:r w:rsidR="008E79AC" w:rsidRPr="003105ED">
        <w:rPr>
          <w:rFonts w:ascii="Verdana" w:hAnsi="Verdana" w:cs="Arial"/>
        </w:rPr>
        <w:t xml:space="preserve"> </w:t>
      </w:r>
      <w:r w:rsidR="00837415" w:rsidRPr="003105ED">
        <w:rPr>
          <w:rFonts w:ascii="Verdana" w:hAnsi="Verdana" w:cs="Arial"/>
        </w:rPr>
        <w:t>U</w:t>
      </w:r>
      <w:r w:rsidR="008E79AC" w:rsidRPr="003105ED">
        <w:rPr>
          <w:rFonts w:ascii="Verdana" w:hAnsi="Verdana" w:cs="Arial"/>
        </w:rPr>
        <w:t>mowy</w:t>
      </w:r>
      <w:r w:rsidR="006548A8" w:rsidRPr="003105ED">
        <w:rPr>
          <w:rFonts w:ascii="Verdana" w:hAnsi="Verdana" w:cs="Arial"/>
        </w:rPr>
        <w:t>, wynikając</w:t>
      </w:r>
      <w:r w:rsidR="00BE7541" w:rsidRPr="003105ED">
        <w:rPr>
          <w:rFonts w:ascii="Verdana" w:hAnsi="Verdana" w:cs="Arial"/>
        </w:rPr>
        <w:t>e</w:t>
      </w:r>
      <w:r w:rsidR="006548A8" w:rsidRPr="003105ED">
        <w:rPr>
          <w:rFonts w:ascii="Verdana" w:hAnsi="Verdana" w:cs="Arial"/>
        </w:rPr>
        <w:t xml:space="preserve"> z podpisanej Umowy </w:t>
      </w:r>
      <w:r w:rsidR="0062198D" w:rsidRPr="003105ED">
        <w:rPr>
          <w:rFonts w:ascii="Verdana" w:hAnsi="Verdana" w:cs="Arial"/>
        </w:rPr>
        <w:t>o Roboty Budowlane</w:t>
      </w:r>
      <w:r w:rsidR="007044AF" w:rsidRPr="003105ED">
        <w:rPr>
          <w:rFonts w:ascii="Verdana" w:hAnsi="Verdana" w:cs="Arial"/>
        </w:rPr>
        <w:t xml:space="preserve"> na kwotę wynoszącą </w:t>
      </w:r>
      <w:r w:rsidR="007231E7" w:rsidRPr="003105ED">
        <w:rPr>
          <w:rFonts w:ascii="Verdana" w:hAnsi="Verdana" w:cs="Arial"/>
        </w:rPr>
        <w:t>10</w:t>
      </w:r>
      <w:r w:rsidR="007044AF" w:rsidRPr="003105ED">
        <w:rPr>
          <w:rFonts w:ascii="Verdana" w:hAnsi="Verdana" w:cs="Arial"/>
        </w:rPr>
        <w:t>% Ceny</w:t>
      </w:r>
      <w:r w:rsidR="001A70A8" w:rsidRPr="003105ED">
        <w:rPr>
          <w:rFonts w:ascii="Verdana" w:hAnsi="Verdana" w:cs="Arial"/>
        </w:rPr>
        <w:t xml:space="preserve"> </w:t>
      </w:r>
      <w:r w:rsidR="00B07BFD" w:rsidRPr="003105ED">
        <w:rPr>
          <w:rFonts w:ascii="Verdana" w:hAnsi="Verdana" w:cs="Arial"/>
        </w:rPr>
        <w:t>Ryczałtowej</w:t>
      </w:r>
      <w:r w:rsidR="006548A8" w:rsidRPr="003105ED">
        <w:rPr>
          <w:rFonts w:ascii="Verdana" w:hAnsi="Verdana" w:cs="Arial"/>
        </w:rPr>
        <w:t>.</w:t>
      </w:r>
      <w:r w:rsidR="007231E7" w:rsidRPr="003105ED">
        <w:rPr>
          <w:rFonts w:ascii="Verdana" w:hAnsi="Verdana" w:cs="Arial"/>
        </w:rPr>
        <w:t xml:space="preserve"> Terminy obowiązywania </w:t>
      </w:r>
      <w:r w:rsidR="00BE7541" w:rsidRPr="003105ED">
        <w:rPr>
          <w:rFonts w:ascii="Verdana" w:hAnsi="Verdana" w:cs="Arial"/>
        </w:rPr>
        <w:t xml:space="preserve">zabezpieczenia należytego wykonania Umowy </w:t>
      </w:r>
      <w:r w:rsidR="007231E7" w:rsidRPr="003105ED">
        <w:rPr>
          <w:rFonts w:ascii="Verdana" w:hAnsi="Verdana" w:cs="Arial"/>
        </w:rPr>
        <w:t>określa Umowa o Roboty Budowalne.</w:t>
      </w:r>
      <w:r w:rsidR="00C04F0A"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</w:rPr>
        <w:t>Pozostali Oferenci, otrzymają zwrot wadium w t</w:t>
      </w:r>
      <w:r w:rsidR="00837415" w:rsidRPr="003105ED">
        <w:rPr>
          <w:rFonts w:ascii="Verdana" w:hAnsi="Verdana" w:cs="Arial"/>
        </w:rPr>
        <w:t>erminie 30 dni od zamknięcia</w:t>
      </w:r>
      <w:r w:rsidR="0007568B" w:rsidRPr="003105ED">
        <w:rPr>
          <w:rFonts w:ascii="Verdana" w:hAnsi="Verdana" w:cs="Arial"/>
        </w:rPr>
        <w:t xml:space="preserve"> </w:t>
      </w:r>
      <w:r w:rsidR="009F1B9A" w:rsidRPr="003105ED">
        <w:rPr>
          <w:rFonts w:ascii="Verdana" w:hAnsi="Verdana" w:cs="Arial"/>
        </w:rPr>
        <w:t>Konkursu</w:t>
      </w:r>
      <w:r w:rsidR="00837415" w:rsidRPr="003105ED">
        <w:rPr>
          <w:rFonts w:ascii="Verdana" w:hAnsi="Verdana" w:cs="Arial"/>
        </w:rPr>
        <w:t xml:space="preserve">. </w:t>
      </w:r>
      <w:r w:rsidRPr="003105ED">
        <w:rPr>
          <w:rFonts w:ascii="Verdana" w:hAnsi="Verdana" w:cs="Arial"/>
        </w:rPr>
        <w:t>Oferenci, który</w:t>
      </w:r>
      <w:r w:rsidR="0062198D" w:rsidRPr="003105ED">
        <w:rPr>
          <w:rFonts w:ascii="Verdana" w:hAnsi="Verdana" w:cs="Arial"/>
        </w:rPr>
        <w:t>ch</w:t>
      </w:r>
      <w:r w:rsidRPr="003105ED">
        <w:rPr>
          <w:rFonts w:ascii="Verdana" w:hAnsi="Verdana" w:cs="Arial"/>
        </w:rPr>
        <w:t xml:space="preserve"> Oferty</w:t>
      </w:r>
      <w:r w:rsidR="0062198D" w:rsidRPr="003105ED">
        <w:rPr>
          <w:rFonts w:ascii="Verdana" w:hAnsi="Verdana" w:cs="Arial"/>
        </w:rPr>
        <w:t xml:space="preserve"> odrzucono,</w:t>
      </w:r>
      <w:r w:rsidRPr="003105ED">
        <w:rPr>
          <w:rFonts w:ascii="Verdana" w:hAnsi="Verdana" w:cs="Arial"/>
        </w:rPr>
        <w:t xml:space="preserve"> otrzymają zwrot</w:t>
      </w:r>
      <w:r w:rsidR="009E2CB1" w:rsidRPr="003105ED">
        <w:rPr>
          <w:rFonts w:ascii="Verdana" w:hAnsi="Verdana" w:cs="Arial"/>
        </w:rPr>
        <w:t xml:space="preserve"> </w:t>
      </w:r>
      <w:r w:rsidR="00C31742" w:rsidRPr="003105ED">
        <w:rPr>
          <w:rFonts w:ascii="Verdana" w:hAnsi="Verdana" w:cs="Arial"/>
        </w:rPr>
        <w:t>wadium w</w:t>
      </w:r>
      <w:r w:rsidRPr="003105ED">
        <w:rPr>
          <w:rFonts w:ascii="Verdana" w:hAnsi="Verdana" w:cs="Arial"/>
        </w:rPr>
        <w:t xml:space="preserve"> ciągu </w:t>
      </w:r>
      <w:r w:rsidR="00330667" w:rsidRPr="003105ED">
        <w:rPr>
          <w:rFonts w:ascii="Verdana" w:hAnsi="Verdana" w:cs="Arial"/>
        </w:rPr>
        <w:t>30</w:t>
      </w:r>
      <w:r w:rsidRPr="003105ED">
        <w:rPr>
          <w:rFonts w:ascii="Verdana" w:hAnsi="Verdana" w:cs="Arial"/>
        </w:rPr>
        <w:t xml:space="preserve"> dni od daty odrzuceni</w:t>
      </w:r>
      <w:r w:rsidR="00DF5163" w:rsidRPr="003105ED">
        <w:rPr>
          <w:rFonts w:ascii="Verdana" w:hAnsi="Verdana" w:cs="Arial"/>
        </w:rPr>
        <w:t>a</w:t>
      </w:r>
      <w:r w:rsidR="007A69FF" w:rsidRPr="003105ED">
        <w:rPr>
          <w:rFonts w:ascii="Verdana" w:hAnsi="Verdana" w:cs="Arial"/>
        </w:rPr>
        <w:t xml:space="preserve"> ich</w:t>
      </w:r>
      <w:r w:rsidR="0062198D" w:rsidRPr="003105ED">
        <w:rPr>
          <w:rFonts w:ascii="Verdana" w:hAnsi="Verdana" w:cs="Arial"/>
        </w:rPr>
        <w:t xml:space="preserve"> Oferty</w:t>
      </w:r>
      <w:r w:rsidRPr="003105ED">
        <w:rPr>
          <w:rFonts w:ascii="Verdana" w:hAnsi="Verdana" w:cs="Arial"/>
        </w:rPr>
        <w:t>.</w:t>
      </w:r>
      <w:r w:rsidR="00C04F0A" w:rsidRPr="003105ED">
        <w:rPr>
          <w:rFonts w:ascii="Verdana" w:hAnsi="Verdana" w:cs="Arial"/>
        </w:rPr>
        <w:t xml:space="preserve"> </w:t>
      </w:r>
      <w:r w:rsidR="00330302" w:rsidRPr="003105ED">
        <w:rPr>
          <w:rFonts w:ascii="Verdana" w:hAnsi="Verdana" w:cs="Arial"/>
        </w:rPr>
        <w:t>W prz</w:t>
      </w:r>
      <w:r w:rsidR="00520184" w:rsidRPr="003105ED">
        <w:rPr>
          <w:rFonts w:ascii="Verdana" w:hAnsi="Verdana" w:cs="Arial"/>
        </w:rPr>
        <w:t>ypadku unieważnienia</w:t>
      </w:r>
      <w:r w:rsidR="0007568B" w:rsidRPr="003105ED">
        <w:rPr>
          <w:rFonts w:ascii="Verdana" w:hAnsi="Verdana" w:cs="Arial"/>
        </w:rPr>
        <w:t xml:space="preserve"> </w:t>
      </w:r>
      <w:r w:rsidR="009F1B9A" w:rsidRPr="003105ED">
        <w:rPr>
          <w:rFonts w:ascii="Verdana" w:hAnsi="Verdana" w:cs="Arial"/>
        </w:rPr>
        <w:t>Konkursu</w:t>
      </w:r>
      <w:r w:rsidR="00092583" w:rsidRPr="003105ED">
        <w:rPr>
          <w:rFonts w:ascii="Verdana" w:hAnsi="Verdana" w:cs="Arial"/>
        </w:rPr>
        <w:t>,</w:t>
      </w:r>
      <w:r w:rsidR="00520184" w:rsidRPr="003105ED">
        <w:rPr>
          <w:rFonts w:ascii="Verdana" w:hAnsi="Verdana" w:cs="Arial"/>
        </w:rPr>
        <w:t xml:space="preserve"> </w:t>
      </w:r>
      <w:r w:rsidR="00C31742" w:rsidRPr="003105ED">
        <w:rPr>
          <w:rFonts w:ascii="Verdana" w:hAnsi="Verdana" w:cs="Arial"/>
        </w:rPr>
        <w:t>Oferenci otrzymają</w:t>
      </w:r>
      <w:r w:rsidR="00330302" w:rsidRPr="003105ED">
        <w:rPr>
          <w:rFonts w:ascii="Verdana" w:hAnsi="Verdana" w:cs="Arial"/>
        </w:rPr>
        <w:t xml:space="preserve"> zwrot </w:t>
      </w:r>
      <w:r w:rsidR="00C31742" w:rsidRPr="003105ED">
        <w:rPr>
          <w:rFonts w:ascii="Verdana" w:hAnsi="Verdana" w:cs="Arial"/>
        </w:rPr>
        <w:t>wadium w</w:t>
      </w:r>
      <w:r w:rsidR="00330302" w:rsidRPr="003105ED">
        <w:rPr>
          <w:rFonts w:ascii="Verdana" w:hAnsi="Verdana" w:cs="Arial"/>
        </w:rPr>
        <w:t xml:space="preserve"> ciągu </w:t>
      </w:r>
      <w:r w:rsidR="00330667" w:rsidRPr="003105ED">
        <w:rPr>
          <w:rFonts w:ascii="Verdana" w:hAnsi="Verdana" w:cs="Arial"/>
        </w:rPr>
        <w:t>30</w:t>
      </w:r>
      <w:r w:rsidR="00330302" w:rsidRPr="003105ED">
        <w:rPr>
          <w:rFonts w:ascii="Verdana" w:hAnsi="Verdana" w:cs="Arial"/>
        </w:rPr>
        <w:t xml:space="preserve"> dni</w:t>
      </w:r>
      <w:r w:rsidR="000F0526" w:rsidRPr="003105ED">
        <w:rPr>
          <w:rFonts w:ascii="Verdana" w:hAnsi="Verdana" w:cs="Arial"/>
        </w:rPr>
        <w:t xml:space="preserve"> </w:t>
      </w:r>
      <w:r w:rsidR="00330302" w:rsidRPr="003105ED">
        <w:rPr>
          <w:rFonts w:ascii="Verdana" w:hAnsi="Verdana" w:cs="Arial"/>
        </w:rPr>
        <w:t>od daty unieważnieni</w:t>
      </w:r>
      <w:r w:rsidR="00DF5163" w:rsidRPr="003105ED">
        <w:rPr>
          <w:rFonts w:ascii="Verdana" w:hAnsi="Verdana" w:cs="Arial"/>
        </w:rPr>
        <w:t>a</w:t>
      </w:r>
      <w:r w:rsidR="00330302" w:rsidRPr="003105ED">
        <w:rPr>
          <w:rFonts w:ascii="Verdana" w:hAnsi="Verdana" w:cs="Arial"/>
        </w:rPr>
        <w:t>.</w:t>
      </w:r>
    </w:p>
    <w:p w14:paraId="15729B02" w14:textId="6447E170" w:rsidR="001A7743" w:rsidRPr="003105ED" w:rsidRDefault="004D12CA" w:rsidP="00E577A2">
      <w:pPr>
        <w:spacing w:line="276" w:lineRule="auto"/>
        <w:ind w:left="993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  <w:strike/>
        </w:rPr>
        <w:t xml:space="preserve"> </w:t>
      </w:r>
    </w:p>
    <w:p w14:paraId="6C69326B" w14:textId="13AB53EC" w:rsidR="008550C7" w:rsidRPr="003105ED" w:rsidRDefault="002B61B0" w:rsidP="005C061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Verdana" w:hAnsi="Verdana" w:cs="Arial"/>
          <w:b/>
        </w:rPr>
      </w:pPr>
      <w:bookmarkStart w:id="81" w:name="_Toc225838933"/>
      <w:r w:rsidRPr="003105ED">
        <w:rPr>
          <w:rFonts w:ascii="Verdana" w:hAnsi="Verdana" w:cs="Arial"/>
          <w:b/>
        </w:rPr>
        <w:t>P</w:t>
      </w:r>
      <w:r w:rsidR="007D75AF" w:rsidRPr="003105ED">
        <w:rPr>
          <w:rFonts w:ascii="Verdana" w:hAnsi="Verdana" w:cs="Arial"/>
          <w:b/>
        </w:rPr>
        <w:t xml:space="preserve">rzygotowanie </w:t>
      </w:r>
      <w:r w:rsidR="00156BB5" w:rsidRPr="003105ED">
        <w:rPr>
          <w:rFonts w:ascii="Verdana" w:hAnsi="Verdana" w:cs="Arial"/>
          <w:b/>
        </w:rPr>
        <w:t>O</w:t>
      </w:r>
      <w:r w:rsidR="007D75AF" w:rsidRPr="003105ED">
        <w:rPr>
          <w:rFonts w:ascii="Verdana" w:hAnsi="Verdana" w:cs="Arial"/>
          <w:b/>
        </w:rPr>
        <w:t>ferty</w:t>
      </w:r>
      <w:bookmarkEnd w:id="81"/>
    </w:p>
    <w:p w14:paraId="4AE927AA" w14:textId="76737620" w:rsidR="008550C7" w:rsidRPr="003105ED" w:rsidRDefault="008550C7">
      <w:pPr>
        <w:pStyle w:val="Akapitzlist"/>
        <w:spacing w:line="276" w:lineRule="auto"/>
        <w:ind w:left="705"/>
        <w:jc w:val="both"/>
        <w:rPr>
          <w:rFonts w:ascii="Verdana" w:hAnsi="Verdana" w:cs="Arial"/>
          <w:b/>
        </w:rPr>
      </w:pPr>
    </w:p>
    <w:p w14:paraId="4687B00C" w14:textId="17DEE93B" w:rsidR="004B489D" w:rsidRPr="003105ED" w:rsidRDefault="004B489D">
      <w:pPr>
        <w:pStyle w:val="Akapitzlist"/>
        <w:spacing w:line="276" w:lineRule="auto"/>
        <w:ind w:left="705"/>
        <w:jc w:val="both"/>
        <w:rPr>
          <w:rFonts w:ascii="Verdana" w:hAnsi="Verdana" w:cs="Arial"/>
          <w:b/>
        </w:rPr>
      </w:pPr>
      <w:r w:rsidRPr="003105ED">
        <w:rPr>
          <w:rFonts w:ascii="Verdana" w:hAnsi="Verdana" w:cs="Arial"/>
          <w:b/>
        </w:rPr>
        <w:t>Przed złożeniem Oferty należy uzyskać wyczerpujące informacje na temat rodzaju i zakresu prac. Ewentualne niejasności należy wyjaśnić przed złożeniem Oferty. Późniejsze roszczenia wynikające z nieznajomości sytuacji na miejscu budowy, bądź nieznajomości zakresu prac nie będą brane pod uwagę.</w:t>
      </w:r>
    </w:p>
    <w:p w14:paraId="5A52C031" w14:textId="77777777" w:rsidR="004B489D" w:rsidRPr="003105ED" w:rsidRDefault="004B489D">
      <w:pPr>
        <w:pStyle w:val="Akapitzlist"/>
        <w:spacing w:line="276" w:lineRule="auto"/>
        <w:ind w:left="705"/>
        <w:jc w:val="both"/>
        <w:rPr>
          <w:rFonts w:ascii="Verdana" w:hAnsi="Verdana" w:cs="Arial"/>
          <w:b/>
        </w:rPr>
      </w:pPr>
    </w:p>
    <w:p w14:paraId="43563C3F" w14:textId="4D85CEEC" w:rsidR="006B6451" w:rsidRPr="003105ED" w:rsidRDefault="00B14051" w:rsidP="005C0613">
      <w:pPr>
        <w:pStyle w:val="Akapitzlist"/>
        <w:numPr>
          <w:ilvl w:val="1"/>
          <w:numId w:val="5"/>
        </w:numPr>
        <w:tabs>
          <w:tab w:val="clear" w:pos="1004"/>
          <w:tab w:val="num" w:pos="993"/>
        </w:tabs>
        <w:spacing w:line="276" w:lineRule="auto"/>
        <w:ind w:left="993" w:hanging="709"/>
        <w:jc w:val="both"/>
        <w:rPr>
          <w:rFonts w:ascii="Verdana" w:hAnsi="Verdana" w:cs="Arial"/>
          <w:b/>
        </w:rPr>
      </w:pPr>
      <w:r w:rsidRPr="003105ED">
        <w:rPr>
          <w:rFonts w:ascii="Verdana" w:hAnsi="Verdana" w:cs="Arial"/>
        </w:rPr>
        <w:t>Oferta powinna b</w:t>
      </w:r>
      <w:r w:rsidR="00BD6CF3" w:rsidRPr="003105ED">
        <w:rPr>
          <w:rFonts w:ascii="Verdana" w:hAnsi="Verdana" w:cs="Arial"/>
        </w:rPr>
        <w:t>yć sporządzona w języku polskim</w:t>
      </w:r>
      <w:r w:rsidR="005D4C3B" w:rsidRPr="003105ED">
        <w:rPr>
          <w:rFonts w:ascii="Verdana" w:hAnsi="Verdana" w:cs="Arial"/>
        </w:rPr>
        <w:t xml:space="preserve">, w formie elektronicznej, z </w:t>
      </w:r>
      <w:r w:rsidR="00BA08C3" w:rsidRPr="003105ED">
        <w:rPr>
          <w:rFonts w:ascii="Verdana" w:hAnsi="Verdana" w:cs="Arial"/>
        </w:rPr>
        <w:t xml:space="preserve">kwalifikowanym </w:t>
      </w:r>
      <w:r w:rsidR="005D4C3B" w:rsidRPr="003105ED">
        <w:rPr>
          <w:rFonts w:ascii="Verdana" w:hAnsi="Verdana" w:cs="Arial"/>
        </w:rPr>
        <w:t>podpisem elektronicznym weryfikowanym przy pomocy ważnego certyfikatu</w:t>
      </w:r>
      <w:r w:rsidR="00BD6CF3" w:rsidRPr="003105ED">
        <w:rPr>
          <w:rFonts w:ascii="Verdana" w:hAnsi="Verdana" w:cs="Arial"/>
        </w:rPr>
        <w:t>.</w:t>
      </w:r>
    </w:p>
    <w:p w14:paraId="5E52281C" w14:textId="79D85F03" w:rsidR="00B14051" w:rsidRPr="003105ED" w:rsidRDefault="00B14051" w:rsidP="00E8565B">
      <w:pPr>
        <w:tabs>
          <w:tab w:val="num" w:pos="993"/>
        </w:tabs>
        <w:spacing w:line="276" w:lineRule="auto"/>
        <w:ind w:left="993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Oferent zobowiązany jest do złożenia </w:t>
      </w:r>
      <w:r w:rsidR="008C3A90" w:rsidRPr="003105ED">
        <w:rPr>
          <w:rFonts w:ascii="Verdana" w:hAnsi="Verdana" w:cs="Arial"/>
        </w:rPr>
        <w:t>O</w:t>
      </w:r>
      <w:r w:rsidRPr="003105ED">
        <w:rPr>
          <w:rFonts w:ascii="Verdana" w:hAnsi="Verdana" w:cs="Arial"/>
        </w:rPr>
        <w:t>ferty zawierającej dokumenty według wzorów</w:t>
      </w:r>
      <w:r w:rsidR="00F73D8B" w:rsidRPr="003105ED">
        <w:rPr>
          <w:rFonts w:ascii="Verdana" w:hAnsi="Verdana" w:cs="Arial"/>
        </w:rPr>
        <w:t xml:space="preserve"> </w:t>
      </w:r>
      <w:r w:rsidR="000174A5" w:rsidRPr="003105ED">
        <w:rPr>
          <w:rFonts w:ascii="Verdana" w:hAnsi="Verdana" w:cs="Arial"/>
        </w:rPr>
        <w:t>stanowiących załączniki do niniejszej SWZ</w:t>
      </w:r>
      <w:r w:rsidRPr="003105ED">
        <w:rPr>
          <w:rFonts w:ascii="Verdana" w:hAnsi="Verdana" w:cs="Arial"/>
        </w:rPr>
        <w:t>, przygotowanych zgodnie z wymaganiami z</w:t>
      </w:r>
      <w:r w:rsidR="00653C59" w:rsidRPr="003105ED">
        <w:rPr>
          <w:rFonts w:ascii="Verdana" w:hAnsi="Verdana" w:cs="Arial"/>
        </w:rPr>
        <w:t xml:space="preserve">awartymi w </w:t>
      </w:r>
      <w:r w:rsidR="0005747F" w:rsidRPr="003105ED">
        <w:rPr>
          <w:rFonts w:ascii="Verdana" w:hAnsi="Verdana" w:cs="Arial"/>
        </w:rPr>
        <w:t>SWZ</w:t>
      </w:r>
      <w:r w:rsidRPr="003105ED">
        <w:rPr>
          <w:rFonts w:ascii="Verdana" w:hAnsi="Verdana" w:cs="Arial"/>
        </w:rPr>
        <w:t xml:space="preserve">, wg poniższego wykazu i </w:t>
      </w:r>
      <w:r w:rsidR="00C11752" w:rsidRPr="003105ED">
        <w:rPr>
          <w:rFonts w:ascii="Verdana" w:hAnsi="Verdana" w:cs="Arial"/>
        </w:rPr>
        <w:t>kolejności:</w:t>
      </w:r>
    </w:p>
    <w:p w14:paraId="10D9913E" w14:textId="77777777" w:rsidR="00B14051" w:rsidRPr="003105ED" w:rsidRDefault="00B14051">
      <w:pPr>
        <w:spacing w:line="276" w:lineRule="auto"/>
        <w:ind w:left="426"/>
        <w:jc w:val="both"/>
        <w:rPr>
          <w:rFonts w:ascii="Verdana" w:hAnsi="Verdana" w:cs="Arial"/>
        </w:rPr>
      </w:pPr>
    </w:p>
    <w:p w14:paraId="05A5AD8D" w14:textId="26A4B167" w:rsidR="00B14051" w:rsidRPr="003105ED" w:rsidRDefault="00B14051" w:rsidP="005C0613">
      <w:pPr>
        <w:numPr>
          <w:ilvl w:val="0"/>
          <w:numId w:val="2"/>
        </w:numPr>
        <w:tabs>
          <w:tab w:val="num" w:pos="993"/>
        </w:tabs>
        <w:spacing w:line="276" w:lineRule="auto"/>
        <w:ind w:left="993" w:hanging="426"/>
        <w:jc w:val="both"/>
        <w:rPr>
          <w:rFonts w:ascii="Verdana" w:hAnsi="Verdana" w:cs="Arial"/>
          <w:b/>
        </w:rPr>
      </w:pPr>
      <w:r w:rsidRPr="003105ED">
        <w:rPr>
          <w:rFonts w:ascii="Verdana" w:hAnsi="Verdana" w:cs="Arial"/>
          <w:b/>
        </w:rPr>
        <w:t>Wype</w:t>
      </w:r>
      <w:r w:rsidR="009206BF" w:rsidRPr="003105ED">
        <w:rPr>
          <w:rFonts w:ascii="Verdana" w:hAnsi="Verdana" w:cs="Arial"/>
          <w:b/>
        </w:rPr>
        <w:t>łniony</w:t>
      </w:r>
      <w:r w:rsidR="008B746F" w:rsidRPr="003105ED">
        <w:rPr>
          <w:rFonts w:ascii="Verdana" w:hAnsi="Verdana" w:cs="Arial"/>
          <w:b/>
        </w:rPr>
        <w:t xml:space="preserve">, </w:t>
      </w:r>
      <w:r w:rsidR="00C37A88" w:rsidRPr="003105ED">
        <w:rPr>
          <w:rFonts w:ascii="Verdana" w:hAnsi="Verdana" w:cs="Arial"/>
          <w:b/>
        </w:rPr>
        <w:t>podpisany</w:t>
      </w:r>
      <w:r w:rsidR="008B746F" w:rsidRPr="003105ED">
        <w:rPr>
          <w:rFonts w:ascii="Verdana" w:hAnsi="Verdana" w:cs="Arial"/>
          <w:b/>
        </w:rPr>
        <w:t xml:space="preserve"> oraz zaszyfrowany</w:t>
      </w:r>
      <w:r w:rsidR="00C37A88" w:rsidRPr="003105ED">
        <w:rPr>
          <w:rFonts w:ascii="Verdana" w:hAnsi="Verdana" w:cs="Arial"/>
          <w:b/>
        </w:rPr>
        <w:t xml:space="preserve"> Formularz Oferty</w:t>
      </w:r>
      <w:r w:rsidR="000E3280" w:rsidRPr="003105ED">
        <w:rPr>
          <w:rFonts w:ascii="Verdana" w:hAnsi="Verdana" w:cs="Arial"/>
          <w:b/>
        </w:rPr>
        <w:t xml:space="preserve">, </w:t>
      </w:r>
      <w:r w:rsidR="00C952BB" w:rsidRPr="003105ED">
        <w:rPr>
          <w:rFonts w:ascii="Verdana" w:hAnsi="Verdana" w:cs="Arial"/>
          <w:b/>
        </w:rPr>
        <w:t xml:space="preserve">którego wzór stanowi załącznik nr </w:t>
      </w:r>
      <w:r w:rsidR="00BA08C3" w:rsidRPr="003105ED">
        <w:rPr>
          <w:rFonts w:ascii="Verdana" w:hAnsi="Verdana" w:cs="Arial"/>
          <w:b/>
        </w:rPr>
        <w:t>5</w:t>
      </w:r>
      <w:r w:rsidR="000E3280" w:rsidRPr="003105ED">
        <w:rPr>
          <w:rFonts w:ascii="Verdana" w:hAnsi="Verdana" w:cs="Arial"/>
          <w:b/>
        </w:rPr>
        <w:t xml:space="preserve"> </w:t>
      </w:r>
      <w:r w:rsidR="00C952BB" w:rsidRPr="003105ED">
        <w:rPr>
          <w:rFonts w:ascii="Verdana" w:hAnsi="Verdana" w:cs="Arial"/>
          <w:b/>
        </w:rPr>
        <w:t>do SWZ</w:t>
      </w:r>
      <w:r w:rsidR="000E3280" w:rsidRPr="003105ED">
        <w:rPr>
          <w:rFonts w:ascii="Verdana" w:hAnsi="Verdana" w:cs="Arial"/>
          <w:b/>
        </w:rPr>
        <w:t>.</w:t>
      </w:r>
    </w:p>
    <w:p w14:paraId="7A2BEF70" w14:textId="77777777" w:rsidR="00CE1072" w:rsidRPr="003105ED" w:rsidRDefault="00CE1072">
      <w:pPr>
        <w:spacing w:line="276" w:lineRule="auto"/>
        <w:ind w:right="142"/>
        <w:jc w:val="both"/>
        <w:rPr>
          <w:rFonts w:ascii="Verdana" w:hAnsi="Verdana" w:cs="Arial"/>
        </w:rPr>
      </w:pPr>
    </w:p>
    <w:p w14:paraId="4E80E028" w14:textId="5D34DCB1" w:rsidR="00253491" w:rsidRPr="003105ED" w:rsidRDefault="00253491" w:rsidP="00CF67F8">
      <w:pPr>
        <w:spacing w:after="120" w:line="276" w:lineRule="auto"/>
        <w:ind w:left="993" w:right="142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  <w:b/>
        </w:rPr>
        <w:t>UWAG</w:t>
      </w:r>
      <w:r w:rsidR="00E8565B" w:rsidRPr="003105ED">
        <w:rPr>
          <w:rFonts w:ascii="Verdana" w:hAnsi="Verdana" w:cs="Arial"/>
          <w:b/>
        </w:rPr>
        <w:t>A</w:t>
      </w:r>
      <w:r w:rsidR="00AE59C3" w:rsidRPr="003105ED">
        <w:rPr>
          <w:rFonts w:ascii="Verdana" w:hAnsi="Verdana" w:cs="Arial"/>
          <w:b/>
        </w:rPr>
        <w:t>:</w:t>
      </w:r>
      <w:r w:rsidR="00AE59C3" w:rsidRPr="003105ED">
        <w:rPr>
          <w:rFonts w:ascii="Verdana" w:hAnsi="Verdana" w:cs="Arial"/>
        </w:rPr>
        <w:t xml:space="preserve"> </w:t>
      </w:r>
      <w:r w:rsidR="00E8565B" w:rsidRPr="003105ED">
        <w:rPr>
          <w:rFonts w:ascii="Verdana" w:hAnsi="Verdana" w:cs="Arial"/>
        </w:rPr>
        <w:t>C</w:t>
      </w:r>
      <w:r w:rsidR="00AE59C3" w:rsidRPr="003105ED">
        <w:rPr>
          <w:rFonts w:ascii="Verdana" w:hAnsi="Verdana" w:cs="Arial"/>
        </w:rPr>
        <w:t>ena</w:t>
      </w:r>
      <w:r w:rsidRPr="003105ED">
        <w:rPr>
          <w:rFonts w:ascii="Verdana" w:hAnsi="Verdana" w:cs="Arial"/>
        </w:rPr>
        <w:t xml:space="preserve"> ofert</w:t>
      </w:r>
      <w:r w:rsidR="009206BF" w:rsidRPr="003105ED">
        <w:rPr>
          <w:rFonts w:ascii="Verdana" w:hAnsi="Verdana" w:cs="Arial"/>
        </w:rPr>
        <w:t>owa wpisana w Formularzu Oferty</w:t>
      </w:r>
      <w:r w:rsidRPr="003105ED">
        <w:rPr>
          <w:rFonts w:ascii="Verdana" w:hAnsi="Verdana" w:cs="Arial"/>
        </w:rPr>
        <w:t xml:space="preserve"> przez </w:t>
      </w:r>
      <w:r w:rsidR="00AE59C3" w:rsidRPr="003105ED">
        <w:rPr>
          <w:rFonts w:ascii="Verdana" w:hAnsi="Verdana" w:cs="Arial"/>
        </w:rPr>
        <w:t>Oferent</w:t>
      </w:r>
      <w:r w:rsidR="00C25D6A" w:rsidRPr="003105ED">
        <w:rPr>
          <w:rFonts w:ascii="Verdana" w:hAnsi="Verdana" w:cs="Arial"/>
        </w:rPr>
        <w:t>a („Cena Ryczałtowa”)</w:t>
      </w:r>
      <w:r w:rsidR="00AE59C3" w:rsidRPr="003105ED">
        <w:rPr>
          <w:rFonts w:ascii="Verdana" w:hAnsi="Verdana" w:cs="Arial"/>
        </w:rPr>
        <w:t>:</w:t>
      </w:r>
    </w:p>
    <w:p w14:paraId="577AE6A5" w14:textId="5C3BE001" w:rsidR="007272AA" w:rsidRPr="003105ED" w:rsidRDefault="007272AA" w:rsidP="005C0613">
      <w:pPr>
        <w:numPr>
          <w:ilvl w:val="0"/>
          <w:numId w:val="4"/>
        </w:numPr>
        <w:spacing w:after="120" w:line="276" w:lineRule="auto"/>
        <w:ind w:left="1418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jest podzielona na </w:t>
      </w:r>
      <w:r w:rsidR="00D72C58" w:rsidRPr="003105ED">
        <w:rPr>
          <w:rFonts w:ascii="Verdana" w:hAnsi="Verdana" w:cs="Arial"/>
        </w:rPr>
        <w:t>Cenę Ryczałtową dotyczącą Zamówienia Podstawowego i Cenę Ryczałtową za Prawo Opcji;</w:t>
      </w:r>
    </w:p>
    <w:p w14:paraId="17C55BE9" w14:textId="5F7105EE" w:rsidR="00E8565B" w:rsidRPr="003105ED" w:rsidRDefault="00E8155E" w:rsidP="005C0613">
      <w:pPr>
        <w:numPr>
          <w:ilvl w:val="0"/>
          <w:numId w:val="4"/>
        </w:numPr>
        <w:spacing w:after="120" w:line="276" w:lineRule="auto"/>
        <w:ind w:left="1418"/>
        <w:jc w:val="both"/>
        <w:rPr>
          <w:rFonts w:ascii="Verdana" w:hAnsi="Verdana" w:cs="Arial"/>
          <w:b/>
          <w:bCs/>
        </w:rPr>
      </w:pPr>
      <w:r w:rsidRPr="003105ED">
        <w:rPr>
          <w:rFonts w:ascii="Verdana" w:hAnsi="Verdana" w:cs="Arial"/>
        </w:rPr>
        <w:t>w</w:t>
      </w:r>
      <w:r w:rsidR="00253491" w:rsidRPr="003105ED">
        <w:rPr>
          <w:rFonts w:ascii="Verdana" w:hAnsi="Verdana" w:cs="Arial"/>
        </w:rPr>
        <w:t>inna odzwierciedlać rozwiązania projektowe i zakres robót, które są zawarte w dokumentacji</w:t>
      </w:r>
      <w:r w:rsidR="00976F00" w:rsidRPr="003105ED">
        <w:rPr>
          <w:rFonts w:ascii="Verdana" w:hAnsi="Verdana" w:cs="Arial"/>
        </w:rPr>
        <w:t xml:space="preserve"> </w:t>
      </w:r>
      <w:r w:rsidR="009F1B9A" w:rsidRPr="003105ED">
        <w:rPr>
          <w:rFonts w:ascii="Verdana" w:hAnsi="Verdana" w:cs="Arial"/>
        </w:rPr>
        <w:t>Konkursu</w:t>
      </w:r>
      <w:r w:rsidR="00E8565B" w:rsidRPr="003105ED">
        <w:rPr>
          <w:rFonts w:ascii="Verdana" w:hAnsi="Verdana" w:cs="Arial"/>
        </w:rPr>
        <w:t xml:space="preserve"> </w:t>
      </w:r>
      <w:r w:rsidR="00735C12" w:rsidRPr="003105ED">
        <w:rPr>
          <w:rFonts w:ascii="Verdana" w:hAnsi="Verdana" w:cs="Arial"/>
        </w:rPr>
        <w:t xml:space="preserve">(Załączniki 1-4 do SWZ), </w:t>
      </w:r>
      <w:r w:rsidR="00541826" w:rsidRPr="003105ED">
        <w:rPr>
          <w:rFonts w:ascii="Verdana" w:hAnsi="Verdana" w:cs="Arial"/>
        </w:rPr>
        <w:t>z uwzględnieniem</w:t>
      </w:r>
      <w:r w:rsidR="00D72C58" w:rsidRPr="003105ED">
        <w:rPr>
          <w:rFonts w:ascii="Verdana" w:hAnsi="Verdana" w:cs="Arial"/>
        </w:rPr>
        <w:t xml:space="preserve"> zmian wynikających z jej dostosowania do</w:t>
      </w:r>
      <w:r w:rsidR="00541826" w:rsidRPr="003105ED">
        <w:rPr>
          <w:rFonts w:ascii="Verdana" w:hAnsi="Verdana" w:cs="Arial"/>
        </w:rPr>
        <w:t xml:space="preserve"> </w:t>
      </w:r>
      <w:r w:rsidR="00D72C58" w:rsidRPr="003105ED">
        <w:rPr>
          <w:rFonts w:ascii="Verdana" w:hAnsi="Verdana" w:cs="Arial"/>
          <w:i/>
          <w:iCs/>
        </w:rPr>
        <w:t xml:space="preserve"> „Standardów MTP</w:t>
      </w:r>
      <w:r w:rsidR="00D72C58" w:rsidRPr="003105ED">
        <w:rPr>
          <w:rFonts w:ascii="Verdana" w:hAnsi="Verdana" w:cs="Arial"/>
        </w:rPr>
        <w:t>”</w:t>
      </w:r>
      <w:r w:rsidR="00C1609C" w:rsidRPr="003105ED">
        <w:rPr>
          <w:rFonts w:ascii="Verdana" w:hAnsi="Verdana" w:cs="Arial"/>
        </w:rPr>
        <w:t>,</w:t>
      </w:r>
      <w:r w:rsidR="00E61A08" w:rsidRPr="003105ED">
        <w:rPr>
          <w:rFonts w:ascii="Verdana" w:hAnsi="Verdana" w:cs="Arial"/>
        </w:rPr>
        <w:t xml:space="preserve"> wskazan</w:t>
      </w:r>
      <w:r w:rsidR="000A0FA4" w:rsidRPr="003105ED">
        <w:rPr>
          <w:rFonts w:ascii="Verdana" w:hAnsi="Verdana" w:cs="Arial"/>
        </w:rPr>
        <w:t>ych</w:t>
      </w:r>
      <w:r w:rsidR="00E61A08" w:rsidRPr="003105ED">
        <w:rPr>
          <w:rFonts w:ascii="Verdana" w:hAnsi="Verdana" w:cs="Arial"/>
        </w:rPr>
        <w:t xml:space="preserve"> w załączniku nr 3 do SWZ,</w:t>
      </w:r>
      <w:r w:rsidR="00C1609C" w:rsidRPr="003105ED">
        <w:rPr>
          <w:rFonts w:ascii="Verdana" w:hAnsi="Verdana" w:cs="Arial"/>
        </w:rPr>
        <w:t xml:space="preserve"> </w:t>
      </w:r>
      <w:r w:rsidR="0023578F" w:rsidRPr="003105ED">
        <w:rPr>
          <w:rFonts w:ascii="Verdana" w:hAnsi="Verdana" w:cs="Arial"/>
          <w:i/>
          <w:iCs/>
        </w:rPr>
        <w:t>„</w:t>
      </w:r>
      <w:r w:rsidR="00C1609C" w:rsidRPr="003105ED">
        <w:rPr>
          <w:rFonts w:ascii="Verdana" w:hAnsi="Verdana" w:cs="Arial"/>
          <w:i/>
          <w:iCs/>
        </w:rPr>
        <w:t>Zakres</w:t>
      </w:r>
      <w:r w:rsidR="0023578F" w:rsidRPr="003105ED">
        <w:rPr>
          <w:rFonts w:ascii="Verdana" w:hAnsi="Verdana" w:cs="Arial"/>
          <w:i/>
          <w:iCs/>
        </w:rPr>
        <w:t>u</w:t>
      </w:r>
      <w:r w:rsidR="00C1609C" w:rsidRPr="003105ED">
        <w:rPr>
          <w:rFonts w:ascii="Verdana" w:hAnsi="Verdana" w:cs="Arial"/>
          <w:i/>
          <w:iCs/>
        </w:rPr>
        <w:t xml:space="preserve"> Prac Kluczowych Podwykonawców</w:t>
      </w:r>
      <w:r w:rsidR="0023578F" w:rsidRPr="003105ED">
        <w:rPr>
          <w:rFonts w:ascii="Verdana" w:hAnsi="Verdana" w:cs="Arial"/>
          <w:i/>
          <w:iCs/>
        </w:rPr>
        <w:t>”</w:t>
      </w:r>
      <w:r w:rsidR="00C1609C" w:rsidRPr="003105ED">
        <w:rPr>
          <w:rFonts w:ascii="Verdana" w:hAnsi="Verdana" w:cs="Arial"/>
          <w:i/>
          <w:iCs/>
        </w:rPr>
        <w:t xml:space="preserve">, </w:t>
      </w:r>
      <w:r w:rsidR="00C1609C" w:rsidRPr="003105ED">
        <w:rPr>
          <w:rFonts w:ascii="Verdana" w:hAnsi="Verdana" w:cs="Arial"/>
        </w:rPr>
        <w:t>wskazan</w:t>
      </w:r>
      <w:r w:rsidR="00E61A08" w:rsidRPr="003105ED">
        <w:rPr>
          <w:rFonts w:ascii="Verdana" w:hAnsi="Verdana" w:cs="Arial"/>
        </w:rPr>
        <w:t>ego</w:t>
      </w:r>
      <w:r w:rsidR="00C1609C" w:rsidRPr="003105ED">
        <w:rPr>
          <w:rFonts w:ascii="Verdana" w:hAnsi="Verdana" w:cs="Arial"/>
        </w:rPr>
        <w:t xml:space="preserve"> w załączniku nr 7</w:t>
      </w:r>
      <w:r w:rsidR="00AC7136" w:rsidRPr="003105ED">
        <w:rPr>
          <w:rFonts w:ascii="Verdana" w:hAnsi="Verdana" w:cs="Arial"/>
          <w:i/>
          <w:iCs/>
        </w:rPr>
        <w:t xml:space="preserve"> </w:t>
      </w:r>
      <w:r w:rsidR="00440EF6" w:rsidRPr="003105ED">
        <w:rPr>
          <w:rFonts w:ascii="Verdana" w:hAnsi="Verdana" w:cs="Arial"/>
        </w:rPr>
        <w:t xml:space="preserve">oraz </w:t>
      </w:r>
      <w:r w:rsidR="00AF4A9A" w:rsidRPr="003105ED">
        <w:rPr>
          <w:rFonts w:ascii="Verdana" w:hAnsi="Verdana" w:cs="Arial"/>
        </w:rPr>
        <w:t>„</w:t>
      </w:r>
      <w:r w:rsidR="00CE1AF3" w:rsidRPr="003105ED">
        <w:rPr>
          <w:rFonts w:ascii="Verdana" w:hAnsi="Verdana" w:cs="Arial"/>
          <w:i/>
          <w:iCs/>
        </w:rPr>
        <w:t>O</w:t>
      </w:r>
      <w:r w:rsidR="00440EF6" w:rsidRPr="003105ED">
        <w:rPr>
          <w:rFonts w:ascii="Verdana" w:hAnsi="Verdana" w:cs="Arial"/>
          <w:i/>
          <w:iCs/>
        </w:rPr>
        <w:t xml:space="preserve">bligatoryjnych </w:t>
      </w:r>
      <w:r w:rsidR="00CE1AF3" w:rsidRPr="003105ED">
        <w:rPr>
          <w:rFonts w:ascii="Verdana" w:hAnsi="Verdana" w:cs="Arial"/>
          <w:i/>
          <w:iCs/>
        </w:rPr>
        <w:t>Z</w:t>
      </w:r>
      <w:r w:rsidR="00440EF6" w:rsidRPr="003105ED">
        <w:rPr>
          <w:rFonts w:ascii="Verdana" w:hAnsi="Verdana" w:cs="Arial"/>
          <w:i/>
          <w:iCs/>
        </w:rPr>
        <w:t xml:space="preserve">mian </w:t>
      </w:r>
      <w:r w:rsidR="00CE1AF3" w:rsidRPr="003105ED">
        <w:rPr>
          <w:rFonts w:ascii="Verdana" w:hAnsi="Verdana" w:cs="Arial"/>
          <w:i/>
          <w:iCs/>
        </w:rPr>
        <w:t>P</w:t>
      </w:r>
      <w:r w:rsidR="00440EF6" w:rsidRPr="003105ED">
        <w:rPr>
          <w:rFonts w:ascii="Verdana" w:hAnsi="Verdana" w:cs="Arial"/>
          <w:i/>
          <w:iCs/>
        </w:rPr>
        <w:t>rojektowych</w:t>
      </w:r>
      <w:r w:rsidR="00AF4A9A" w:rsidRPr="003105ED">
        <w:rPr>
          <w:rFonts w:ascii="Verdana" w:hAnsi="Verdana" w:cs="Arial"/>
        </w:rPr>
        <w:t>”</w:t>
      </w:r>
      <w:r w:rsidR="00254A90" w:rsidRPr="003105ED">
        <w:rPr>
          <w:rFonts w:ascii="Verdana" w:hAnsi="Verdana" w:cs="Arial"/>
        </w:rPr>
        <w:t xml:space="preserve"> wskazanych w załączniku 2 do SWZ</w:t>
      </w:r>
      <w:r w:rsidRPr="003105ED">
        <w:rPr>
          <w:rFonts w:ascii="Verdana" w:hAnsi="Verdana" w:cs="Arial"/>
        </w:rPr>
        <w:t>;</w:t>
      </w:r>
    </w:p>
    <w:p w14:paraId="4124397F" w14:textId="72502273" w:rsidR="00253491" w:rsidRPr="003105ED" w:rsidRDefault="00735C12" w:rsidP="005C0613">
      <w:pPr>
        <w:numPr>
          <w:ilvl w:val="0"/>
          <w:numId w:val="4"/>
        </w:numPr>
        <w:spacing w:after="120" w:line="276" w:lineRule="auto"/>
        <w:ind w:left="1418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musi uwzględniać wszelkie zmiany do SWZ oraz </w:t>
      </w:r>
      <w:r w:rsidR="00253491" w:rsidRPr="003105ED">
        <w:rPr>
          <w:rFonts w:ascii="Verdana" w:hAnsi="Verdana" w:cs="Arial"/>
        </w:rPr>
        <w:t xml:space="preserve">odpowiedzi na ewentualne zapytania </w:t>
      </w:r>
      <w:r w:rsidR="009206BF" w:rsidRPr="003105ED">
        <w:rPr>
          <w:rFonts w:ascii="Verdana" w:hAnsi="Verdana" w:cs="Arial"/>
        </w:rPr>
        <w:t>O</w:t>
      </w:r>
      <w:r w:rsidR="00253491" w:rsidRPr="003105ED">
        <w:rPr>
          <w:rFonts w:ascii="Verdana" w:hAnsi="Verdana" w:cs="Arial"/>
        </w:rPr>
        <w:t>ferentów i wszystkie uzupełnienia m</w:t>
      </w:r>
      <w:r w:rsidR="009206BF" w:rsidRPr="003105ED">
        <w:rPr>
          <w:rFonts w:ascii="Verdana" w:hAnsi="Verdana" w:cs="Arial"/>
        </w:rPr>
        <w:t>ateriałów</w:t>
      </w:r>
      <w:r w:rsidR="00385193" w:rsidRPr="003105ED">
        <w:rPr>
          <w:rFonts w:ascii="Verdana" w:hAnsi="Verdana" w:cs="Arial"/>
        </w:rPr>
        <w:t xml:space="preserve"> </w:t>
      </w:r>
      <w:r w:rsidR="00593A58" w:rsidRPr="003105ED">
        <w:rPr>
          <w:rFonts w:ascii="Verdana" w:hAnsi="Verdana" w:cs="Arial"/>
        </w:rPr>
        <w:t>K</w:t>
      </w:r>
      <w:r w:rsidR="00385193" w:rsidRPr="003105ED">
        <w:rPr>
          <w:rFonts w:ascii="Verdana" w:hAnsi="Verdana" w:cs="Arial"/>
        </w:rPr>
        <w:t>onkursu</w:t>
      </w:r>
      <w:r w:rsidR="00E43E10" w:rsidRPr="003105ED">
        <w:rPr>
          <w:rFonts w:ascii="Verdana" w:hAnsi="Verdana" w:cs="Arial"/>
        </w:rPr>
        <w:t>,</w:t>
      </w:r>
      <w:r w:rsidR="009206BF" w:rsidRPr="003105ED">
        <w:rPr>
          <w:rFonts w:ascii="Verdana" w:hAnsi="Verdana" w:cs="Arial"/>
        </w:rPr>
        <w:t xml:space="preserve"> wydane O</w:t>
      </w:r>
      <w:r w:rsidR="00253491" w:rsidRPr="003105ED">
        <w:rPr>
          <w:rFonts w:ascii="Verdana" w:hAnsi="Verdana" w:cs="Arial"/>
        </w:rPr>
        <w:t>ferentom w trakcie przygotowania Oferty</w:t>
      </w:r>
      <w:r w:rsidR="00E8155E" w:rsidRPr="003105ED">
        <w:rPr>
          <w:rFonts w:ascii="Verdana" w:hAnsi="Verdana" w:cs="Arial"/>
        </w:rPr>
        <w:t>;</w:t>
      </w:r>
    </w:p>
    <w:p w14:paraId="381E88EF" w14:textId="3E53832E" w:rsidR="00A33101" w:rsidRPr="003105ED" w:rsidRDefault="00ED19FA" w:rsidP="005C0613">
      <w:pPr>
        <w:numPr>
          <w:ilvl w:val="0"/>
          <w:numId w:val="4"/>
        </w:numPr>
        <w:spacing w:after="120" w:line="276" w:lineRule="auto"/>
        <w:ind w:left="1418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w</w:t>
      </w:r>
      <w:r w:rsidR="00A33101" w:rsidRPr="003105ED">
        <w:rPr>
          <w:rFonts w:ascii="Verdana" w:hAnsi="Verdana" w:cs="Arial"/>
        </w:rPr>
        <w:t xml:space="preserve">inna być ceną wynikającą z poszczególnych cen elementów i </w:t>
      </w:r>
      <w:r w:rsidR="00893053" w:rsidRPr="003105ED">
        <w:rPr>
          <w:rFonts w:ascii="Verdana" w:hAnsi="Verdana" w:cs="Arial"/>
        </w:rPr>
        <w:t xml:space="preserve">podziału </w:t>
      </w:r>
      <w:r w:rsidR="00A33101" w:rsidRPr="003105ED">
        <w:rPr>
          <w:rFonts w:ascii="Verdana" w:hAnsi="Verdana" w:cs="Arial"/>
        </w:rPr>
        <w:t>wg grup robót podanych w Tabeli Podziału Ceny Ryczałtowej</w:t>
      </w:r>
      <w:r w:rsidR="00893053" w:rsidRPr="003105ED">
        <w:rPr>
          <w:rFonts w:ascii="Verdana" w:hAnsi="Verdana" w:cs="Arial"/>
        </w:rPr>
        <w:t xml:space="preserve">, której </w:t>
      </w:r>
      <w:r w:rsidR="00A33101" w:rsidRPr="003105ED">
        <w:rPr>
          <w:rFonts w:ascii="Verdana" w:hAnsi="Verdana" w:cs="Arial"/>
        </w:rPr>
        <w:t>wz</w:t>
      </w:r>
      <w:r w:rsidR="00893053" w:rsidRPr="003105ED">
        <w:rPr>
          <w:rFonts w:ascii="Verdana" w:hAnsi="Verdana" w:cs="Arial"/>
        </w:rPr>
        <w:t>ó</w:t>
      </w:r>
      <w:r w:rsidR="00A33101" w:rsidRPr="003105ED">
        <w:rPr>
          <w:rFonts w:ascii="Verdana" w:hAnsi="Verdana" w:cs="Arial"/>
        </w:rPr>
        <w:t xml:space="preserve">r stanowi załącznik nr </w:t>
      </w:r>
      <w:r w:rsidR="002F2789" w:rsidRPr="003105ED">
        <w:rPr>
          <w:rFonts w:ascii="Verdana" w:hAnsi="Verdana" w:cs="Arial"/>
        </w:rPr>
        <w:t>9</w:t>
      </w:r>
      <w:r w:rsidR="00C25D6A" w:rsidRPr="003105ED">
        <w:rPr>
          <w:rFonts w:ascii="Verdana" w:hAnsi="Verdana" w:cs="Arial"/>
        </w:rPr>
        <w:t xml:space="preserve"> </w:t>
      </w:r>
      <w:r w:rsidR="00A33101" w:rsidRPr="003105ED">
        <w:rPr>
          <w:rFonts w:ascii="Verdana" w:hAnsi="Verdana" w:cs="Arial"/>
        </w:rPr>
        <w:t>do SWZ</w:t>
      </w:r>
      <w:r w:rsidR="00E8155E" w:rsidRPr="003105ED">
        <w:rPr>
          <w:rFonts w:ascii="Verdana" w:hAnsi="Verdana" w:cs="Arial"/>
        </w:rPr>
        <w:t>;</w:t>
      </w:r>
    </w:p>
    <w:p w14:paraId="03B24080" w14:textId="47F1DEBE" w:rsidR="00253491" w:rsidRPr="003105ED" w:rsidRDefault="00ED19FA" w:rsidP="005C0613">
      <w:pPr>
        <w:numPr>
          <w:ilvl w:val="0"/>
          <w:numId w:val="4"/>
        </w:numPr>
        <w:spacing w:after="120" w:line="276" w:lineRule="auto"/>
        <w:ind w:left="1418" w:right="142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w</w:t>
      </w:r>
      <w:r w:rsidR="00253491" w:rsidRPr="003105ED">
        <w:rPr>
          <w:rFonts w:ascii="Verdana" w:hAnsi="Verdana" w:cs="Arial"/>
        </w:rPr>
        <w:t xml:space="preserve">inna być podana </w:t>
      </w:r>
      <w:r w:rsidR="00735C12" w:rsidRPr="003105ED">
        <w:rPr>
          <w:rFonts w:ascii="Verdana" w:hAnsi="Verdana" w:cs="Arial"/>
        </w:rPr>
        <w:t>w wartości netto (</w:t>
      </w:r>
      <w:r w:rsidR="00253491" w:rsidRPr="003105ED">
        <w:rPr>
          <w:rFonts w:ascii="Verdana" w:hAnsi="Verdana" w:cs="Arial"/>
        </w:rPr>
        <w:t>bez podatku od towarów i usług VAT</w:t>
      </w:r>
      <w:r w:rsidR="00735C12" w:rsidRPr="003105ED">
        <w:rPr>
          <w:rFonts w:ascii="Verdana" w:hAnsi="Verdana" w:cs="Arial"/>
        </w:rPr>
        <w:t>) oraz w wartości brutto (z podatkiem od towarów i usług VAT)</w:t>
      </w:r>
      <w:r w:rsidR="00E8155E" w:rsidRPr="003105ED">
        <w:rPr>
          <w:rFonts w:ascii="Verdana" w:hAnsi="Verdana" w:cs="Arial"/>
        </w:rPr>
        <w:t>;</w:t>
      </w:r>
    </w:p>
    <w:p w14:paraId="68612BCA" w14:textId="3B128930" w:rsidR="005F57E3" w:rsidRPr="003105ED" w:rsidRDefault="00ED19FA" w:rsidP="005C0613">
      <w:pPr>
        <w:numPr>
          <w:ilvl w:val="0"/>
          <w:numId w:val="4"/>
        </w:numPr>
        <w:spacing w:after="120" w:line="276" w:lineRule="auto"/>
        <w:ind w:left="1418" w:right="142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lastRenderedPageBreak/>
        <w:t>w</w:t>
      </w:r>
      <w:r w:rsidR="00253491" w:rsidRPr="003105ED">
        <w:rPr>
          <w:rFonts w:ascii="Verdana" w:hAnsi="Verdana" w:cs="Arial"/>
        </w:rPr>
        <w:t>inna być wyrażona w złotych polskich</w:t>
      </w:r>
      <w:r w:rsidR="0017391B" w:rsidRPr="003105ED">
        <w:rPr>
          <w:rFonts w:ascii="Verdana" w:hAnsi="Verdana" w:cs="Arial"/>
        </w:rPr>
        <w:t>.</w:t>
      </w:r>
    </w:p>
    <w:p w14:paraId="2BB9400C" w14:textId="77777777" w:rsidR="00B14051" w:rsidRPr="003105ED" w:rsidRDefault="00B14051" w:rsidP="00CE1AF3">
      <w:pPr>
        <w:spacing w:line="276" w:lineRule="auto"/>
        <w:jc w:val="both"/>
        <w:rPr>
          <w:rFonts w:ascii="Verdana" w:hAnsi="Verdana" w:cs="Arial"/>
          <w:b/>
        </w:rPr>
      </w:pPr>
    </w:p>
    <w:p w14:paraId="7CDAD722" w14:textId="0996F518" w:rsidR="00B14051" w:rsidRPr="003105ED" w:rsidRDefault="00724EEF" w:rsidP="005C0613">
      <w:pPr>
        <w:numPr>
          <w:ilvl w:val="0"/>
          <w:numId w:val="2"/>
        </w:numPr>
        <w:tabs>
          <w:tab w:val="num" w:pos="993"/>
        </w:tabs>
        <w:spacing w:line="276" w:lineRule="auto"/>
        <w:ind w:left="993" w:hanging="426"/>
        <w:jc w:val="both"/>
        <w:rPr>
          <w:rFonts w:ascii="Verdana" w:hAnsi="Verdana" w:cs="Arial"/>
          <w:bCs/>
          <w:strike/>
        </w:rPr>
      </w:pPr>
      <w:r w:rsidRPr="003105ED">
        <w:rPr>
          <w:rFonts w:ascii="Verdana" w:hAnsi="Verdana" w:cs="Arial"/>
          <w:bCs/>
        </w:rPr>
        <w:t>Wypełnioną</w:t>
      </w:r>
      <w:r w:rsidR="008B746F" w:rsidRPr="003105ED">
        <w:rPr>
          <w:rFonts w:ascii="Verdana" w:hAnsi="Verdana" w:cs="Arial"/>
          <w:bCs/>
        </w:rPr>
        <w:t xml:space="preserve"> i zaszyfrowaną</w:t>
      </w:r>
      <w:r w:rsidRPr="003105ED">
        <w:rPr>
          <w:rFonts w:ascii="Verdana" w:hAnsi="Verdana" w:cs="Arial"/>
          <w:bCs/>
        </w:rPr>
        <w:t xml:space="preserve"> Tabelę </w:t>
      </w:r>
      <w:r w:rsidR="0013038E" w:rsidRPr="003105ED">
        <w:rPr>
          <w:rFonts w:ascii="Verdana" w:hAnsi="Verdana" w:cs="Arial"/>
          <w:bCs/>
        </w:rPr>
        <w:t>Podziału</w:t>
      </w:r>
      <w:r w:rsidRPr="003105ED">
        <w:rPr>
          <w:rFonts w:ascii="Verdana" w:hAnsi="Verdana" w:cs="Arial"/>
          <w:bCs/>
        </w:rPr>
        <w:t xml:space="preserve"> Ceny Ryczałtowej przygotowaną zgodnie ze wzorem</w:t>
      </w:r>
      <w:r w:rsidR="00C05EE6" w:rsidRPr="003105ED">
        <w:rPr>
          <w:rFonts w:ascii="Verdana" w:hAnsi="Verdana" w:cs="Arial"/>
          <w:bCs/>
        </w:rPr>
        <w:t xml:space="preserve"> stanowiącym załącznik nr </w:t>
      </w:r>
      <w:r w:rsidR="002F2789" w:rsidRPr="003105ED">
        <w:rPr>
          <w:rFonts w:ascii="Verdana" w:hAnsi="Verdana" w:cs="Arial"/>
          <w:bCs/>
        </w:rPr>
        <w:t>9</w:t>
      </w:r>
      <w:r w:rsidR="00C05EE6" w:rsidRPr="003105ED">
        <w:rPr>
          <w:rFonts w:ascii="Verdana" w:hAnsi="Verdana" w:cs="Arial"/>
          <w:bCs/>
        </w:rPr>
        <w:t xml:space="preserve"> do SWZ</w:t>
      </w:r>
      <w:r w:rsidR="00166C61" w:rsidRPr="003105ED">
        <w:rPr>
          <w:rFonts w:ascii="Verdana" w:hAnsi="Verdana" w:cs="Arial"/>
          <w:bCs/>
        </w:rPr>
        <w:t>, obejmującą zarówno Zamówienie Podstawowe, jak i Prawo Opcji</w:t>
      </w:r>
      <w:r w:rsidR="00C05EE6" w:rsidRPr="003105ED">
        <w:rPr>
          <w:rFonts w:ascii="Verdana" w:hAnsi="Verdana" w:cs="Arial"/>
          <w:bCs/>
        </w:rPr>
        <w:t>.</w:t>
      </w:r>
    </w:p>
    <w:p w14:paraId="727C3E31" w14:textId="77777777" w:rsidR="00B14051" w:rsidRPr="003105ED" w:rsidRDefault="00AE59C3">
      <w:pPr>
        <w:tabs>
          <w:tab w:val="left" w:pos="6817"/>
        </w:tabs>
        <w:spacing w:line="276" w:lineRule="auto"/>
        <w:ind w:left="993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ab/>
      </w:r>
    </w:p>
    <w:p w14:paraId="679A9693" w14:textId="77777777" w:rsidR="00C04F0A" w:rsidRPr="003105ED" w:rsidRDefault="00B14051" w:rsidP="00CF67F8">
      <w:pPr>
        <w:spacing w:line="276" w:lineRule="auto"/>
        <w:ind w:left="786" w:firstLine="141"/>
        <w:jc w:val="both"/>
        <w:rPr>
          <w:rFonts w:ascii="Verdana" w:hAnsi="Verdana" w:cs="Arial"/>
          <w:b/>
          <w:u w:val="single"/>
        </w:rPr>
      </w:pPr>
      <w:r w:rsidRPr="003105ED">
        <w:rPr>
          <w:rFonts w:ascii="Verdana" w:hAnsi="Verdana" w:cs="Arial"/>
          <w:b/>
          <w:u w:val="single"/>
        </w:rPr>
        <w:t>UWAGI</w:t>
      </w:r>
      <w:r w:rsidR="00B34D69" w:rsidRPr="003105ED">
        <w:rPr>
          <w:rFonts w:ascii="Verdana" w:hAnsi="Verdana" w:cs="Arial"/>
          <w:b/>
          <w:u w:val="single"/>
        </w:rPr>
        <w:t>:</w:t>
      </w:r>
      <w:r w:rsidR="00C04F0A" w:rsidRPr="003105ED">
        <w:rPr>
          <w:rFonts w:ascii="Verdana" w:hAnsi="Verdana" w:cs="Arial"/>
          <w:b/>
          <w:u w:val="single"/>
        </w:rPr>
        <w:t xml:space="preserve"> </w:t>
      </w:r>
    </w:p>
    <w:p w14:paraId="4A913CEF" w14:textId="0E95BA93" w:rsidR="00C04F0A" w:rsidRPr="003105ED" w:rsidRDefault="0013038E" w:rsidP="00287A57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Verdana" w:hAnsi="Verdana" w:cs="Arial"/>
          <w:b/>
          <w:bCs/>
        </w:rPr>
      </w:pPr>
      <w:r w:rsidRPr="003105ED">
        <w:rPr>
          <w:rFonts w:ascii="Verdana" w:hAnsi="Verdana" w:cs="Arial"/>
        </w:rPr>
        <w:t xml:space="preserve">Oferent winien wypełnić Tabelę Podziału Ceny Ryczałtowej </w:t>
      </w:r>
      <w:r w:rsidR="009524F9" w:rsidRPr="003105ED">
        <w:rPr>
          <w:rFonts w:ascii="Verdana" w:hAnsi="Verdana" w:cs="Arial"/>
        </w:rPr>
        <w:t>(</w:t>
      </w:r>
      <w:r w:rsidR="0092081B" w:rsidRPr="003105ED">
        <w:rPr>
          <w:rFonts w:ascii="Verdana" w:hAnsi="Verdana" w:cs="Arial"/>
        </w:rPr>
        <w:t>TPCR</w:t>
      </w:r>
      <w:r w:rsidR="009524F9" w:rsidRPr="003105ED">
        <w:rPr>
          <w:rFonts w:ascii="Verdana" w:hAnsi="Verdana" w:cs="Arial"/>
        </w:rPr>
        <w:t xml:space="preserve">) </w:t>
      </w:r>
      <w:r w:rsidRPr="003105ED">
        <w:rPr>
          <w:rFonts w:ascii="Verdana" w:hAnsi="Verdana" w:cs="Arial"/>
        </w:rPr>
        <w:t>ściśle według wzoru</w:t>
      </w:r>
      <w:r w:rsidR="007D20DE" w:rsidRPr="003105ED">
        <w:rPr>
          <w:rFonts w:ascii="Verdana" w:hAnsi="Verdana" w:cs="Arial"/>
        </w:rPr>
        <w:t xml:space="preserve"> (Załącznik nr </w:t>
      </w:r>
      <w:r w:rsidR="002F2789" w:rsidRPr="003105ED">
        <w:rPr>
          <w:rFonts w:ascii="Verdana" w:hAnsi="Verdana" w:cs="Arial"/>
        </w:rPr>
        <w:t>9</w:t>
      </w:r>
      <w:r w:rsidR="007D20DE" w:rsidRPr="003105ED">
        <w:rPr>
          <w:rFonts w:ascii="Verdana" w:hAnsi="Verdana" w:cs="Arial"/>
        </w:rPr>
        <w:t>)</w:t>
      </w:r>
      <w:r w:rsidR="00C04F0A" w:rsidRPr="003105ED">
        <w:rPr>
          <w:rFonts w:ascii="Verdana" w:hAnsi="Verdana" w:cs="Arial"/>
        </w:rPr>
        <w:t>;</w:t>
      </w:r>
      <w:r w:rsidR="008A64CD" w:rsidRPr="003105ED">
        <w:rPr>
          <w:rFonts w:ascii="Verdana" w:hAnsi="Verdana" w:cs="Arial"/>
        </w:rPr>
        <w:t xml:space="preserve"> </w:t>
      </w:r>
      <w:r w:rsidR="00430C09" w:rsidRPr="003105ED">
        <w:rPr>
          <w:rFonts w:ascii="Verdana" w:hAnsi="Verdana" w:cs="Arial"/>
          <w:b/>
          <w:bCs/>
        </w:rPr>
        <w:t>Zamawiający nie dopuszcza łączenia wartości poszczególnych pozycji w Tabeli</w:t>
      </w:r>
      <w:r w:rsidR="00C83D61" w:rsidRPr="003105ED">
        <w:rPr>
          <w:rFonts w:ascii="Verdana" w:hAnsi="Verdana" w:cs="Arial"/>
          <w:b/>
          <w:bCs/>
        </w:rPr>
        <w:t xml:space="preserve"> w ramach jednej pozycji</w:t>
      </w:r>
      <w:r w:rsidR="00E54A3F" w:rsidRPr="003105ED">
        <w:rPr>
          <w:rFonts w:ascii="Verdana" w:hAnsi="Verdana" w:cs="Arial"/>
          <w:b/>
          <w:bCs/>
        </w:rPr>
        <w:t xml:space="preserve"> pod rygorem odrzucenia oferty</w:t>
      </w:r>
      <w:r w:rsidR="00430C09" w:rsidRPr="003105ED">
        <w:rPr>
          <w:rFonts w:ascii="Verdana" w:hAnsi="Verdana" w:cs="Arial"/>
          <w:b/>
          <w:bCs/>
        </w:rPr>
        <w:t>.</w:t>
      </w:r>
    </w:p>
    <w:p w14:paraId="536C79C9" w14:textId="670FFC9D" w:rsidR="0013038E" w:rsidRPr="003105ED" w:rsidRDefault="00DA13A0" w:rsidP="007A5272">
      <w:pPr>
        <w:pStyle w:val="Akapitzlist"/>
        <w:numPr>
          <w:ilvl w:val="0"/>
          <w:numId w:val="37"/>
        </w:numPr>
        <w:spacing w:line="276" w:lineRule="auto"/>
        <w:ind w:left="1276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Tabela Podziału Ceny Ryczałtowej stanowi jedynie narzędzie umożliwiające rozliczenie Ceny </w:t>
      </w:r>
      <w:r w:rsidR="00166C61" w:rsidRPr="003105ED">
        <w:rPr>
          <w:rFonts w:ascii="Verdana" w:hAnsi="Verdana" w:cs="Arial"/>
        </w:rPr>
        <w:t>R</w:t>
      </w:r>
      <w:r w:rsidRPr="003105ED">
        <w:rPr>
          <w:rFonts w:ascii="Verdana" w:hAnsi="Verdana" w:cs="Arial"/>
        </w:rPr>
        <w:t xml:space="preserve">yczałtowej, a co za tym idzie nie można traktować jej zapisów lub ewentualnych braków jako ograniczających zakres zobowiązań umownych Wykonawcy w zakresie wykonania wszystkich prac objętych </w:t>
      </w:r>
      <w:r w:rsidR="00CE1AF3" w:rsidRPr="003105ED">
        <w:rPr>
          <w:rFonts w:ascii="Verdana" w:hAnsi="Verdana" w:cs="Arial"/>
        </w:rPr>
        <w:t>o</w:t>
      </w:r>
      <w:r w:rsidRPr="003105ED">
        <w:rPr>
          <w:rFonts w:ascii="Verdana" w:hAnsi="Verdana" w:cs="Arial"/>
        </w:rPr>
        <w:t>pisem przedmiotu zamówienia i Umową</w:t>
      </w:r>
      <w:r w:rsidR="00996E20" w:rsidRPr="003105ED">
        <w:rPr>
          <w:rFonts w:ascii="Verdana" w:hAnsi="Verdana" w:cs="Arial"/>
        </w:rPr>
        <w:t>.</w:t>
      </w:r>
    </w:p>
    <w:p w14:paraId="0388F3EF" w14:textId="01A6A741" w:rsidR="0013038E" w:rsidRPr="003105ED" w:rsidRDefault="0013038E" w:rsidP="00287A57">
      <w:pPr>
        <w:pStyle w:val="Akapitzlist"/>
        <w:numPr>
          <w:ilvl w:val="0"/>
          <w:numId w:val="32"/>
        </w:numPr>
        <w:spacing w:after="120"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W </w:t>
      </w:r>
      <w:r w:rsidR="00B534AB" w:rsidRPr="003105ED">
        <w:rPr>
          <w:rFonts w:ascii="Verdana" w:hAnsi="Verdana" w:cs="Arial"/>
        </w:rPr>
        <w:t>TPCR</w:t>
      </w:r>
      <w:r w:rsidRPr="003105ED">
        <w:rPr>
          <w:rFonts w:ascii="Verdana" w:hAnsi="Verdana" w:cs="Arial"/>
        </w:rPr>
        <w:t xml:space="preserve"> należy podać całkowity, ryczałtowy koszt wykonania</w:t>
      </w:r>
      <w:r w:rsidR="00660947" w:rsidRPr="003105ED">
        <w:rPr>
          <w:rFonts w:ascii="Verdana" w:hAnsi="Verdana" w:cs="Arial"/>
        </w:rPr>
        <w:t xml:space="preserve"> wszystkich</w:t>
      </w:r>
      <w:r w:rsidRPr="003105ED">
        <w:rPr>
          <w:rFonts w:ascii="Verdana" w:hAnsi="Verdana" w:cs="Arial"/>
        </w:rPr>
        <w:t xml:space="preserve"> robót</w:t>
      </w:r>
      <w:r w:rsidR="007628FE" w:rsidRPr="003105ED">
        <w:rPr>
          <w:rFonts w:ascii="Verdana" w:hAnsi="Verdana" w:cs="Arial"/>
        </w:rPr>
        <w:t xml:space="preserve"> w ramach Zamówienia Podstawowego</w:t>
      </w:r>
      <w:r w:rsidR="00FB5248" w:rsidRPr="003105ED">
        <w:rPr>
          <w:rFonts w:ascii="Verdana" w:hAnsi="Verdana" w:cs="Arial"/>
        </w:rPr>
        <w:t xml:space="preserve"> i Prawa Opcji</w:t>
      </w:r>
      <w:r w:rsidRPr="003105ED">
        <w:rPr>
          <w:rFonts w:ascii="Verdana" w:hAnsi="Verdana" w:cs="Arial"/>
        </w:rPr>
        <w:t>.</w:t>
      </w:r>
    </w:p>
    <w:p w14:paraId="3802B81E" w14:textId="27AAAEDF" w:rsidR="0013038E" w:rsidRPr="003105ED" w:rsidRDefault="0013038E" w:rsidP="00287A57">
      <w:pPr>
        <w:pStyle w:val="Akapitzlist"/>
        <w:numPr>
          <w:ilvl w:val="0"/>
          <w:numId w:val="34"/>
        </w:numPr>
        <w:spacing w:after="120"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Oferent jest zobowiązany skalkulować w każdej pozycji </w:t>
      </w:r>
      <w:r w:rsidR="00B534AB" w:rsidRPr="003105ED">
        <w:rPr>
          <w:rFonts w:ascii="Verdana" w:hAnsi="Verdana" w:cs="Arial"/>
        </w:rPr>
        <w:t>TPCR</w:t>
      </w:r>
      <w:r w:rsidRPr="003105ED">
        <w:rPr>
          <w:rFonts w:ascii="Verdana" w:hAnsi="Verdana" w:cs="Arial"/>
        </w:rPr>
        <w:t xml:space="preserve"> wszystkie niezbędne środki, czynności, materiały i urządzenia do jej wykonania.</w:t>
      </w:r>
    </w:p>
    <w:p w14:paraId="49272152" w14:textId="6FDBF033" w:rsidR="003D5876" w:rsidRPr="003105ED" w:rsidRDefault="003D5876" w:rsidP="00287A57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Po wypełnieniu Tabela Podziału Ceny Ryczałtowej winna być podpisana przez osobę uprawnioną.</w:t>
      </w:r>
    </w:p>
    <w:p w14:paraId="639AB7F5" w14:textId="7ED816AC" w:rsidR="003B1421" w:rsidRPr="003105ED" w:rsidRDefault="003B1421" w:rsidP="00287A57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TCPR należy przygotować w dwóch wersjach: wersji nieedytowalnej</w:t>
      </w:r>
      <w:r w:rsidR="002C33DC" w:rsidRPr="003105ED">
        <w:rPr>
          <w:rFonts w:ascii="Verdana" w:hAnsi="Verdana" w:cs="Arial"/>
        </w:rPr>
        <w:t xml:space="preserve"> (oficjalnej – wiążącej)</w:t>
      </w:r>
      <w:r w:rsidRPr="003105ED">
        <w:rPr>
          <w:rFonts w:ascii="Verdana" w:hAnsi="Verdana" w:cs="Arial"/>
        </w:rPr>
        <w:t xml:space="preserve"> i wersji edytowalnej</w:t>
      </w:r>
      <w:r w:rsidR="002C33DC" w:rsidRPr="003105ED">
        <w:rPr>
          <w:rFonts w:ascii="Verdana" w:hAnsi="Verdana" w:cs="Arial"/>
        </w:rPr>
        <w:t xml:space="preserve"> (pomocniczej)</w:t>
      </w:r>
      <w:r w:rsidRPr="003105ED">
        <w:rPr>
          <w:rFonts w:ascii="Verdana" w:hAnsi="Verdana" w:cs="Arial"/>
        </w:rPr>
        <w:t>.</w:t>
      </w:r>
    </w:p>
    <w:p w14:paraId="0C8428AF" w14:textId="7FD6E03E" w:rsidR="00252530" w:rsidRPr="003105ED" w:rsidRDefault="00CC178D" w:rsidP="00CF67F8">
      <w:pPr>
        <w:spacing w:after="120" w:line="276" w:lineRule="auto"/>
        <w:jc w:val="both"/>
        <w:rPr>
          <w:rFonts w:ascii="Verdana" w:hAnsi="Verdana" w:cs="Arial"/>
          <w:bCs/>
        </w:rPr>
      </w:pPr>
      <w:r w:rsidRPr="003105ED">
        <w:rPr>
          <w:rFonts w:ascii="Verdana" w:hAnsi="Verdana" w:cs="Arial"/>
        </w:rPr>
        <w:t xml:space="preserve">Zamawiający </w:t>
      </w:r>
      <w:r w:rsidR="00122A14" w:rsidRPr="003105ED">
        <w:rPr>
          <w:rFonts w:ascii="Verdana" w:hAnsi="Verdana" w:cs="Arial"/>
        </w:rPr>
        <w:t xml:space="preserve">i Inwestor Zastępczy </w:t>
      </w:r>
      <w:r w:rsidRPr="003105ED">
        <w:rPr>
          <w:rFonts w:ascii="Verdana" w:hAnsi="Verdana" w:cs="Arial"/>
        </w:rPr>
        <w:t xml:space="preserve">nie ponoszą odpowiedzialności za </w:t>
      </w:r>
      <w:r w:rsidR="002207AD" w:rsidRPr="003105ED">
        <w:rPr>
          <w:rFonts w:ascii="Verdana" w:hAnsi="Verdana" w:cs="Arial"/>
        </w:rPr>
        <w:t xml:space="preserve">ewentualne </w:t>
      </w:r>
      <w:r w:rsidRPr="003105ED">
        <w:rPr>
          <w:rFonts w:ascii="Verdana" w:hAnsi="Verdana" w:cs="Arial"/>
        </w:rPr>
        <w:t xml:space="preserve">braki w zestawieniach zakresu robót </w:t>
      </w:r>
      <w:r w:rsidR="00840FC6" w:rsidRPr="003105ED">
        <w:rPr>
          <w:rFonts w:ascii="Verdana" w:hAnsi="Verdana" w:cs="Arial"/>
        </w:rPr>
        <w:t>podanych w Tabeli Podziału Ceny Ryczałtowej</w:t>
      </w:r>
      <w:r w:rsidRPr="003105ED">
        <w:rPr>
          <w:rFonts w:ascii="Verdana" w:hAnsi="Verdana" w:cs="Arial"/>
        </w:rPr>
        <w:t>.</w:t>
      </w:r>
      <w:r w:rsidR="00751ADD" w:rsidRPr="003105ED">
        <w:rPr>
          <w:rFonts w:ascii="Verdana" w:hAnsi="Verdana" w:cs="Arial"/>
        </w:rPr>
        <w:t xml:space="preserve"> Tabela Podziału Ceny Ryczałtowej ma charakter wyłącznie pomocniczy.</w:t>
      </w:r>
    </w:p>
    <w:p w14:paraId="6A15529A" w14:textId="77777777" w:rsidR="00D54DD4" w:rsidRPr="003105ED" w:rsidRDefault="00D54DD4" w:rsidP="004F7C9E">
      <w:pPr>
        <w:tabs>
          <w:tab w:val="num" w:pos="1418"/>
        </w:tabs>
        <w:spacing w:line="276" w:lineRule="auto"/>
        <w:jc w:val="both"/>
        <w:rPr>
          <w:rFonts w:ascii="Verdana" w:hAnsi="Verdana" w:cs="Arial"/>
          <w:b/>
        </w:rPr>
      </w:pPr>
    </w:p>
    <w:p w14:paraId="4B0596EA" w14:textId="77777777" w:rsidR="00761EA7" w:rsidRPr="003105ED" w:rsidRDefault="00840904" w:rsidP="00761EA7">
      <w:pPr>
        <w:numPr>
          <w:ilvl w:val="0"/>
          <w:numId w:val="2"/>
        </w:numPr>
        <w:spacing w:line="276" w:lineRule="auto"/>
        <w:jc w:val="both"/>
        <w:rPr>
          <w:rFonts w:ascii="Verdana" w:hAnsi="Verdana" w:cs="Arial"/>
          <w:bCs/>
        </w:rPr>
      </w:pPr>
      <w:r w:rsidRPr="003105ED">
        <w:rPr>
          <w:rFonts w:ascii="Verdana" w:hAnsi="Verdana" w:cs="Arial"/>
          <w:bCs/>
        </w:rPr>
        <w:t xml:space="preserve">Zaszyfrowany </w:t>
      </w:r>
      <w:r w:rsidR="00FB5248" w:rsidRPr="003105ED">
        <w:rPr>
          <w:rFonts w:ascii="Verdana" w:hAnsi="Verdana" w:cs="Arial"/>
          <w:bCs/>
        </w:rPr>
        <w:t>Harmonogram Rzeczowo-Finansowy realizacji Inwestycji (Zamówienia Podstawowego) w rozbiciu na poszczególne miesiące, uwzględniający termin końcowy i terminy pośrednie wskazane w pkt 3 SWZ.</w:t>
      </w:r>
    </w:p>
    <w:p w14:paraId="4C8152F8" w14:textId="77777777" w:rsidR="004B7B27" w:rsidRPr="003105ED" w:rsidRDefault="00FB5248" w:rsidP="004B7B27">
      <w:pPr>
        <w:numPr>
          <w:ilvl w:val="0"/>
          <w:numId w:val="2"/>
        </w:numPr>
        <w:spacing w:line="276" w:lineRule="auto"/>
        <w:jc w:val="both"/>
        <w:rPr>
          <w:rFonts w:ascii="Verdana" w:hAnsi="Verdana" w:cs="Arial"/>
          <w:bCs/>
        </w:rPr>
      </w:pPr>
      <w:r w:rsidRPr="003105ED">
        <w:rPr>
          <w:rFonts w:ascii="Verdana" w:hAnsi="Verdana" w:cs="Arial"/>
          <w:bCs/>
        </w:rPr>
        <w:t>Dokumenty potwierdzające spełnianie warunków udziału w postępowaniu oraz</w:t>
      </w:r>
      <w:r w:rsidR="00F56FB4" w:rsidRPr="003105ED">
        <w:rPr>
          <w:rFonts w:ascii="Verdana" w:hAnsi="Verdana" w:cs="Arial"/>
          <w:bCs/>
        </w:rPr>
        <w:t xml:space="preserve"> </w:t>
      </w:r>
      <w:r w:rsidRPr="003105ED">
        <w:rPr>
          <w:rFonts w:ascii="Verdana" w:hAnsi="Verdana" w:cs="Arial"/>
          <w:bCs/>
        </w:rPr>
        <w:t xml:space="preserve">niepodleganie wykluczeniu, o których mowa w pkt </w:t>
      </w:r>
      <w:r w:rsidRPr="003105ED">
        <w:rPr>
          <w:rFonts w:ascii="Verdana" w:hAnsi="Verdana" w:cs="Arial"/>
          <w:bCs/>
        </w:rPr>
        <w:fldChar w:fldCharType="begin"/>
      </w:r>
      <w:r w:rsidRPr="003105ED">
        <w:rPr>
          <w:rFonts w:ascii="Verdana" w:hAnsi="Verdana" w:cs="Arial"/>
          <w:bCs/>
        </w:rPr>
        <w:instrText xml:space="preserve"> REF _Ref96091447 \r \h  \* MERGEFORMAT </w:instrText>
      </w:r>
      <w:r w:rsidRPr="003105ED">
        <w:rPr>
          <w:rFonts w:ascii="Verdana" w:hAnsi="Verdana" w:cs="Arial"/>
          <w:bCs/>
        </w:rPr>
      </w:r>
      <w:r w:rsidRPr="003105ED">
        <w:rPr>
          <w:rFonts w:ascii="Verdana" w:hAnsi="Verdana" w:cs="Arial"/>
          <w:bCs/>
        </w:rPr>
        <w:fldChar w:fldCharType="separate"/>
      </w:r>
      <w:r w:rsidR="00C8184B">
        <w:rPr>
          <w:rFonts w:ascii="Verdana" w:hAnsi="Verdana" w:cs="Arial"/>
          <w:bCs/>
        </w:rPr>
        <w:t>4.8.5</w:t>
      </w:r>
      <w:r w:rsidRPr="003105ED">
        <w:rPr>
          <w:rFonts w:ascii="Verdana" w:hAnsi="Verdana" w:cs="Arial"/>
          <w:bCs/>
        </w:rPr>
        <w:fldChar w:fldCharType="end"/>
      </w:r>
      <w:r w:rsidRPr="003105ED">
        <w:rPr>
          <w:rFonts w:ascii="Verdana" w:hAnsi="Verdana" w:cs="Arial"/>
          <w:bCs/>
        </w:rPr>
        <w:t xml:space="preserve"> SWZ.</w:t>
      </w:r>
    </w:p>
    <w:p w14:paraId="5F206E0D" w14:textId="77777777" w:rsidR="004B7B27" w:rsidRPr="003105ED" w:rsidRDefault="00134C41" w:rsidP="004B7B27">
      <w:pPr>
        <w:numPr>
          <w:ilvl w:val="0"/>
          <w:numId w:val="2"/>
        </w:numPr>
        <w:spacing w:line="276" w:lineRule="auto"/>
        <w:jc w:val="both"/>
        <w:rPr>
          <w:rFonts w:ascii="Verdana" w:hAnsi="Verdana" w:cs="Arial"/>
          <w:bCs/>
        </w:rPr>
      </w:pPr>
      <w:r w:rsidRPr="003105ED">
        <w:rPr>
          <w:rFonts w:ascii="Verdana" w:hAnsi="Verdana" w:cs="Arial"/>
          <w:bCs/>
        </w:rPr>
        <w:t xml:space="preserve">Wykaz </w:t>
      </w:r>
      <w:r w:rsidR="009104FB" w:rsidRPr="003105ED">
        <w:rPr>
          <w:rFonts w:ascii="Verdana" w:hAnsi="Verdana" w:cs="Arial"/>
          <w:bCs/>
        </w:rPr>
        <w:t>Kluczowych</w:t>
      </w:r>
      <w:r w:rsidRPr="003105ED">
        <w:rPr>
          <w:rFonts w:ascii="Verdana" w:hAnsi="Verdana" w:cs="Arial"/>
          <w:bCs/>
        </w:rPr>
        <w:t xml:space="preserve"> Podwykonawców (wg Załącznik</w:t>
      </w:r>
      <w:r w:rsidR="00F732AB" w:rsidRPr="003105ED">
        <w:rPr>
          <w:rFonts w:ascii="Verdana" w:hAnsi="Verdana" w:cs="Arial"/>
          <w:bCs/>
        </w:rPr>
        <w:t>a</w:t>
      </w:r>
      <w:r w:rsidRPr="003105ED">
        <w:rPr>
          <w:rFonts w:ascii="Verdana" w:hAnsi="Verdana" w:cs="Arial"/>
          <w:bCs/>
        </w:rPr>
        <w:t xml:space="preserve"> nr 8 do SWZ)</w:t>
      </w:r>
      <w:r w:rsidR="00FB5248" w:rsidRPr="003105ED">
        <w:rPr>
          <w:rFonts w:ascii="Verdana" w:hAnsi="Verdana" w:cs="Arial"/>
          <w:bCs/>
        </w:rPr>
        <w:t>.</w:t>
      </w:r>
    </w:p>
    <w:p w14:paraId="42207F6C" w14:textId="408426B9" w:rsidR="004B7B27" w:rsidRPr="003105ED" w:rsidRDefault="000B0FF0" w:rsidP="004B7B27">
      <w:pPr>
        <w:numPr>
          <w:ilvl w:val="0"/>
          <w:numId w:val="2"/>
        </w:numPr>
        <w:spacing w:line="276" w:lineRule="auto"/>
        <w:jc w:val="both"/>
        <w:rPr>
          <w:rFonts w:ascii="Verdana" w:hAnsi="Verdana" w:cs="Arial"/>
          <w:bCs/>
        </w:rPr>
      </w:pPr>
      <w:r w:rsidRPr="003105ED">
        <w:rPr>
          <w:rFonts w:ascii="Verdana" w:hAnsi="Verdana" w:cs="Arial"/>
        </w:rPr>
        <w:t>Oświadczenia Kluczowych Podwykonawców</w:t>
      </w:r>
      <w:r w:rsidR="00E212AF"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</w:rPr>
        <w:t>o spełnianiu warunków wskazanych w Załączniku nr 7 do SWZ (wg Załącznik</w:t>
      </w:r>
      <w:r w:rsidR="00F732AB" w:rsidRPr="003105ED">
        <w:rPr>
          <w:rFonts w:ascii="Verdana" w:hAnsi="Verdana" w:cs="Arial"/>
        </w:rPr>
        <w:t>a</w:t>
      </w:r>
      <w:r w:rsidRPr="003105ED">
        <w:rPr>
          <w:rFonts w:ascii="Verdana" w:hAnsi="Verdana" w:cs="Arial"/>
        </w:rPr>
        <w:t xml:space="preserve"> nr 1</w:t>
      </w:r>
      <w:r w:rsidR="009F341D" w:rsidRPr="003105ED">
        <w:rPr>
          <w:rFonts w:ascii="Verdana" w:hAnsi="Verdana" w:cs="Arial"/>
        </w:rPr>
        <w:t>4</w:t>
      </w:r>
      <w:r w:rsidRPr="003105ED">
        <w:rPr>
          <w:rFonts w:ascii="Verdana" w:hAnsi="Verdana" w:cs="Arial"/>
        </w:rPr>
        <w:t xml:space="preserve"> do SWZ)</w:t>
      </w:r>
      <w:r w:rsidR="00695320" w:rsidRPr="003105ED">
        <w:rPr>
          <w:rFonts w:ascii="Verdana" w:hAnsi="Verdana" w:cs="Arial"/>
        </w:rPr>
        <w:t>.</w:t>
      </w:r>
    </w:p>
    <w:p w14:paraId="6566584B" w14:textId="77777777" w:rsidR="004B7B27" w:rsidRPr="003105ED" w:rsidRDefault="00FB5248" w:rsidP="004B7B27">
      <w:pPr>
        <w:numPr>
          <w:ilvl w:val="0"/>
          <w:numId w:val="2"/>
        </w:numPr>
        <w:spacing w:line="276" w:lineRule="auto"/>
        <w:jc w:val="both"/>
        <w:rPr>
          <w:rFonts w:ascii="Verdana" w:hAnsi="Verdana" w:cs="Arial"/>
          <w:bCs/>
        </w:rPr>
      </w:pPr>
      <w:r w:rsidRPr="003105ED">
        <w:rPr>
          <w:rFonts w:ascii="Verdana" w:hAnsi="Verdana" w:cs="Arial"/>
          <w:bCs/>
        </w:rPr>
        <w:t xml:space="preserve">Oświadczenie o odbyciu wizji lokalnej (wg Załącznika nr </w:t>
      </w:r>
      <w:r w:rsidR="00EF5FAD" w:rsidRPr="003105ED">
        <w:rPr>
          <w:rFonts w:ascii="Verdana" w:hAnsi="Verdana" w:cs="Arial"/>
          <w:bCs/>
        </w:rPr>
        <w:t>1</w:t>
      </w:r>
      <w:r w:rsidR="00195EEC" w:rsidRPr="003105ED">
        <w:rPr>
          <w:rFonts w:ascii="Verdana" w:hAnsi="Verdana" w:cs="Arial"/>
          <w:bCs/>
        </w:rPr>
        <w:t>0</w:t>
      </w:r>
      <w:r w:rsidRPr="003105ED">
        <w:rPr>
          <w:rFonts w:ascii="Verdana" w:hAnsi="Verdana" w:cs="Arial"/>
          <w:bCs/>
        </w:rPr>
        <w:t xml:space="preserve"> do SWZ).</w:t>
      </w:r>
    </w:p>
    <w:p w14:paraId="41A95261" w14:textId="77777777" w:rsidR="004B7B27" w:rsidRPr="003105ED" w:rsidRDefault="00134C41" w:rsidP="004B7B27">
      <w:pPr>
        <w:numPr>
          <w:ilvl w:val="0"/>
          <w:numId w:val="2"/>
        </w:numPr>
        <w:spacing w:line="276" w:lineRule="auto"/>
        <w:jc w:val="both"/>
        <w:rPr>
          <w:rFonts w:ascii="Verdana" w:hAnsi="Verdana" w:cs="Arial"/>
          <w:bCs/>
        </w:rPr>
      </w:pPr>
      <w:r w:rsidRPr="003105ED">
        <w:rPr>
          <w:rFonts w:ascii="Verdana" w:hAnsi="Verdana" w:cs="Arial"/>
          <w:bCs/>
        </w:rPr>
        <w:t>Dowód wniesienia wadium konkursowego</w:t>
      </w:r>
      <w:r w:rsidR="00FB5248" w:rsidRPr="003105ED">
        <w:rPr>
          <w:rFonts w:ascii="Verdana" w:hAnsi="Verdana" w:cs="Arial"/>
          <w:bCs/>
        </w:rPr>
        <w:t>.</w:t>
      </w:r>
    </w:p>
    <w:p w14:paraId="6AD63F14" w14:textId="683B569C" w:rsidR="00134C41" w:rsidRPr="003105ED" w:rsidRDefault="00FB5248" w:rsidP="004B7B27">
      <w:pPr>
        <w:numPr>
          <w:ilvl w:val="0"/>
          <w:numId w:val="2"/>
        </w:numPr>
        <w:spacing w:line="276" w:lineRule="auto"/>
        <w:jc w:val="both"/>
        <w:rPr>
          <w:rFonts w:ascii="Verdana" w:hAnsi="Verdana" w:cs="Arial"/>
          <w:bCs/>
        </w:rPr>
      </w:pPr>
      <w:r w:rsidRPr="003105ED">
        <w:rPr>
          <w:rFonts w:ascii="Verdana" w:hAnsi="Verdana" w:cs="Arial"/>
          <w:bCs/>
        </w:rPr>
        <w:t>Dokumenty niezbędne do wykazania reprezentacji osoby podpisanej pod Ofertą</w:t>
      </w:r>
      <w:r w:rsidR="000E642D" w:rsidRPr="003105ED">
        <w:rPr>
          <w:rFonts w:ascii="Verdana" w:hAnsi="Verdana" w:cs="Arial"/>
          <w:bCs/>
        </w:rPr>
        <w:t xml:space="preserve"> </w:t>
      </w:r>
      <w:r w:rsidRPr="003105ED">
        <w:rPr>
          <w:rFonts w:ascii="Verdana" w:hAnsi="Verdana" w:cs="Arial"/>
          <w:bCs/>
        </w:rPr>
        <w:t>(odpowiedni odpis z KRS i pełnomocnictwo</w:t>
      </w:r>
      <w:r w:rsidR="006377C7" w:rsidRPr="003105ED">
        <w:rPr>
          <w:rFonts w:ascii="Verdana" w:hAnsi="Verdana" w:cs="Arial"/>
          <w:bCs/>
        </w:rPr>
        <w:t>, w tym pełnomocnictwo do reprezentowania Konsorcjum</w:t>
      </w:r>
      <w:r w:rsidRPr="003105ED">
        <w:rPr>
          <w:rFonts w:ascii="Verdana" w:hAnsi="Verdana" w:cs="Arial"/>
          <w:bCs/>
        </w:rPr>
        <w:t xml:space="preserve"> – jeśli dotyczy).</w:t>
      </w:r>
    </w:p>
    <w:p w14:paraId="48AA0738" w14:textId="77777777" w:rsidR="00EE1DE1" w:rsidRPr="003105ED" w:rsidRDefault="00EE1DE1" w:rsidP="007A5272">
      <w:pPr>
        <w:tabs>
          <w:tab w:val="num" w:pos="1418"/>
        </w:tabs>
        <w:spacing w:line="276" w:lineRule="auto"/>
        <w:ind w:left="1134" w:hanging="567"/>
        <w:jc w:val="both"/>
        <w:rPr>
          <w:rFonts w:ascii="Verdana" w:hAnsi="Verdana" w:cs="Arial"/>
          <w:bCs/>
        </w:rPr>
      </w:pPr>
    </w:p>
    <w:p w14:paraId="5E8521AC" w14:textId="77777777" w:rsidR="00166C61" w:rsidRPr="003105ED" w:rsidRDefault="00B14051" w:rsidP="00287A57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  <w:bCs/>
        </w:rPr>
      </w:pPr>
      <w:r w:rsidRPr="003105ED">
        <w:rPr>
          <w:rFonts w:ascii="Verdana" w:hAnsi="Verdana" w:cs="Arial"/>
          <w:bCs/>
        </w:rPr>
        <w:t xml:space="preserve">Koszty i </w:t>
      </w:r>
      <w:r w:rsidR="00074123" w:rsidRPr="003105ED">
        <w:rPr>
          <w:rFonts w:ascii="Verdana" w:hAnsi="Verdana" w:cs="Arial"/>
          <w:bCs/>
        </w:rPr>
        <w:t xml:space="preserve">uwarunkowania, </w:t>
      </w:r>
      <w:r w:rsidRPr="003105ED">
        <w:rPr>
          <w:rFonts w:ascii="Verdana" w:hAnsi="Verdana" w:cs="Arial"/>
          <w:bCs/>
        </w:rPr>
        <w:t xml:space="preserve">które należy ująć w </w:t>
      </w:r>
      <w:r w:rsidR="00166C61" w:rsidRPr="003105ED">
        <w:rPr>
          <w:rFonts w:ascii="Verdana" w:hAnsi="Verdana" w:cs="Arial"/>
          <w:bCs/>
        </w:rPr>
        <w:t>C</w:t>
      </w:r>
      <w:r w:rsidRPr="003105ED">
        <w:rPr>
          <w:rFonts w:ascii="Verdana" w:hAnsi="Verdana" w:cs="Arial"/>
          <w:bCs/>
        </w:rPr>
        <w:t xml:space="preserve">enie </w:t>
      </w:r>
      <w:r w:rsidR="00166C61" w:rsidRPr="003105ED">
        <w:rPr>
          <w:rFonts w:ascii="Verdana" w:hAnsi="Verdana" w:cs="Arial"/>
          <w:bCs/>
        </w:rPr>
        <w:t>R</w:t>
      </w:r>
      <w:r w:rsidRPr="003105ED">
        <w:rPr>
          <w:rFonts w:ascii="Verdana" w:hAnsi="Verdana" w:cs="Arial"/>
          <w:bCs/>
        </w:rPr>
        <w:t>yczałtowej</w:t>
      </w:r>
      <w:r w:rsidR="00166C61" w:rsidRPr="003105ED">
        <w:rPr>
          <w:rFonts w:ascii="Verdana" w:hAnsi="Verdana" w:cs="Arial"/>
          <w:bCs/>
        </w:rPr>
        <w:t xml:space="preserve">: </w:t>
      </w:r>
    </w:p>
    <w:p w14:paraId="6634070C" w14:textId="138B3536" w:rsidR="00B14051" w:rsidRPr="003105ED" w:rsidRDefault="00B14051" w:rsidP="00166C61">
      <w:pPr>
        <w:pStyle w:val="Akapitzlist"/>
        <w:spacing w:line="276" w:lineRule="auto"/>
        <w:ind w:left="1004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Jako integralną część kosztów robót</w:t>
      </w:r>
      <w:r w:rsidR="00E61B17"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</w:rPr>
        <w:t>należy ująć</w:t>
      </w:r>
      <w:r w:rsidR="00E61B17" w:rsidRPr="003105ED">
        <w:rPr>
          <w:rFonts w:ascii="Verdana" w:hAnsi="Verdana" w:cs="Arial"/>
        </w:rPr>
        <w:t xml:space="preserve"> w szczególności</w:t>
      </w:r>
      <w:r w:rsidRPr="003105ED">
        <w:rPr>
          <w:rFonts w:ascii="Verdana" w:hAnsi="Verdana" w:cs="Arial"/>
        </w:rPr>
        <w:t>:</w:t>
      </w:r>
    </w:p>
    <w:p w14:paraId="74FF4042" w14:textId="77777777" w:rsidR="00074123" w:rsidRPr="003105ED" w:rsidRDefault="00074123" w:rsidP="000F6896">
      <w:pPr>
        <w:spacing w:line="276" w:lineRule="auto"/>
        <w:ind w:left="285" w:firstLine="423"/>
        <w:jc w:val="both"/>
        <w:rPr>
          <w:rFonts w:ascii="Verdana" w:hAnsi="Verdana" w:cs="Arial"/>
        </w:rPr>
      </w:pPr>
    </w:p>
    <w:p w14:paraId="7F510933" w14:textId="71C1D4C6" w:rsidR="00B14051" w:rsidRPr="003105ED" w:rsidRDefault="00B14051" w:rsidP="005C0613">
      <w:pPr>
        <w:numPr>
          <w:ilvl w:val="2"/>
          <w:numId w:val="6"/>
        </w:numPr>
        <w:tabs>
          <w:tab w:val="clear" w:pos="2160"/>
        </w:tabs>
        <w:spacing w:line="276" w:lineRule="auto"/>
        <w:ind w:left="1417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Koszty materiału, robocizny</w:t>
      </w:r>
      <w:r w:rsidR="00F041C4" w:rsidRPr="003105ED">
        <w:rPr>
          <w:rFonts w:ascii="Verdana" w:hAnsi="Verdana" w:cs="Arial"/>
        </w:rPr>
        <w:t xml:space="preserve"> (w tym montażu)</w:t>
      </w:r>
      <w:r w:rsidRPr="003105ED">
        <w:rPr>
          <w:rFonts w:ascii="Verdana" w:hAnsi="Verdana" w:cs="Arial"/>
        </w:rPr>
        <w:t xml:space="preserve">, sprzętu i transportu: materiałów, urządzeń i osób, koszty zakupu materiałów i urządzeń, koszty wynajęcia i pracy sprzętu, wszelkie koszty manipulacyjne, koszty podróży osób związanych z </w:t>
      </w:r>
      <w:r w:rsidRPr="003105ED">
        <w:rPr>
          <w:rFonts w:ascii="Verdana" w:hAnsi="Verdana" w:cs="Arial"/>
        </w:rPr>
        <w:lastRenderedPageBreak/>
        <w:t xml:space="preserve">realizacją </w:t>
      </w:r>
      <w:r w:rsidR="00ED3D96" w:rsidRPr="003105ED">
        <w:rPr>
          <w:rFonts w:ascii="Verdana" w:hAnsi="Verdana" w:cs="Arial"/>
        </w:rPr>
        <w:t>robót, podatków</w:t>
      </w:r>
      <w:r w:rsidRPr="003105ED">
        <w:rPr>
          <w:rFonts w:ascii="Verdana" w:hAnsi="Verdana" w:cs="Arial"/>
        </w:rPr>
        <w:t xml:space="preserve"> i opłat u</w:t>
      </w:r>
      <w:r w:rsidR="00B51AF8" w:rsidRPr="003105ED">
        <w:rPr>
          <w:rFonts w:ascii="Verdana" w:hAnsi="Verdana" w:cs="Arial"/>
        </w:rPr>
        <w:t xml:space="preserve">rzędowych, ubezpieczenia budowy, </w:t>
      </w:r>
      <w:r w:rsidRPr="003105ED">
        <w:rPr>
          <w:rFonts w:ascii="Verdana" w:hAnsi="Verdana" w:cs="Arial"/>
        </w:rPr>
        <w:t>osób i mienia.</w:t>
      </w:r>
    </w:p>
    <w:p w14:paraId="62DAF903" w14:textId="54118B49" w:rsidR="00F26357" w:rsidRPr="003105ED" w:rsidRDefault="001F1CBC" w:rsidP="005C0613">
      <w:pPr>
        <w:numPr>
          <w:ilvl w:val="2"/>
          <w:numId w:val="6"/>
        </w:numPr>
        <w:tabs>
          <w:tab w:val="clear" w:pos="2160"/>
        </w:tabs>
        <w:spacing w:line="276" w:lineRule="auto"/>
        <w:ind w:left="1418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Koszty organizacji zaplecza oraz placu budowy</w:t>
      </w:r>
      <w:r w:rsidR="00772B3E" w:rsidRPr="003105ED">
        <w:rPr>
          <w:rFonts w:ascii="Verdana" w:hAnsi="Verdana" w:cs="Arial"/>
        </w:rPr>
        <w:t xml:space="preserve">, ubezpieczenia, </w:t>
      </w:r>
      <w:r w:rsidR="00BE7541" w:rsidRPr="003105ED">
        <w:rPr>
          <w:rFonts w:ascii="Verdana" w:hAnsi="Verdana" w:cs="Arial"/>
        </w:rPr>
        <w:t xml:space="preserve">zabezpieczenia </w:t>
      </w:r>
      <w:r w:rsidR="00772B3E" w:rsidRPr="003105ED">
        <w:rPr>
          <w:rFonts w:ascii="Verdana" w:hAnsi="Verdana" w:cs="Arial"/>
        </w:rPr>
        <w:t>należytego wykonani</w:t>
      </w:r>
      <w:r w:rsidR="002C1AE9" w:rsidRPr="003105ED">
        <w:rPr>
          <w:rFonts w:ascii="Verdana" w:hAnsi="Verdana" w:cs="Arial"/>
        </w:rPr>
        <w:t>a</w:t>
      </w:r>
      <w:r w:rsidR="00772B3E" w:rsidRPr="003105ED">
        <w:rPr>
          <w:rFonts w:ascii="Verdana" w:hAnsi="Verdana" w:cs="Arial"/>
        </w:rPr>
        <w:t xml:space="preserve"> Umowy o Roboty Budowlane</w:t>
      </w:r>
      <w:r w:rsidR="00F26357" w:rsidRPr="003105ED">
        <w:rPr>
          <w:rFonts w:ascii="Verdana" w:hAnsi="Verdana" w:cs="Arial"/>
        </w:rPr>
        <w:t>.</w:t>
      </w:r>
      <w:r w:rsidRPr="003105ED">
        <w:rPr>
          <w:rFonts w:ascii="Verdana" w:hAnsi="Verdana" w:cs="Arial"/>
        </w:rPr>
        <w:t xml:space="preserve"> </w:t>
      </w:r>
    </w:p>
    <w:p w14:paraId="058FE24D" w14:textId="0EB23E86" w:rsidR="001F1CBC" w:rsidRPr="003105ED" w:rsidRDefault="00074123" w:rsidP="005C0613">
      <w:pPr>
        <w:numPr>
          <w:ilvl w:val="2"/>
          <w:numId w:val="6"/>
        </w:numPr>
        <w:tabs>
          <w:tab w:val="clear" w:pos="2160"/>
        </w:tabs>
        <w:spacing w:line="276" w:lineRule="auto"/>
        <w:ind w:left="1417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Koszty składu materiał</w:t>
      </w:r>
      <w:r w:rsidR="0059410E" w:rsidRPr="003105ED">
        <w:rPr>
          <w:rFonts w:ascii="Verdana" w:hAnsi="Verdana" w:cs="Arial"/>
        </w:rPr>
        <w:t>ów</w:t>
      </w:r>
      <w:r w:rsidRPr="003105ED">
        <w:rPr>
          <w:rFonts w:ascii="Verdana" w:hAnsi="Verdana" w:cs="Arial"/>
        </w:rPr>
        <w:t>, dr</w:t>
      </w:r>
      <w:r w:rsidR="003C0141" w:rsidRPr="003105ED">
        <w:rPr>
          <w:rFonts w:ascii="Verdana" w:hAnsi="Verdana" w:cs="Arial"/>
        </w:rPr>
        <w:t>ó</w:t>
      </w:r>
      <w:r w:rsidRPr="003105ED">
        <w:rPr>
          <w:rFonts w:ascii="Verdana" w:hAnsi="Verdana" w:cs="Arial"/>
        </w:rPr>
        <w:t>g montażowych, wyposażenia terenu budowy i zaplecza w media, tymczasowej o</w:t>
      </w:r>
      <w:r w:rsidR="004622D2" w:rsidRPr="003105ED">
        <w:rPr>
          <w:rFonts w:ascii="Verdana" w:hAnsi="Verdana" w:cs="Arial"/>
        </w:rPr>
        <w:t>rganizacji ruchu na czas budowy, z</w:t>
      </w:r>
      <w:r w:rsidRPr="003105ED">
        <w:rPr>
          <w:rFonts w:ascii="Verdana" w:hAnsi="Verdana" w:cs="Arial"/>
        </w:rPr>
        <w:t>abezpieczenia drzew i zieleni, koszt wszelkich prac dodatkowych odpowiadających przepisom obowiązujących norm polskich oraz prace dodatkowe niniejszej specyfikacji.</w:t>
      </w:r>
    </w:p>
    <w:p w14:paraId="7BE96143" w14:textId="763F9905" w:rsidR="0032253D" w:rsidRPr="003105ED" w:rsidRDefault="0032253D" w:rsidP="005C0613">
      <w:pPr>
        <w:numPr>
          <w:ilvl w:val="2"/>
          <w:numId w:val="6"/>
        </w:numPr>
        <w:tabs>
          <w:tab w:val="clear" w:pos="2160"/>
        </w:tabs>
        <w:spacing w:line="276" w:lineRule="auto"/>
        <w:ind w:left="1417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Koszty pompowania i zrzutu wody gruntowej i opadowej dla przedmiotowej Inwestycji</w:t>
      </w:r>
      <w:r w:rsidR="00462475" w:rsidRPr="003105ED">
        <w:rPr>
          <w:rFonts w:ascii="Verdana" w:hAnsi="Verdana" w:cs="Arial"/>
        </w:rPr>
        <w:t xml:space="preserve"> od daty przejęcia placu budowy przez Wykonawcę</w:t>
      </w:r>
      <w:r w:rsidR="00B95ECB" w:rsidRPr="003105ED">
        <w:rPr>
          <w:rFonts w:ascii="Verdana" w:hAnsi="Verdana" w:cs="Arial"/>
        </w:rPr>
        <w:t>.</w:t>
      </w:r>
    </w:p>
    <w:p w14:paraId="43453782" w14:textId="3A0B3381" w:rsidR="00B14051" w:rsidRPr="003105ED" w:rsidRDefault="00ED3D96" w:rsidP="005C0613">
      <w:pPr>
        <w:numPr>
          <w:ilvl w:val="2"/>
          <w:numId w:val="6"/>
        </w:numPr>
        <w:tabs>
          <w:tab w:val="clear" w:pos="2160"/>
        </w:tabs>
        <w:spacing w:line="276" w:lineRule="auto"/>
        <w:ind w:left="1417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Koszt</w:t>
      </w:r>
      <w:r w:rsidR="00B14051" w:rsidRPr="003105ED">
        <w:rPr>
          <w:rFonts w:ascii="Verdana" w:hAnsi="Verdana" w:cs="Arial"/>
        </w:rPr>
        <w:t xml:space="preserve"> wszelkich robót</w:t>
      </w:r>
      <w:r w:rsidR="00BE7483" w:rsidRPr="003105ED">
        <w:rPr>
          <w:rFonts w:ascii="Verdana" w:hAnsi="Verdana" w:cs="Arial"/>
        </w:rPr>
        <w:t xml:space="preserve"> i prac</w:t>
      </w:r>
      <w:r w:rsidR="00B14051" w:rsidRPr="003105ED">
        <w:rPr>
          <w:rFonts w:ascii="Verdana" w:hAnsi="Verdana" w:cs="Arial"/>
        </w:rPr>
        <w:t>, które były do przewi</w:t>
      </w:r>
      <w:r w:rsidR="00D70B27" w:rsidRPr="003105ED">
        <w:rPr>
          <w:rFonts w:ascii="Verdana" w:hAnsi="Verdana" w:cs="Arial"/>
        </w:rPr>
        <w:t>dzenia na etapie przygotowania O</w:t>
      </w:r>
      <w:r w:rsidR="00B14051" w:rsidRPr="003105ED">
        <w:rPr>
          <w:rFonts w:ascii="Verdana" w:hAnsi="Verdana" w:cs="Arial"/>
        </w:rPr>
        <w:t>ferty, a nie zostały zgłoszone Zamawiającemu (wynikające z Prawa Budowlanego, Polskich Norm i sztuki budowlanej</w:t>
      </w:r>
      <w:r w:rsidR="00C5399D" w:rsidRPr="003105ED">
        <w:rPr>
          <w:rFonts w:ascii="Verdana" w:hAnsi="Verdana" w:cs="Arial"/>
        </w:rPr>
        <w:t>, spełnienia warunków określonych w decyzjach administracyjnych załączonych do dokumentów przetargowych</w:t>
      </w:r>
      <w:r w:rsidR="00B14051" w:rsidRPr="003105ED">
        <w:rPr>
          <w:rFonts w:ascii="Verdana" w:hAnsi="Verdana" w:cs="Arial"/>
        </w:rPr>
        <w:t>). Koszty te nie będą wchodziły w zakres ewentualnych robót dodatkowych i będą musiał</w:t>
      </w:r>
      <w:r w:rsidR="00F865A5" w:rsidRPr="003105ED">
        <w:rPr>
          <w:rFonts w:ascii="Verdana" w:hAnsi="Verdana" w:cs="Arial"/>
        </w:rPr>
        <w:t>y być wykonane na koszt własny O</w:t>
      </w:r>
      <w:r w:rsidR="00B14051" w:rsidRPr="003105ED">
        <w:rPr>
          <w:rFonts w:ascii="Verdana" w:hAnsi="Verdana" w:cs="Arial"/>
        </w:rPr>
        <w:t>ferenta</w:t>
      </w:r>
      <w:r w:rsidR="00340284" w:rsidRPr="003105ED">
        <w:rPr>
          <w:rFonts w:ascii="Verdana" w:hAnsi="Verdana" w:cs="Arial"/>
        </w:rPr>
        <w:t>.</w:t>
      </w:r>
    </w:p>
    <w:p w14:paraId="516F4CEB" w14:textId="77777777" w:rsidR="006B6451" w:rsidRPr="003105ED" w:rsidRDefault="00ED3D96" w:rsidP="005C0613">
      <w:pPr>
        <w:numPr>
          <w:ilvl w:val="2"/>
          <w:numId w:val="6"/>
        </w:numPr>
        <w:tabs>
          <w:tab w:val="clear" w:pos="2160"/>
        </w:tabs>
        <w:spacing w:line="276" w:lineRule="auto"/>
        <w:ind w:left="1417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Koszt</w:t>
      </w:r>
      <w:r w:rsidR="006B6451" w:rsidRPr="003105ED">
        <w:rPr>
          <w:rFonts w:ascii="Verdana" w:hAnsi="Verdana" w:cs="Arial"/>
        </w:rPr>
        <w:t xml:space="preserve"> utylizacji odpadów</w:t>
      </w:r>
      <w:r w:rsidR="00B64D15" w:rsidRPr="003105ED">
        <w:rPr>
          <w:rFonts w:ascii="Verdana" w:hAnsi="Verdana" w:cs="Arial"/>
        </w:rPr>
        <w:t xml:space="preserve"> w miejscach do tego przeznaczonych wraz z uzyskaniem odpowiedniego </w:t>
      </w:r>
      <w:r w:rsidRPr="003105ED">
        <w:rPr>
          <w:rFonts w:ascii="Verdana" w:hAnsi="Verdana" w:cs="Arial"/>
        </w:rPr>
        <w:t>dokumentu potwierdzającego</w:t>
      </w:r>
      <w:r w:rsidR="00B64D15" w:rsidRPr="003105ED">
        <w:rPr>
          <w:rFonts w:ascii="Verdana" w:hAnsi="Verdana" w:cs="Arial"/>
        </w:rPr>
        <w:t>, zgodnie z obowiązującymi przepisami</w:t>
      </w:r>
      <w:r w:rsidR="00340284" w:rsidRPr="003105ED">
        <w:rPr>
          <w:rFonts w:ascii="Verdana" w:hAnsi="Verdana" w:cs="Arial"/>
        </w:rPr>
        <w:t>.</w:t>
      </w:r>
    </w:p>
    <w:p w14:paraId="35E6B348" w14:textId="77777777" w:rsidR="00B14051" w:rsidRPr="003105ED" w:rsidRDefault="00ED3D96" w:rsidP="005C0613">
      <w:pPr>
        <w:numPr>
          <w:ilvl w:val="2"/>
          <w:numId w:val="6"/>
        </w:numPr>
        <w:tabs>
          <w:tab w:val="clear" w:pos="2160"/>
        </w:tabs>
        <w:spacing w:line="276" w:lineRule="auto"/>
        <w:ind w:left="1417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Koszt</w:t>
      </w:r>
      <w:r w:rsidR="00B14051" w:rsidRPr="003105ED">
        <w:rPr>
          <w:rFonts w:ascii="Verdana" w:hAnsi="Verdana" w:cs="Arial"/>
        </w:rPr>
        <w:t xml:space="preserve"> systematycznego usuwania wszelkich śmieci i odpadów związanych z prowadzonymi robotami.</w:t>
      </w:r>
    </w:p>
    <w:p w14:paraId="59D351A1" w14:textId="6AE4C9CE" w:rsidR="0080729A" w:rsidRPr="003105ED" w:rsidRDefault="00ED3D96" w:rsidP="005C0613">
      <w:pPr>
        <w:numPr>
          <w:ilvl w:val="2"/>
          <w:numId w:val="6"/>
        </w:numPr>
        <w:tabs>
          <w:tab w:val="clear" w:pos="2160"/>
        </w:tabs>
        <w:spacing w:line="276" w:lineRule="auto"/>
        <w:ind w:left="1417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Koszt związany</w:t>
      </w:r>
      <w:r w:rsidR="00811E8E" w:rsidRPr="003105ED">
        <w:rPr>
          <w:rFonts w:ascii="Verdana" w:hAnsi="Verdana" w:cs="Arial"/>
        </w:rPr>
        <w:t xml:space="preserve"> z prowadzeniem robót w systemie Generalnego Wykonawcy</w:t>
      </w:r>
      <w:r w:rsidR="0022650F" w:rsidRPr="003105ED">
        <w:rPr>
          <w:rFonts w:ascii="Verdana" w:hAnsi="Verdana" w:cs="Arial"/>
        </w:rPr>
        <w:t>.</w:t>
      </w:r>
    </w:p>
    <w:p w14:paraId="661ECAC9" w14:textId="30E53492" w:rsidR="0022650F" w:rsidRPr="003105ED" w:rsidRDefault="0022650F" w:rsidP="005C0613">
      <w:pPr>
        <w:numPr>
          <w:ilvl w:val="2"/>
          <w:numId w:val="6"/>
        </w:numPr>
        <w:tabs>
          <w:tab w:val="clear" w:pos="2160"/>
        </w:tabs>
        <w:spacing w:line="276" w:lineRule="auto"/>
        <w:ind w:left="1417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Koszty obsługi gwarancyjnej</w:t>
      </w:r>
      <w:r w:rsidR="00751ADD" w:rsidRPr="003105ED">
        <w:rPr>
          <w:rFonts w:ascii="Verdana" w:hAnsi="Verdana" w:cs="Arial"/>
        </w:rPr>
        <w:t>, w tym</w:t>
      </w:r>
      <w:r w:rsidRPr="003105ED">
        <w:rPr>
          <w:rFonts w:ascii="Verdana" w:hAnsi="Verdana" w:cs="Arial"/>
        </w:rPr>
        <w:t xml:space="preserve"> w zadeklarowanym przez Oferenta okresie.</w:t>
      </w:r>
    </w:p>
    <w:p w14:paraId="40D51D0E" w14:textId="3B48CB8B" w:rsidR="005C119D" w:rsidRPr="003105ED" w:rsidRDefault="005C119D" w:rsidP="005C0613">
      <w:pPr>
        <w:numPr>
          <w:ilvl w:val="2"/>
          <w:numId w:val="6"/>
        </w:numPr>
        <w:tabs>
          <w:tab w:val="clear" w:pos="2160"/>
        </w:tabs>
        <w:spacing w:line="276" w:lineRule="auto"/>
        <w:ind w:left="1417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Koszty związane z zatrudnieniem Personelu</w:t>
      </w:r>
      <w:r w:rsidR="00154AA2" w:rsidRPr="003105ED">
        <w:rPr>
          <w:rFonts w:ascii="Verdana" w:hAnsi="Verdana" w:cs="Arial"/>
        </w:rPr>
        <w:t>.</w:t>
      </w:r>
    </w:p>
    <w:p w14:paraId="5959BDB9" w14:textId="70DCE111" w:rsidR="003A2E38" w:rsidRPr="003105ED" w:rsidRDefault="00922D6D" w:rsidP="005C0613">
      <w:pPr>
        <w:numPr>
          <w:ilvl w:val="2"/>
          <w:numId w:val="6"/>
        </w:numPr>
        <w:tabs>
          <w:tab w:val="clear" w:pos="2160"/>
        </w:tabs>
        <w:spacing w:line="276" w:lineRule="auto"/>
        <w:ind w:left="1417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Wszelkie inne niewymienione koszty, konieczne do poniesienia, aby zrealizować cel </w:t>
      </w:r>
      <w:r w:rsidR="00AB5ECC" w:rsidRPr="003105ED">
        <w:rPr>
          <w:rFonts w:ascii="Verdana" w:hAnsi="Verdana" w:cs="Arial"/>
        </w:rPr>
        <w:t>I</w:t>
      </w:r>
      <w:r w:rsidRPr="003105ED">
        <w:rPr>
          <w:rFonts w:ascii="Verdana" w:hAnsi="Verdana" w:cs="Arial"/>
        </w:rPr>
        <w:t>nwestycji</w:t>
      </w:r>
      <w:r w:rsidR="003A2E38" w:rsidRPr="003105ED">
        <w:rPr>
          <w:rFonts w:ascii="Verdana" w:hAnsi="Verdana" w:cs="Arial"/>
        </w:rPr>
        <w:t>.</w:t>
      </w:r>
    </w:p>
    <w:p w14:paraId="2364EB6B" w14:textId="09CA6342" w:rsidR="009040E9" w:rsidRPr="003105ED" w:rsidRDefault="009040E9" w:rsidP="001D1547">
      <w:pPr>
        <w:spacing w:line="276" w:lineRule="auto"/>
        <w:jc w:val="both"/>
        <w:rPr>
          <w:rFonts w:ascii="Verdana" w:hAnsi="Verdana" w:cs="Arial"/>
        </w:rPr>
      </w:pPr>
    </w:p>
    <w:p w14:paraId="71A82E3A" w14:textId="641E99DB" w:rsidR="00B14051" w:rsidRPr="003105ED" w:rsidRDefault="00B14051" w:rsidP="00B33130">
      <w:pPr>
        <w:spacing w:line="276" w:lineRule="auto"/>
        <w:ind w:left="851"/>
        <w:jc w:val="both"/>
        <w:rPr>
          <w:rFonts w:ascii="Verdana" w:hAnsi="Verdana" w:cs="Arial"/>
          <w:u w:val="single"/>
        </w:rPr>
      </w:pPr>
      <w:r w:rsidRPr="003105ED">
        <w:rPr>
          <w:rFonts w:ascii="Verdana" w:hAnsi="Verdana" w:cs="Arial"/>
          <w:u w:val="single"/>
        </w:rPr>
        <w:t xml:space="preserve">Następujące prace oraz uwarunkowania, które nie będą dodatkowo odpłatne, powinny być skalkulowane w </w:t>
      </w:r>
      <w:r w:rsidR="00A44483" w:rsidRPr="003105ED">
        <w:rPr>
          <w:rFonts w:ascii="Verdana" w:hAnsi="Verdana" w:cs="Arial"/>
          <w:u w:val="single"/>
        </w:rPr>
        <w:t>C</w:t>
      </w:r>
      <w:r w:rsidRPr="003105ED">
        <w:rPr>
          <w:rFonts w:ascii="Verdana" w:hAnsi="Verdana" w:cs="Arial"/>
          <w:u w:val="single"/>
        </w:rPr>
        <w:t>eni</w:t>
      </w:r>
      <w:r w:rsidR="00A44483" w:rsidRPr="003105ED">
        <w:rPr>
          <w:rFonts w:ascii="Verdana" w:hAnsi="Verdana" w:cs="Arial"/>
          <w:u w:val="single"/>
        </w:rPr>
        <w:t>e Ryczałtowej</w:t>
      </w:r>
      <w:r w:rsidR="00074123" w:rsidRPr="003105ED">
        <w:rPr>
          <w:rFonts w:ascii="Verdana" w:hAnsi="Verdana" w:cs="Arial"/>
          <w:u w:val="single"/>
        </w:rPr>
        <w:t>:</w:t>
      </w:r>
      <w:r w:rsidRPr="003105ED">
        <w:rPr>
          <w:rFonts w:ascii="Verdana" w:hAnsi="Verdana" w:cs="Arial"/>
          <w:u w:val="single"/>
        </w:rPr>
        <w:t xml:space="preserve"> </w:t>
      </w:r>
    </w:p>
    <w:p w14:paraId="5C02566A" w14:textId="77777777" w:rsidR="00B14051" w:rsidRPr="003105ED" w:rsidRDefault="00B14051" w:rsidP="000F6896">
      <w:pPr>
        <w:spacing w:line="276" w:lineRule="auto"/>
        <w:ind w:left="993"/>
        <w:jc w:val="both"/>
        <w:rPr>
          <w:rFonts w:ascii="Verdana" w:hAnsi="Verdana" w:cs="Arial"/>
        </w:rPr>
      </w:pPr>
    </w:p>
    <w:p w14:paraId="60B9F759" w14:textId="12114B15" w:rsidR="00B14051" w:rsidRPr="003105ED" w:rsidRDefault="00BB0A24" w:rsidP="005C0613">
      <w:pPr>
        <w:numPr>
          <w:ilvl w:val="0"/>
          <w:numId w:val="7"/>
        </w:numPr>
        <w:tabs>
          <w:tab w:val="num" w:pos="1418"/>
        </w:tabs>
        <w:spacing w:line="276" w:lineRule="auto"/>
        <w:ind w:left="1418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Z</w:t>
      </w:r>
      <w:r w:rsidR="0075605D" w:rsidRPr="003105ED">
        <w:rPr>
          <w:rFonts w:ascii="Verdana" w:hAnsi="Verdana" w:cs="Arial"/>
        </w:rPr>
        <w:t>apewnienie regularnego</w:t>
      </w:r>
      <w:r w:rsidR="00B14051" w:rsidRPr="003105ED">
        <w:rPr>
          <w:rFonts w:ascii="Verdana" w:hAnsi="Verdana" w:cs="Arial"/>
        </w:rPr>
        <w:t xml:space="preserve"> sprzątania </w:t>
      </w:r>
      <w:r w:rsidR="000B25C1" w:rsidRPr="003105ED">
        <w:rPr>
          <w:rFonts w:ascii="Verdana" w:hAnsi="Verdana" w:cs="Arial"/>
        </w:rPr>
        <w:t xml:space="preserve">terenu </w:t>
      </w:r>
      <w:r w:rsidR="00B14051" w:rsidRPr="003105ED">
        <w:rPr>
          <w:rFonts w:ascii="Verdana" w:hAnsi="Verdana" w:cs="Arial"/>
        </w:rPr>
        <w:t xml:space="preserve">budowy </w:t>
      </w:r>
      <w:r w:rsidR="00003B91" w:rsidRPr="003105ED">
        <w:rPr>
          <w:rFonts w:ascii="Verdana" w:hAnsi="Verdana" w:cs="Arial"/>
        </w:rPr>
        <w:t>oraz</w:t>
      </w:r>
      <w:r w:rsidR="009104FB" w:rsidRPr="003105ED">
        <w:rPr>
          <w:rFonts w:ascii="Verdana" w:hAnsi="Verdana" w:cs="Arial"/>
        </w:rPr>
        <w:t xml:space="preserve"> czystości</w:t>
      </w:r>
      <w:r w:rsidR="00003B91" w:rsidRPr="003105ED">
        <w:rPr>
          <w:rFonts w:ascii="Verdana" w:hAnsi="Verdana" w:cs="Arial"/>
        </w:rPr>
        <w:t xml:space="preserve"> terenów bezpośrednio do niej przyległych</w:t>
      </w:r>
      <w:r w:rsidR="000B25C1" w:rsidRPr="003105ED">
        <w:rPr>
          <w:rFonts w:ascii="Verdana" w:hAnsi="Verdana" w:cs="Arial"/>
        </w:rPr>
        <w:t xml:space="preserve"> </w:t>
      </w:r>
      <w:r w:rsidR="00C1002E" w:rsidRPr="003105ED">
        <w:rPr>
          <w:rFonts w:ascii="Verdana" w:hAnsi="Verdana" w:cs="Arial"/>
        </w:rPr>
        <w:t>(w tym dróg dojazdowych)</w:t>
      </w:r>
      <w:r w:rsidR="00003B91" w:rsidRPr="003105ED">
        <w:rPr>
          <w:rFonts w:ascii="Verdana" w:hAnsi="Verdana" w:cs="Arial"/>
        </w:rPr>
        <w:t xml:space="preserve"> </w:t>
      </w:r>
      <w:r w:rsidR="00B14051" w:rsidRPr="003105ED">
        <w:rPr>
          <w:rFonts w:ascii="Verdana" w:hAnsi="Verdana" w:cs="Arial"/>
        </w:rPr>
        <w:t>podczas wykonywania prac budowlanych</w:t>
      </w:r>
      <w:r w:rsidRPr="003105ED">
        <w:rPr>
          <w:rFonts w:ascii="Verdana" w:hAnsi="Verdana" w:cs="Arial"/>
        </w:rPr>
        <w:t>.</w:t>
      </w:r>
    </w:p>
    <w:p w14:paraId="5952FF2D" w14:textId="03CEEEC0" w:rsidR="00B14051" w:rsidRPr="003105ED" w:rsidRDefault="00BB0A24" w:rsidP="005C0613">
      <w:pPr>
        <w:numPr>
          <w:ilvl w:val="0"/>
          <w:numId w:val="7"/>
        </w:numPr>
        <w:tabs>
          <w:tab w:val="num" w:pos="1418"/>
        </w:tabs>
        <w:spacing w:line="276" w:lineRule="auto"/>
        <w:ind w:left="1418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U</w:t>
      </w:r>
      <w:r w:rsidR="0075605D" w:rsidRPr="003105ED">
        <w:rPr>
          <w:rFonts w:ascii="Verdana" w:hAnsi="Verdana" w:cs="Arial"/>
        </w:rPr>
        <w:t>dział</w:t>
      </w:r>
      <w:r w:rsidR="00B14051" w:rsidRPr="003105ED">
        <w:rPr>
          <w:rFonts w:ascii="Verdana" w:hAnsi="Verdana" w:cs="Arial"/>
        </w:rPr>
        <w:t xml:space="preserve"> Wykonawcy w</w:t>
      </w:r>
      <w:r w:rsidR="0075605D" w:rsidRPr="003105ED">
        <w:rPr>
          <w:rFonts w:ascii="Verdana" w:hAnsi="Verdana" w:cs="Arial"/>
        </w:rPr>
        <w:t xml:space="preserve"> naradach organizowanych przez Z</w:t>
      </w:r>
      <w:r w:rsidR="004D3F79" w:rsidRPr="003105ED">
        <w:rPr>
          <w:rFonts w:ascii="Verdana" w:hAnsi="Verdana" w:cs="Arial"/>
        </w:rPr>
        <w:t>amawiającego</w:t>
      </w:r>
      <w:r w:rsidR="00772B3E" w:rsidRPr="003105ED">
        <w:rPr>
          <w:rFonts w:ascii="Verdana" w:hAnsi="Verdana" w:cs="Arial"/>
        </w:rPr>
        <w:t xml:space="preserve"> -</w:t>
      </w:r>
      <w:r w:rsidR="0075605D" w:rsidRPr="003105ED">
        <w:rPr>
          <w:rFonts w:ascii="Verdana" w:hAnsi="Verdana" w:cs="Arial"/>
        </w:rPr>
        <w:t xml:space="preserve"> udział w nich</w:t>
      </w:r>
      <w:r w:rsidR="00B14051" w:rsidRPr="003105ED">
        <w:rPr>
          <w:rFonts w:ascii="Verdana" w:hAnsi="Verdana" w:cs="Arial"/>
        </w:rPr>
        <w:t xml:space="preserve"> jest obowiązkowy</w:t>
      </w:r>
      <w:r w:rsidRPr="003105ED">
        <w:rPr>
          <w:rFonts w:ascii="Verdana" w:hAnsi="Verdana" w:cs="Arial"/>
        </w:rPr>
        <w:t>.</w:t>
      </w:r>
    </w:p>
    <w:p w14:paraId="60144620" w14:textId="5FFE97DA" w:rsidR="00B14051" w:rsidRPr="003105ED" w:rsidRDefault="00BB0A24" w:rsidP="005C0613">
      <w:pPr>
        <w:numPr>
          <w:ilvl w:val="0"/>
          <w:numId w:val="7"/>
        </w:numPr>
        <w:tabs>
          <w:tab w:val="num" w:pos="1418"/>
        </w:tabs>
        <w:spacing w:line="276" w:lineRule="auto"/>
        <w:ind w:left="1418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Z</w:t>
      </w:r>
      <w:r w:rsidR="0075605D" w:rsidRPr="003105ED">
        <w:rPr>
          <w:rFonts w:ascii="Verdana" w:hAnsi="Verdana" w:cs="Arial"/>
        </w:rPr>
        <w:t>organizowanie</w:t>
      </w:r>
      <w:r w:rsidR="00B14051" w:rsidRPr="003105ED">
        <w:rPr>
          <w:rFonts w:ascii="Verdana" w:hAnsi="Verdana" w:cs="Arial"/>
        </w:rPr>
        <w:t xml:space="preserve"> dróg dojazdowych, przygotowania placów i dróg montażowych</w:t>
      </w:r>
      <w:r w:rsidR="006770FF" w:rsidRPr="003105ED">
        <w:rPr>
          <w:rFonts w:ascii="Verdana" w:hAnsi="Verdana" w:cs="Arial"/>
        </w:rPr>
        <w:t>,</w:t>
      </w:r>
    </w:p>
    <w:p w14:paraId="04D31F3B" w14:textId="7FECAA4B" w:rsidR="0075605D" w:rsidRPr="003105ED" w:rsidRDefault="006770FF" w:rsidP="005C0613">
      <w:pPr>
        <w:numPr>
          <w:ilvl w:val="0"/>
          <w:numId w:val="7"/>
        </w:numPr>
        <w:tabs>
          <w:tab w:val="num" w:pos="1418"/>
        </w:tabs>
        <w:spacing w:line="276" w:lineRule="auto"/>
        <w:ind w:left="1418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o</w:t>
      </w:r>
      <w:r w:rsidR="0075605D" w:rsidRPr="003105ED">
        <w:rPr>
          <w:rFonts w:ascii="Verdana" w:hAnsi="Verdana" w:cs="Arial"/>
        </w:rPr>
        <w:t xml:space="preserve">dpowiedzialność za wszelkie urządzenia i rusztowania zabezpieczające, uchwyty, zamknięcia i </w:t>
      </w:r>
      <w:r w:rsidR="00446BB4" w:rsidRPr="003105ED">
        <w:rPr>
          <w:rFonts w:ascii="Verdana" w:hAnsi="Verdana" w:cs="Arial"/>
        </w:rPr>
        <w:t>przykrycia</w:t>
      </w:r>
      <w:r w:rsidR="00BB0A24" w:rsidRPr="003105ED">
        <w:rPr>
          <w:rFonts w:ascii="Verdana" w:hAnsi="Verdana" w:cs="Arial"/>
        </w:rPr>
        <w:t>.</w:t>
      </w:r>
    </w:p>
    <w:p w14:paraId="3261D999" w14:textId="0D52BCB7" w:rsidR="00B14051" w:rsidRPr="003105ED" w:rsidRDefault="00BB0A24" w:rsidP="005C0613">
      <w:pPr>
        <w:numPr>
          <w:ilvl w:val="0"/>
          <w:numId w:val="7"/>
        </w:numPr>
        <w:tabs>
          <w:tab w:val="num" w:pos="1418"/>
        </w:tabs>
        <w:spacing w:line="276" w:lineRule="auto"/>
        <w:ind w:left="1418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W</w:t>
      </w:r>
      <w:r w:rsidR="00B14051" w:rsidRPr="003105ED">
        <w:rPr>
          <w:rFonts w:ascii="Verdana" w:hAnsi="Verdana" w:cs="Arial"/>
        </w:rPr>
        <w:t>ykona</w:t>
      </w:r>
      <w:r w:rsidR="0075605D" w:rsidRPr="003105ED">
        <w:rPr>
          <w:rFonts w:ascii="Verdana" w:hAnsi="Verdana" w:cs="Arial"/>
        </w:rPr>
        <w:t>nie</w:t>
      </w:r>
      <w:r w:rsidR="00B14051" w:rsidRPr="003105ED">
        <w:rPr>
          <w:rFonts w:ascii="Verdana" w:hAnsi="Verdana" w:cs="Arial"/>
        </w:rPr>
        <w:t xml:space="preserve"> projekt</w:t>
      </w:r>
      <w:r w:rsidR="0075605D" w:rsidRPr="003105ED">
        <w:rPr>
          <w:rFonts w:ascii="Verdana" w:hAnsi="Verdana" w:cs="Arial"/>
        </w:rPr>
        <w:t>u</w:t>
      </w:r>
      <w:r w:rsidR="00D873AB" w:rsidRPr="003105ED">
        <w:rPr>
          <w:rFonts w:ascii="Verdana" w:hAnsi="Verdana" w:cs="Arial"/>
        </w:rPr>
        <w:t xml:space="preserve"> organizacji robót dotyczącego</w:t>
      </w:r>
      <w:r w:rsidR="00B14051" w:rsidRPr="003105ED">
        <w:rPr>
          <w:rFonts w:ascii="Verdana" w:hAnsi="Verdana" w:cs="Arial"/>
        </w:rPr>
        <w:t xml:space="preserve"> prowadzenia </w:t>
      </w:r>
      <w:r w:rsidR="0075605D" w:rsidRPr="003105ED">
        <w:rPr>
          <w:rFonts w:ascii="Verdana" w:hAnsi="Verdana" w:cs="Arial"/>
        </w:rPr>
        <w:t>robót, magazynowania</w:t>
      </w:r>
      <w:r w:rsidR="00B14051" w:rsidRPr="003105ED">
        <w:rPr>
          <w:rFonts w:ascii="Verdana" w:hAnsi="Verdana" w:cs="Arial"/>
        </w:rPr>
        <w:t xml:space="preserve"> materiałów, transportu wewnętrznego, organizacji robót, usuwania śmieci i pozostałości materiałów (zarówno z miejsca pracy jak i z placu budowy)</w:t>
      </w:r>
      <w:r w:rsidRPr="003105ED">
        <w:rPr>
          <w:rFonts w:ascii="Verdana" w:hAnsi="Verdana" w:cs="Arial"/>
        </w:rPr>
        <w:t>.</w:t>
      </w:r>
    </w:p>
    <w:p w14:paraId="6EE5A124" w14:textId="1334BE6C" w:rsidR="00B14051" w:rsidRPr="003105ED" w:rsidRDefault="00BB0A24" w:rsidP="005C0613">
      <w:pPr>
        <w:numPr>
          <w:ilvl w:val="0"/>
          <w:numId w:val="7"/>
        </w:numPr>
        <w:tabs>
          <w:tab w:val="num" w:pos="1418"/>
        </w:tabs>
        <w:spacing w:line="276" w:lineRule="auto"/>
        <w:ind w:left="1418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W</w:t>
      </w:r>
      <w:r w:rsidR="003B2054" w:rsidRPr="003105ED">
        <w:rPr>
          <w:rFonts w:ascii="Verdana" w:hAnsi="Verdana" w:cs="Arial"/>
        </w:rPr>
        <w:t>ykonanie</w:t>
      </w:r>
      <w:r w:rsidR="00B14051" w:rsidRPr="003105ED">
        <w:rPr>
          <w:rFonts w:ascii="Verdana" w:hAnsi="Verdana" w:cs="Arial"/>
        </w:rPr>
        <w:t xml:space="preserve"> plan</w:t>
      </w:r>
      <w:r w:rsidR="003B2054" w:rsidRPr="003105ED">
        <w:rPr>
          <w:rFonts w:ascii="Verdana" w:hAnsi="Verdana" w:cs="Arial"/>
        </w:rPr>
        <w:t>u Bezpieczeństwa i Ochrony Z</w:t>
      </w:r>
      <w:r w:rsidR="00B14051" w:rsidRPr="003105ED">
        <w:rPr>
          <w:rFonts w:ascii="Verdana" w:hAnsi="Verdana" w:cs="Arial"/>
        </w:rPr>
        <w:t>drowia</w:t>
      </w:r>
      <w:r w:rsidR="003B2054" w:rsidRPr="003105ED">
        <w:rPr>
          <w:rFonts w:ascii="Verdana" w:hAnsi="Verdana" w:cs="Arial"/>
        </w:rPr>
        <w:t xml:space="preserve"> (BIOZ)</w:t>
      </w:r>
      <w:r w:rsidRPr="003105ED">
        <w:rPr>
          <w:rFonts w:ascii="Verdana" w:hAnsi="Verdana" w:cs="Arial"/>
        </w:rPr>
        <w:t>.</w:t>
      </w:r>
    </w:p>
    <w:p w14:paraId="7A63C4C1" w14:textId="169BDFE0" w:rsidR="003B2054" w:rsidRPr="003105ED" w:rsidRDefault="00BB0A24" w:rsidP="005C0613">
      <w:pPr>
        <w:numPr>
          <w:ilvl w:val="0"/>
          <w:numId w:val="7"/>
        </w:numPr>
        <w:tabs>
          <w:tab w:val="num" w:pos="1418"/>
        </w:tabs>
        <w:spacing w:line="276" w:lineRule="auto"/>
        <w:ind w:left="1418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Z</w:t>
      </w:r>
      <w:r w:rsidR="003B2054" w:rsidRPr="003105ED">
        <w:rPr>
          <w:rFonts w:ascii="Verdana" w:hAnsi="Verdana" w:cs="Arial"/>
        </w:rPr>
        <w:t>abezpieczenie na cały czas trwania robót środków zapewniających bezpieczeństwo odpowiadające przepisom BHP, włącznie z ewentualnym oświetleniem dla zabezpieczenia ruchu drogowego i ruchu pieszych na obszarze budowy, oraz dla ochrony budowy. O ewentualne niezbędne pozwolenia władz Wykonawca powinien postarać się odpowiednio wcześniej</w:t>
      </w:r>
      <w:r w:rsidRPr="003105ED">
        <w:rPr>
          <w:rFonts w:ascii="Verdana" w:hAnsi="Verdana" w:cs="Arial"/>
        </w:rPr>
        <w:t>.</w:t>
      </w:r>
    </w:p>
    <w:p w14:paraId="608028DB" w14:textId="1BFA7A25" w:rsidR="003B2054" w:rsidRPr="003105ED" w:rsidRDefault="00BB0A24" w:rsidP="005C0613">
      <w:pPr>
        <w:numPr>
          <w:ilvl w:val="0"/>
          <w:numId w:val="7"/>
        </w:numPr>
        <w:tabs>
          <w:tab w:val="num" w:pos="1418"/>
        </w:tabs>
        <w:spacing w:line="276" w:lineRule="auto"/>
        <w:ind w:left="1418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Z</w:t>
      </w:r>
      <w:r w:rsidR="003B2054" w:rsidRPr="003105ED">
        <w:rPr>
          <w:rFonts w:ascii="Verdana" w:hAnsi="Verdana" w:cs="Arial"/>
        </w:rPr>
        <w:t xml:space="preserve">obowiązanie Wykonawcy do </w:t>
      </w:r>
      <w:r w:rsidR="00772B3E" w:rsidRPr="003105ED">
        <w:rPr>
          <w:rFonts w:ascii="Verdana" w:hAnsi="Verdana" w:cs="Arial"/>
        </w:rPr>
        <w:t xml:space="preserve">przestrzegania </w:t>
      </w:r>
      <w:r w:rsidR="003B2054" w:rsidRPr="003105ED">
        <w:rPr>
          <w:rFonts w:ascii="Verdana" w:hAnsi="Verdana" w:cs="Arial"/>
        </w:rPr>
        <w:t>przepisów wydanych przez lokalne władze (</w:t>
      </w:r>
      <w:r w:rsidR="009E43AE" w:rsidRPr="003105ED">
        <w:rPr>
          <w:rFonts w:ascii="Verdana" w:hAnsi="Verdana" w:cs="Arial"/>
        </w:rPr>
        <w:t>p</w:t>
      </w:r>
      <w:r w:rsidR="007947B5" w:rsidRPr="003105ED">
        <w:rPr>
          <w:rFonts w:ascii="Verdana" w:hAnsi="Verdana" w:cs="Arial"/>
        </w:rPr>
        <w:t xml:space="preserve">olicja, </w:t>
      </w:r>
      <w:r w:rsidR="009E43AE" w:rsidRPr="003105ED">
        <w:rPr>
          <w:rFonts w:ascii="Verdana" w:hAnsi="Verdana" w:cs="Arial"/>
        </w:rPr>
        <w:t>s</w:t>
      </w:r>
      <w:r w:rsidR="003B2054" w:rsidRPr="003105ED">
        <w:rPr>
          <w:rFonts w:ascii="Verdana" w:hAnsi="Verdana" w:cs="Arial"/>
        </w:rPr>
        <w:t>traż poż</w:t>
      </w:r>
      <w:r w:rsidR="007947B5" w:rsidRPr="003105ED">
        <w:rPr>
          <w:rFonts w:ascii="Verdana" w:hAnsi="Verdana" w:cs="Arial"/>
        </w:rPr>
        <w:t xml:space="preserve">arna, zakład gazowniczy, </w:t>
      </w:r>
      <w:r w:rsidR="002043DB" w:rsidRPr="003105ED">
        <w:rPr>
          <w:rFonts w:ascii="Verdana" w:hAnsi="Verdana" w:cs="Arial"/>
        </w:rPr>
        <w:t>p</w:t>
      </w:r>
      <w:r w:rsidR="00CA7020" w:rsidRPr="003105ED">
        <w:rPr>
          <w:rFonts w:ascii="Verdana" w:hAnsi="Verdana" w:cs="Arial"/>
        </w:rPr>
        <w:t xml:space="preserve">rzedsiębiorstwo </w:t>
      </w:r>
      <w:r w:rsidR="002043DB" w:rsidRPr="003105ED">
        <w:rPr>
          <w:rFonts w:ascii="Verdana" w:hAnsi="Verdana" w:cs="Arial"/>
        </w:rPr>
        <w:t>w</w:t>
      </w:r>
      <w:r w:rsidR="00CA7020" w:rsidRPr="003105ED">
        <w:rPr>
          <w:rFonts w:ascii="Verdana" w:hAnsi="Verdana" w:cs="Arial"/>
        </w:rPr>
        <w:t xml:space="preserve">odociągów </w:t>
      </w:r>
      <w:r w:rsidR="007947B5" w:rsidRPr="003105ED">
        <w:rPr>
          <w:rFonts w:ascii="Verdana" w:hAnsi="Verdana" w:cs="Arial"/>
        </w:rPr>
        <w:t>i</w:t>
      </w:r>
      <w:r w:rsidR="00CA7020" w:rsidRPr="003105ED">
        <w:rPr>
          <w:rFonts w:ascii="Verdana" w:hAnsi="Verdana" w:cs="Arial"/>
        </w:rPr>
        <w:t xml:space="preserve"> </w:t>
      </w:r>
      <w:r w:rsidR="002043DB" w:rsidRPr="003105ED">
        <w:rPr>
          <w:rFonts w:ascii="Verdana" w:hAnsi="Verdana" w:cs="Arial"/>
        </w:rPr>
        <w:t>k</w:t>
      </w:r>
      <w:r w:rsidR="00CA7020" w:rsidRPr="003105ED">
        <w:rPr>
          <w:rFonts w:ascii="Verdana" w:hAnsi="Verdana" w:cs="Arial"/>
        </w:rPr>
        <w:t>analizacji</w:t>
      </w:r>
      <w:r w:rsidR="007947B5" w:rsidRPr="003105ED">
        <w:rPr>
          <w:rFonts w:ascii="Verdana" w:hAnsi="Verdana" w:cs="Arial"/>
        </w:rPr>
        <w:t xml:space="preserve">, </w:t>
      </w:r>
      <w:r w:rsidR="002043DB" w:rsidRPr="003105ED">
        <w:rPr>
          <w:rFonts w:ascii="Verdana" w:hAnsi="Verdana" w:cs="Arial"/>
        </w:rPr>
        <w:t>z</w:t>
      </w:r>
      <w:r w:rsidR="007947B5" w:rsidRPr="003105ED">
        <w:rPr>
          <w:rFonts w:ascii="Verdana" w:hAnsi="Verdana" w:cs="Arial"/>
        </w:rPr>
        <w:t xml:space="preserve">akład energetyczny, </w:t>
      </w:r>
      <w:r w:rsidR="002043DB" w:rsidRPr="003105ED">
        <w:rPr>
          <w:rFonts w:ascii="Verdana" w:hAnsi="Verdana" w:cs="Arial"/>
        </w:rPr>
        <w:t>z</w:t>
      </w:r>
      <w:r w:rsidR="00013F21" w:rsidRPr="003105ED">
        <w:rPr>
          <w:rFonts w:ascii="Verdana" w:hAnsi="Verdana" w:cs="Arial"/>
        </w:rPr>
        <w:t>arząd dróg itd.)</w:t>
      </w:r>
      <w:r w:rsidR="002043DB" w:rsidRPr="003105ED">
        <w:rPr>
          <w:rFonts w:ascii="Verdana" w:hAnsi="Verdana" w:cs="Arial"/>
        </w:rPr>
        <w:t>.</w:t>
      </w:r>
      <w:r w:rsidR="00013F21" w:rsidRPr="003105ED">
        <w:rPr>
          <w:rFonts w:ascii="Verdana" w:hAnsi="Verdana" w:cs="Arial"/>
        </w:rPr>
        <w:t xml:space="preserve"> Z</w:t>
      </w:r>
      <w:r w:rsidR="003B2054" w:rsidRPr="003105ED">
        <w:rPr>
          <w:rFonts w:ascii="Verdana" w:hAnsi="Verdana" w:cs="Arial"/>
        </w:rPr>
        <w:t xml:space="preserve">adanie należy realizować </w:t>
      </w:r>
      <w:r w:rsidR="003B2054" w:rsidRPr="003105ED">
        <w:rPr>
          <w:rFonts w:ascii="Verdana" w:hAnsi="Verdana" w:cs="Arial"/>
        </w:rPr>
        <w:lastRenderedPageBreak/>
        <w:t xml:space="preserve">zgodnie z wymogami Ustawy z dn. 07.07.1994 </w:t>
      </w:r>
      <w:r w:rsidR="00582FDA" w:rsidRPr="003105ED">
        <w:rPr>
          <w:rFonts w:ascii="Verdana" w:hAnsi="Verdana" w:cs="Arial"/>
        </w:rPr>
        <w:t>„</w:t>
      </w:r>
      <w:r w:rsidR="003B2054" w:rsidRPr="003105ED">
        <w:rPr>
          <w:rFonts w:ascii="Verdana" w:hAnsi="Verdana" w:cs="Arial"/>
        </w:rPr>
        <w:t>Prawo Budowlane</w:t>
      </w:r>
      <w:r w:rsidR="00582FDA" w:rsidRPr="003105ED">
        <w:rPr>
          <w:rFonts w:ascii="Verdana" w:hAnsi="Verdana" w:cs="Arial"/>
        </w:rPr>
        <w:t xml:space="preserve">” </w:t>
      </w:r>
      <w:r w:rsidR="003B2054" w:rsidRPr="003105ED">
        <w:rPr>
          <w:rFonts w:ascii="Verdana" w:hAnsi="Verdana" w:cs="Arial"/>
        </w:rPr>
        <w:t xml:space="preserve">(Dz. U. </w:t>
      </w:r>
      <w:r w:rsidR="00446BB4" w:rsidRPr="003105ED">
        <w:rPr>
          <w:rFonts w:ascii="Verdana" w:hAnsi="Verdana" w:cs="Arial"/>
        </w:rPr>
        <w:t>z 2021 r. poz. 2351</w:t>
      </w:r>
      <w:r w:rsidR="003B2054" w:rsidRPr="003105ED">
        <w:rPr>
          <w:rFonts w:ascii="Verdana" w:hAnsi="Verdana" w:cs="Arial"/>
        </w:rPr>
        <w:t xml:space="preserve"> z późniejszymi zmianami)</w:t>
      </w:r>
      <w:r w:rsidRPr="003105ED">
        <w:rPr>
          <w:rFonts w:ascii="Verdana" w:hAnsi="Verdana" w:cs="Arial"/>
        </w:rPr>
        <w:t>.</w:t>
      </w:r>
    </w:p>
    <w:p w14:paraId="7F16C0E0" w14:textId="44C892D5" w:rsidR="005E1D35" w:rsidRPr="003105ED" w:rsidRDefault="00BB0A24" w:rsidP="005C0613">
      <w:pPr>
        <w:numPr>
          <w:ilvl w:val="0"/>
          <w:numId w:val="7"/>
        </w:numPr>
        <w:tabs>
          <w:tab w:val="num" w:pos="1418"/>
        </w:tabs>
        <w:spacing w:line="276" w:lineRule="auto"/>
        <w:ind w:left="1418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W</w:t>
      </w:r>
      <w:r w:rsidR="005E1D35" w:rsidRPr="003105ED">
        <w:rPr>
          <w:rFonts w:ascii="Verdana" w:hAnsi="Verdana" w:cs="Arial"/>
        </w:rPr>
        <w:t>ykonanie i utrzymywanie w należytej sprawności technicznej przyłączy mediów, w tym elektroenergetycznego, wodnego</w:t>
      </w:r>
      <w:r w:rsidR="0068088E" w:rsidRPr="003105ED">
        <w:rPr>
          <w:rFonts w:ascii="Verdana" w:hAnsi="Verdana" w:cs="Arial"/>
        </w:rPr>
        <w:t xml:space="preserve"> oraz kanalizacyjnego</w:t>
      </w:r>
      <w:r w:rsidRPr="003105ED">
        <w:rPr>
          <w:rFonts w:ascii="Verdana" w:hAnsi="Verdana" w:cs="Arial"/>
        </w:rPr>
        <w:t>.</w:t>
      </w:r>
    </w:p>
    <w:p w14:paraId="297042A2" w14:textId="6AB57418" w:rsidR="00772B3E" w:rsidRPr="003105ED" w:rsidRDefault="00BB0A24" w:rsidP="005C0613">
      <w:pPr>
        <w:numPr>
          <w:ilvl w:val="0"/>
          <w:numId w:val="7"/>
        </w:numPr>
        <w:tabs>
          <w:tab w:val="num" w:pos="1418"/>
        </w:tabs>
        <w:spacing w:line="276" w:lineRule="auto"/>
        <w:ind w:left="1418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O</w:t>
      </w:r>
      <w:r w:rsidR="00823034" w:rsidRPr="003105ED">
        <w:rPr>
          <w:rFonts w:ascii="Verdana" w:hAnsi="Verdana" w:cs="Arial"/>
        </w:rPr>
        <w:t>płaty za ochronę placu budowy</w:t>
      </w:r>
      <w:r w:rsidR="006770FF" w:rsidRPr="003105ED">
        <w:rPr>
          <w:rFonts w:ascii="Verdana" w:hAnsi="Verdana" w:cs="Arial"/>
        </w:rPr>
        <w:t>,</w:t>
      </w:r>
      <w:r w:rsidR="00FD6BBB" w:rsidRPr="003105ED">
        <w:rPr>
          <w:rFonts w:ascii="Verdana" w:hAnsi="Verdana" w:cs="Arial"/>
        </w:rPr>
        <w:t xml:space="preserve"> w tym </w:t>
      </w:r>
      <w:r w:rsidR="00704FA5" w:rsidRPr="003105ED">
        <w:rPr>
          <w:rFonts w:ascii="Verdana" w:hAnsi="Verdana" w:cs="Arial"/>
        </w:rPr>
        <w:t>pełen</w:t>
      </w:r>
      <w:r w:rsidR="00FD6BBB" w:rsidRPr="003105ED">
        <w:rPr>
          <w:rFonts w:ascii="Verdana" w:hAnsi="Verdana" w:cs="Arial"/>
        </w:rPr>
        <w:t xml:space="preserve"> monitoring placu budowy (z 30 dniowym zapisem nagrań udostępnianym na każde wezwanie Zamawiającego</w:t>
      </w:r>
      <w:r w:rsidRPr="003105ED">
        <w:rPr>
          <w:rFonts w:ascii="Verdana" w:hAnsi="Verdana" w:cs="Arial"/>
        </w:rPr>
        <w:t>.</w:t>
      </w:r>
    </w:p>
    <w:p w14:paraId="0514B5FF" w14:textId="41071EA2" w:rsidR="00C9087F" w:rsidRPr="003105ED" w:rsidRDefault="00BB0A24" w:rsidP="005C0613">
      <w:pPr>
        <w:numPr>
          <w:ilvl w:val="0"/>
          <w:numId w:val="7"/>
        </w:numPr>
        <w:tabs>
          <w:tab w:val="num" w:pos="1418"/>
        </w:tabs>
        <w:spacing w:line="276" w:lineRule="auto"/>
        <w:ind w:left="1418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W</w:t>
      </w:r>
      <w:r w:rsidR="00772B3E" w:rsidRPr="003105ED">
        <w:rPr>
          <w:rFonts w:ascii="Verdana" w:hAnsi="Verdana" w:cs="Arial"/>
        </w:rPr>
        <w:t>ykonanie dokumentacji powykonawczej</w:t>
      </w:r>
      <w:r w:rsidR="00660947" w:rsidRPr="003105ED">
        <w:rPr>
          <w:rFonts w:ascii="Verdana" w:hAnsi="Verdana" w:cs="Arial"/>
        </w:rPr>
        <w:t xml:space="preserve"> wg wymogów MTP</w:t>
      </w:r>
      <w:r w:rsidRPr="003105ED">
        <w:rPr>
          <w:rFonts w:ascii="Verdana" w:hAnsi="Verdana" w:cs="Arial"/>
        </w:rPr>
        <w:t>.</w:t>
      </w:r>
    </w:p>
    <w:p w14:paraId="71148532" w14:textId="386B66F1" w:rsidR="00654CC8" w:rsidRPr="003105ED" w:rsidRDefault="00BB0A24" w:rsidP="005C0613">
      <w:pPr>
        <w:numPr>
          <w:ilvl w:val="0"/>
          <w:numId w:val="7"/>
        </w:numPr>
        <w:tabs>
          <w:tab w:val="num" w:pos="1418"/>
        </w:tabs>
        <w:spacing w:line="276" w:lineRule="auto"/>
        <w:ind w:left="1418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W</w:t>
      </w:r>
      <w:r w:rsidR="00772B3E" w:rsidRPr="003105ED">
        <w:rPr>
          <w:rFonts w:ascii="Verdana" w:hAnsi="Verdana" w:cs="Arial"/>
        </w:rPr>
        <w:t>ystąpienie</w:t>
      </w:r>
      <w:r w:rsidR="00432EE1" w:rsidRPr="003105ED">
        <w:rPr>
          <w:rFonts w:ascii="Verdana" w:hAnsi="Verdana" w:cs="Arial"/>
        </w:rPr>
        <w:t xml:space="preserve"> i uzyskanie </w:t>
      </w:r>
      <w:r w:rsidR="00772B3E" w:rsidRPr="003105ED">
        <w:rPr>
          <w:rFonts w:ascii="Verdana" w:hAnsi="Verdana" w:cs="Arial"/>
        </w:rPr>
        <w:t xml:space="preserve"> pozwoleni</w:t>
      </w:r>
      <w:r w:rsidR="00432EE1" w:rsidRPr="003105ED">
        <w:rPr>
          <w:rFonts w:ascii="Verdana" w:hAnsi="Verdana" w:cs="Arial"/>
        </w:rPr>
        <w:t>a</w:t>
      </w:r>
      <w:r w:rsidR="00772B3E" w:rsidRPr="003105ED">
        <w:rPr>
          <w:rFonts w:ascii="Verdana" w:hAnsi="Verdana" w:cs="Arial"/>
        </w:rPr>
        <w:t xml:space="preserve"> na użytkowanie </w:t>
      </w:r>
      <w:r w:rsidR="00287A57" w:rsidRPr="003105ED">
        <w:rPr>
          <w:rFonts w:ascii="Verdana" w:hAnsi="Verdana" w:cs="Arial"/>
        </w:rPr>
        <w:t>Inwestycji</w:t>
      </w:r>
      <w:r w:rsidRPr="003105ED">
        <w:rPr>
          <w:rFonts w:ascii="Verdana" w:hAnsi="Verdana" w:cs="Arial"/>
        </w:rPr>
        <w:t>.</w:t>
      </w:r>
    </w:p>
    <w:p w14:paraId="00DA0D3D" w14:textId="34F30D1C" w:rsidR="009104FB" w:rsidRPr="003105ED" w:rsidRDefault="00BB0A24" w:rsidP="005C0613">
      <w:pPr>
        <w:numPr>
          <w:ilvl w:val="0"/>
          <w:numId w:val="7"/>
        </w:numPr>
        <w:tabs>
          <w:tab w:val="num" w:pos="1418"/>
        </w:tabs>
        <w:spacing w:line="276" w:lineRule="auto"/>
        <w:ind w:left="1418" w:hanging="425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W</w:t>
      </w:r>
      <w:r w:rsidR="009104FB" w:rsidRPr="003105ED">
        <w:rPr>
          <w:rFonts w:ascii="Verdana" w:hAnsi="Verdana" w:cs="Arial"/>
        </w:rPr>
        <w:t>szelki</w:t>
      </w:r>
      <w:r w:rsidR="000A5506" w:rsidRPr="003105ED">
        <w:rPr>
          <w:rFonts w:ascii="Verdana" w:hAnsi="Verdana" w:cs="Arial"/>
        </w:rPr>
        <w:t>e</w:t>
      </w:r>
      <w:r w:rsidR="009104FB" w:rsidRPr="003105ED">
        <w:rPr>
          <w:rFonts w:ascii="Verdana" w:hAnsi="Verdana" w:cs="Arial"/>
        </w:rPr>
        <w:t xml:space="preserve"> inn</w:t>
      </w:r>
      <w:r w:rsidR="000A5506" w:rsidRPr="003105ED">
        <w:rPr>
          <w:rFonts w:ascii="Verdana" w:hAnsi="Verdana" w:cs="Arial"/>
        </w:rPr>
        <w:t>e</w:t>
      </w:r>
      <w:r w:rsidR="00F869B0" w:rsidRPr="003105ED">
        <w:rPr>
          <w:rFonts w:ascii="Verdana" w:hAnsi="Verdana" w:cs="Arial"/>
        </w:rPr>
        <w:t xml:space="preserve"> niewymienion</w:t>
      </w:r>
      <w:r w:rsidR="000A5506" w:rsidRPr="003105ED">
        <w:rPr>
          <w:rFonts w:ascii="Verdana" w:hAnsi="Verdana" w:cs="Arial"/>
        </w:rPr>
        <w:t>e</w:t>
      </w:r>
      <w:r w:rsidR="009104FB" w:rsidRPr="003105ED">
        <w:rPr>
          <w:rFonts w:ascii="Verdana" w:hAnsi="Verdana" w:cs="Arial"/>
        </w:rPr>
        <w:t xml:space="preserve"> koszt</w:t>
      </w:r>
      <w:r w:rsidR="000A5506" w:rsidRPr="003105ED">
        <w:rPr>
          <w:rFonts w:ascii="Verdana" w:hAnsi="Verdana" w:cs="Arial"/>
        </w:rPr>
        <w:t>y</w:t>
      </w:r>
      <w:r w:rsidR="009104FB" w:rsidRPr="003105ED">
        <w:rPr>
          <w:rFonts w:ascii="Verdana" w:hAnsi="Verdana" w:cs="Arial"/>
        </w:rPr>
        <w:t>, konieczn</w:t>
      </w:r>
      <w:r w:rsidR="000A5506" w:rsidRPr="003105ED">
        <w:rPr>
          <w:rFonts w:ascii="Verdana" w:hAnsi="Verdana" w:cs="Arial"/>
        </w:rPr>
        <w:t>e</w:t>
      </w:r>
      <w:r w:rsidR="009104FB" w:rsidRPr="003105ED">
        <w:rPr>
          <w:rFonts w:ascii="Verdana" w:hAnsi="Verdana" w:cs="Arial"/>
        </w:rPr>
        <w:t xml:space="preserve"> do poniesienia, aby zrealizować cel </w:t>
      </w:r>
      <w:r w:rsidR="0047177E" w:rsidRPr="003105ED">
        <w:rPr>
          <w:rFonts w:ascii="Verdana" w:hAnsi="Verdana" w:cs="Arial"/>
        </w:rPr>
        <w:t>I</w:t>
      </w:r>
      <w:r w:rsidR="009104FB" w:rsidRPr="003105ED">
        <w:rPr>
          <w:rFonts w:ascii="Verdana" w:hAnsi="Verdana" w:cs="Arial"/>
        </w:rPr>
        <w:t>nwestycji.</w:t>
      </w:r>
    </w:p>
    <w:p w14:paraId="466C96E6" w14:textId="77777777" w:rsidR="00654CC8" w:rsidRPr="003105ED" w:rsidRDefault="00654CC8" w:rsidP="00654CC8">
      <w:pPr>
        <w:spacing w:line="276" w:lineRule="auto"/>
        <w:ind w:left="993"/>
        <w:jc w:val="both"/>
        <w:rPr>
          <w:rFonts w:ascii="Verdana" w:hAnsi="Verdana" w:cs="Arial"/>
        </w:rPr>
      </w:pPr>
    </w:p>
    <w:p w14:paraId="09E60565" w14:textId="6080F10F" w:rsidR="00654CC8" w:rsidRPr="003105ED" w:rsidRDefault="00654CC8" w:rsidP="00654CC8">
      <w:pPr>
        <w:spacing w:line="276" w:lineRule="auto"/>
        <w:ind w:left="993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Ceny określone przez Oferenta i wpisane do Umowy, będą obowiązywały przez cały czas realizacji</w:t>
      </w:r>
      <w:r w:rsidR="00E82802" w:rsidRPr="003105ED">
        <w:rPr>
          <w:rFonts w:ascii="Verdana" w:hAnsi="Verdana" w:cs="Arial"/>
        </w:rPr>
        <w:t xml:space="preserve"> Inwestycji</w:t>
      </w:r>
      <w:r w:rsidR="0024662D" w:rsidRPr="003105ED">
        <w:rPr>
          <w:rFonts w:ascii="Verdana" w:hAnsi="Verdana" w:cs="Arial"/>
        </w:rPr>
        <w:t>, za wyjątkiem okoliczności</w:t>
      </w:r>
      <w:r w:rsidR="00E82802" w:rsidRPr="003105ED">
        <w:rPr>
          <w:rFonts w:ascii="Verdana" w:hAnsi="Verdana" w:cs="Arial"/>
        </w:rPr>
        <w:t xml:space="preserve"> powodujących jej zmianę, a wyraźnie</w:t>
      </w:r>
      <w:r w:rsidR="0024662D" w:rsidRPr="003105ED">
        <w:rPr>
          <w:rFonts w:ascii="Verdana" w:hAnsi="Verdana" w:cs="Arial"/>
        </w:rPr>
        <w:t xml:space="preserve"> opisanych w Umowie o Roboty Budowlane</w:t>
      </w:r>
      <w:r w:rsidRPr="003105ED">
        <w:rPr>
          <w:rFonts w:ascii="Verdana" w:hAnsi="Verdana" w:cs="Arial"/>
        </w:rPr>
        <w:t>.</w:t>
      </w:r>
    </w:p>
    <w:p w14:paraId="4112D0EE" w14:textId="77777777" w:rsidR="00654CC8" w:rsidRPr="003105ED" w:rsidRDefault="00654CC8" w:rsidP="000F6896">
      <w:pPr>
        <w:spacing w:after="120" w:line="276" w:lineRule="auto"/>
        <w:ind w:left="1410" w:firstLine="6"/>
        <w:jc w:val="both"/>
        <w:rPr>
          <w:rFonts w:ascii="Verdana" w:hAnsi="Verdana" w:cs="Arial"/>
        </w:rPr>
      </w:pPr>
    </w:p>
    <w:p w14:paraId="58AB7AE1" w14:textId="273A2686" w:rsidR="00B95ECB" w:rsidRPr="003105ED" w:rsidRDefault="000C309B" w:rsidP="00287A57">
      <w:pPr>
        <w:pStyle w:val="Akapitzlist"/>
        <w:numPr>
          <w:ilvl w:val="1"/>
          <w:numId w:val="5"/>
        </w:numPr>
        <w:tabs>
          <w:tab w:val="clear" w:pos="1004"/>
        </w:tabs>
        <w:spacing w:line="276" w:lineRule="auto"/>
        <w:ind w:left="851" w:hanging="567"/>
        <w:jc w:val="both"/>
        <w:rPr>
          <w:rFonts w:ascii="Verdana" w:hAnsi="Verdana" w:cs="Arial"/>
          <w:b/>
        </w:rPr>
      </w:pPr>
      <w:r w:rsidRPr="003105ED">
        <w:rPr>
          <w:rFonts w:ascii="Verdana" w:hAnsi="Verdana" w:cs="Arial"/>
        </w:rPr>
        <w:t>Zobowiązanie ofertowe winno zachować swoją ważność przez okres</w:t>
      </w:r>
      <w:r w:rsidR="00287A57" w:rsidRPr="003105ED">
        <w:rPr>
          <w:rFonts w:ascii="Verdana" w:hAnsi="Verdana" w:cs="Arial"/>
        </w:rPr>
        <w:t xml:space="preserve"> </w:t>
      </w:r>
      <w:r w:rsidR="00AA2375" w:rsidRPr="003105ED">
        <w:rPr>
          <w:rFonts w:ascii="Verdana" w:hAnsi="Verdana" w:cs="Arial"/>
          <w:b/>
        </w:rPr>
        <w:t>9</w:t>
      </w:r>
      <w:r w:rsidR="005C119D" w:rsidRPr="003105ED">
        <w:rPr>
          <w:rFonts w:ascii="Verdana" w:hAnsi="Verdana" w:cs="Arial"/>
          <w:b/>
        </w:rPr>
        <w:t>0</w:t>
      </w:r>
      <w:r w:rsidR="00654CC8" w:rsidRPr="003105ED">
        <w:rPr>
          <w:rFonts w:ascii="Verdana" w:hAnsi="Verdana" w:cs="Arial"/>
          <w:b/>
        </w:rPr>
        <w:t xml:space="preserve"> </w:t>
      </w:r>
      <w:r w:rsidR="0014700C" w:rsidRPr="003105ED">
        <w:rPr>
          <w:rFonts w:ascii="Verdana" w:hAnsi="Verdana" w:cs="Arial"/>
          <w:b/>
        </w:rPr>
        <w:t>dni</w:t>
      </w:r>
      <w:r w:rsidR="00287A57" w:rsidRPr="003105ED">
        <w:rPr>
          <w:rFonts w:ascii="Verdana" w:hAnsi="Verdana" w:cs="Arial"/>
          <w:b/>
        </w:rPr>
        <w:t xml:space="preserve"> </w:t>
      </w:r>
      <w:r w:rsidRPr="003105ED">
        <w:rPr>
          <w:rFonts w:ascii="Verdana" w:hAnsi="Verdana" w:cs="Arial"/>
          <w:b/>
        </w:rPr>
        <w:t xml:space="preserve">od daty oznaczonej jako termin składania </w:t>
      </w:r>
      <w:r w:rsidR="00704501" w:rsidRPr="003105ED">
        <w:rPr>
          <w:rFonts w:ascii="Verdana" w:hAnsi="Verdana" w:cs="Arial"/>
          <w:b/>
        </w:rPr>
        <w:t>Ofert</w:t>
      </w:r>
      <w:r w:rsidR="00B95ECB" w:rsidRPr="003105ED">
        <w:rPr>
          <w:rFonts w:ascii="Verdana" w:hAnsi="Verdana" w:cs="Arial"/>
          <w:b/>
        </w:rPr>
        <w:t>.</w:t>
      </w:r>
    </w:p>
    <w:p w14:paraId="62ECBD5E" w14:textId="0895AFC7" w:rsidR="00177187" w:rsidRPr="003105ED" w:rsidRDefault="00B95ECB" w:rsidP="00177187">
      <w:pPr>
        <w:spacing w:after="120" w:line="276" w:lineRule="auto"/>
        <w:ind w:left="851" w:hanging="567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        </w:t>
      </w:r>
      <w:r w:rsidR="00704501" w:rsidRPr="003105ED">
        <w:rPr>
          <w:rFonts w:ascii="Verdana" w:hAnsi="Verdana" w:cs="Arial"/>
        </w:rPr>
        <w:t xml:space="preserve">Zamawiający może </w:t>
      </w:r>
      <w:r w:rsidR="00772B3E" w:rsidRPr="003105ED">
        <w:rPr>
          <w:rFonts w:ascii="Verdana" w:hAnsi="Verdana" w:cs="Arial"/>
        </w:rPr>
        <w:t xml:space="preserve">wystąpić </w:t>
      </w:r>
      <w:r w:rsidR="00704501" w:rsidRPr="003105ED">
        <w:rPr>
          <w:rFonts w:ascii="Verdana" w:hAnsi="Verdana" w:cs="Arial"/>
        </w:rPr>
        <w:t>d</w:t>
      </w:r>
      <w:r w:rsidR="00772B3E" w:rsidRPr="003105ED">
        <w:rPr>
          <w:rFonts w:ascii="Verdana" w:hAnsi="Verdana" w:cs="Arial"/>
        </w:rPr>
        <w:t>o</w:t>
      </w:r>
      <w:r w:rsidR="00704501" w:rsidRPr="003105ED">
        <w:rPr>
          <w:rFonts w:ascii="Verdana" w:hAnsi="Verdana" w:cs="Arial"/>
        </w:rPr>
        <w:t xml:space="preserve"> Oferentów</w:t>
      </w:r>
      <w:r w:rsidR="00772B3E" w:rsidRPr="003105ED">
        <w:rPr>
          <w:rFonts w:ascii="Verdana" w:hAnsi="Verdana" w:cs="Arial"/>
        </w:rPr>
        <w:t xml:space="preserve"> o</w:t>
      </w:r>
      <w:r w:rsidR="00704501" w:rsidRPr="003105ED">
        <w:rPr>
          <w:rFonts w:ascii="Verdana" w:hAnsi="Verdana" w:cs="Arial"/>
        </w:rPr>
        <w:t xml:space="preserve"> przedł</w:t>
      </w:r>
      <w:r w:rsidR="009D2DD6" w:rsidRPr="003105ED">
        <w:rPr>
          <w:rFonts w:ascii="Verdana" w:hAnsi="Verdana" w:cs="Arial"/>
        </w:rPr>
        <w:t>użeni</w:t>
      </w:r>
      <w:r w:rsidR="002C405F" w:rsidRPr="003105ED">
        <w:rPr>
          <w:rFonts w:ascii="Verdana" w:hAnsi="Verdana" w:cs="Arial"/>
        </w:rPr>
        <w:t>e</w:t>
      </w:r>
      <w:r w:rsidR="009D2DD6" w:rsidRPr="003105ED">
        <w:rPr>
          <w:rFonts w:ascii="Verdana" w:hAnsi="Verdana" w:cs="Arial"/>
        </w:rPr>
        <w:t xml:space="preserve"> ważności Oferty na</w:t>
      </w:r>
      <w:r w:rsidR="00704501" w:rsidRPr="003105ED">
        <w:rPr>
          <w:rFonts w:ascii="Verdana" w:hAnsi="Verdana" w:cs="Arial"/>
        </w:rPr>
        <w:t xml:space="preserve"> określony</w:t>
      </w:r>
      <w:r w:rsidR="001D04D2" w:rsidRPr="003105ED">
        <w:rPr>
          <w:rFonts w:ascii="Verdana" w:hAnsi="Verdana" w:cs="Arial"/>
        </w:rPr>
        <w:t>,</w:t>
      </w:r>
      <w:r w:rsidR="00704501" w:rsidRPr="003105ED">
        <w:rPr>
          <w:rFonts w:ascii="Verdana" w:hAnsi="Verdana" w:cs="Arial"/>
        </w:rPr>
        <w:t xml:space="preserve"> dodatkowy okres. </w:t>
      </w:r>
      <w:r w:rsidR="000E3D0B" w:rsidRPr="003105ED">
        <w:rPr>
          <w:rFonts w:ascii="Verdana" w:hAnsi="Verdana" w:cs="Arial"/>
        </w:rPr>
        <w:t xml:space="preserve">Przedłużenie ważności </w:t>
      </w:r>
      <w:r w:rsidR="005C119D" w:rsidRPr="003105ED">
        <w:rPr>
          <w:rFonts w:ascii="Verdana" w:hAnsi="Verdana" w:cs="Arial"/>
        </w:rPr>
        <w:t>O</w:t>
      </w:r>
      <w:r w:rsidR="000E3D0B" w:rsidRPr="003105ED">
        <w:rPr>
          <w:rFonts w:ascii="Verdana" w:hAnsi="Verdana" w:cs="Arial"/>
        </w:rPr>
        <w:t>ferty musi odbyć się z jednoczesnym przedłużeniem wadium.</w:t>
      </w:r>
    </w:p>
    <w:p w14:paraId="6BD4E665" w14:textId="2C860F9A" w:rsidR="008550C7" w:rsidRPr="003105ED" w:rsidRDefault="001E30F9" w:rsidP="005C061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  <w:b/>
        </w:rPr>
        <w:t>Wypełnianie Oferty</w:t>
      </w:r>
      <w:bookmarkStart w:id="82" w:name="_Toc224744898"/>
      <w:bookmarkStart w:id="83" w:name="_Toc225824158"/>
      <w:bookmarkStart w:id="84" w:name="_Toc225838934"/>
      <w:r w:rsidR="00B95ECB" w:rsidRPr="003105ED">
        <w:rPr>
          <w:rFonts w:ascii="Verdana" w:hAnsi="Verdana" w:cs="Arial"/>
          <w:b/>
        </w:rPr>
        <w:t xml:space="preserve"> </w:t>
      </w:r>
    </w:p>
    <w:p w14:paraId="2E11431D" w14:textId="77777777" w:rsidR="007A5272" w:rsidRPr="003105ED" w:rsidRDefault="007A5272" w:rsidP="007A5272">
      <w:pPr>
        <w:pStyle w:val="Akapitzlist"/>
        <w:spacing w:line="276" w:lineRule="auto"/>
        <w:ind w:left="1004"/>
        <w:jc w:val="both"/>
        <w:rPr>
          <w:rFonts w:ascii="Verdana" w:hAnsi="Verdana" w:cs="Arial"/>
        </w:rPr>
      </w:pPr>
    </w:p>
    <w:p w14:paraId="7374947F" w14:textId="3A5624E3" w:rsidR="008550C7" w:rsidRPr="003105ED" w:rsidRDefault="001E30F9" w:rsidP="005C0613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Oferent powinien zapoznać się z całością dokumentów, a następnie wypełnić wszystkie miejsca do tego celu wskazane oraz dołączyć wymagane załączniki.</w:t>
      </w:r>
      <w:bookmarkStart w:id="85" w:name="_Toc224744899"/>
      <w:bookmarkStart w:id="86" w:name="_Toc225824159"/>
      <w:bookmarkStart w:id="87" w:name="_Toc225838935"/>
      <w:bookmarkEnd w:id="82"/>
      <w:bookmarkEnd w:id="83"/>
      <w:bookmarkEnd w:id="84"/>
    </w:p>
    <w:p w14:paraId="4F45AE8E" w14:textId="10EFB1D1" w:rsidR="008550C7" w:rsidRPr="003105ED" w:rsidRDefault="001E30F9" w:rsidP="005C0613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Poza wypełnieniem miejsc do tego przewidzianych </w:t>
      </w:r>
      <w:r w:rsidR="00B72881" w:rsidRPr="003105ED">
        <w:rPr>
          <w:rFonts w:ascii="Verdana" w:hAnsi="Verdana" w:cs="Arial"/>
          <w:b/>
          <w:bCs/>
        </w:rPr>
        <w:t>O</w:t>
      </w:r>
      <w:r w:rsidRPr="003105ED">
        <w:rPr>
          <w:rFonts w:ascii="Verdana" w:hAnsi="Verdana" w:cs="Arial"/>
          <w:b/>
          <w:bCs/>
        </w:rPr>
        <w:t>ferent nie może skreślać, dopisywać ani w jakikolwiek sposób zmieniać tekstu dokumentów</w:t>
      </w:r>
      <w:r w:rsidRPr="003105ED">
        <w:rPr>
          <w:rFonts w:ascii="Verdana" w:hAnsi="Verdana" w:cs="Arial"/>
        </w:rPr>
        <w:t>, otrzymanych od Zamawiającego</w:t>
      </w:r>
      <w:bookmarkStart w:id="88" w:name="_Toc225838936"/>
      <w:bookmarkStart w:id="89" w:name="_Toc224744900"/>
      <w:bookmarkStart w:id="90" w:name="_Toc225824160"/>
      <w:bookmarkEnd w:id="85"/>
      <w:bookmarkEnd w:id="86"/>
      <w:bookmarkEnd w:id="87"/>
      <w:r w:rsidR="005C119D" w:rsidRPr="003105ED">
        <w:rPr>
          <w:rFonts w:ascii="Verdana" w:hAnsi="Verdana" w:cs="Arial"/>
        </w:rPr>
        <w:t>.</w:t>
      </w:r>
    </w:p>
    <w:p w14:paraId="24CFD26C" w14:textId="6D31F4F9" w:rsidR="008550C7" w:rsidRPr="003105ED" w:rsidRDefault="001E30F9" w:rsidP="005C0613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  <w:bCs/>
          <w:iCs/>
        </w:rPr>
        <w:t xml:space="preserve">Całość </w:t>
      </w:r>
      <w:r w:rsidR="00214C9D" w:rsidRPr="003105ED">
        <w:rPr>
          <w:rFonts w:ascii="Verdana" w:hAnsi="Verdana" w:cs="Arial"/>
          <w:bCs/>
          <w:iCs/>
        </w:rPr>
        <w:t>O</w:t>
      </w:r>
      <w:r w:rsidRPr="003105ED">
        <w:rPr>
          <w:rFonts w:ascii="Verdana" w:hAnsi="Verdana" w:cs="Arial"/>
          <w:bCs/>
          <w:iCs/>
        </w:rPr>
        <w:t>ferty powinna być złożona w formie</w:t>
      </w:r>
      <w:r w:rsidR="00CA4B57" w:rsidRPr="003105ED">
        <w:rPr>
          <w:rFonts w:ascii="Verdana" w:hAnsi="Verdana" w:cs="Arial"/>
          <w:bCs/>
          <w:iCs/>
        </w:rPr>
        <w:t xml:space="preserve"> elektronicznej</w:t>
      </w:r>
      <w:r w:rsidR="00475197" w:rsidRPr="003105ED">
        <w:rPr>
          <w:rFonts w:ascii="Verdana" w:hAnsi="Verdana" w:cs="Arial"/>
          <w:bCs/>
          <w:iCs/>
        </w:rPr>
        <w:t xml:space="preserve"> (</w:t>
      </w:r>
      <w:r w:rsidR="005D4C3B" w:rsidRPr="003105ED">
        <w:rPr>
          <w:rFonts w:ascii="Verdana" w:hAnsi="Verdana" w:cs="Arial"/>
          <w:bCs/>
          <w:iCs/>
        </w:rPr>
        <w:t xml:space="preserve">z </w:t>
      </w:r>
      <w:r w:rsidR="00AD3E21" w:rsidRPr="003105ED">
        <w:rPr>
          <w:rFonts w:ascii="Verdana" w:hAnsi="Verdana" w:cs="Arial"/>
          <w:bCs/>
          <w:iCs/>
        </w:rPr>
        <w:t xml:space="preserve">kwalifikowanym </w:t>
      </w:r>
      <w:r w:rsidR="005D4C3B" w:rsidRPr="003105ED">
        <w:rPr>
          <w:rFonts w:ascii="Verdana" w:hAnsi="Verdana" w:cs="Arial"/>
          <w:bCs/>
          <w:iCs/>
        </w:rPr>
        <w:t>podpisem elektronicznym</w:t>
      </w:r>
      <w:r w:rsidR="00475197" w:rsidRPr="003105ED">
        <w:rPr>
          <w:rFonts w:ascii="Verdana" w:hAnsi="Verdana" w:cs="Arial"/>
          <w:bCs/>
          <w:iCs/>
        </w:rPr>
        <w:t>)</w:t>
      </w:r>
      <w:r w:rsidR="00CA4B57" w:rsidRPr="003105ED">
        <w:rPr>
          <w:rFonts w:ascii="Verdana" w:hAnsi="Verdana" w:cs="Arial"/>
          <w:bCs/>
          <w:iCs/>
        </w:rPr>
        <w:t xml:space="preserve">, za pośrednictwem </w:t>
      </w:r>
      <w:r w:rsidR="0022650F" w:rsidRPr="003105ED">
        <w:rPr>
          <w:rFonts w:ascii="Verdana" w:hAnsi="Verdana" w:cs="Arial"/>
          <w:bCs/>
          <w:iCs/>
        </w:rPr>
        <w:t>P</w:t>
      </w:r>
      <w:r w:rsidR="00CA4B57" w:rsidRPr="003105ED">
        <w:rPr>
          <w:rFonts w:ascii="Verdana" w:hAnsi="Verdana" w:cs="Arial"/>
          <w:bCs/>
          <w:iCs/>
        </w:rPr>
        <w:t xml:space="preserve">latformy </w:t>
      </w:r>
      <w:r w:rsidR="0022650F" w:rsidRPr="003105ED">
        <w:rPr>
          <w:rFonts w:ascii="Verdana" w:hAnsi="Verdana" w:cs="Arial"/>
          <w:bCs/>
          <w:iCs/>
        </w:rPr>
        <w:t>Z</w:t>
      </w:r>
      <w:r w:rsidR="00CA4B57" w:rsidRPr="003105ED">
        <w:rPr>
          <w:rFonts w:ascii="Verdana" w:hAnsi="Verdana" w:cs="Arial"/>
          <w:bCs/>
          <w:iCs/>
        </w:rPr>
        <w:t>akupowej Zamawiającego.</w:t>
      </w:r>
      <w:bookmarkStart w:id="91" w:name="_Toc224744903"/>
      <w:bookmarkStart w:id="92" w:name="_Toc225824163"/>
      <w:bookmarkStart w:id="93" w:name="_Toc225838939"/>
      <w:bookmarkEnd w:id="88"/>
      <w:bookmarkEnd w:id="89"/>
      <w:bookmarkEnd w:id="90"/>
    </w:p>
    <w:p w14:paraId="308FEDFE" w14:textId="71DEB36A" w:rsidR="00800F22" w:rsidRPr="003105ED" w:rsidRDefault="00800F22" w:rsidP="00AA293F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Verdana" w:hAnsi="Verdana" w:cs="Arial"/>
          <w:b/>
          <w:iCs/>
        </w:rPr>
      </w:pPr>
      <w:bookmarkStart w:id="94" w:name="_Ref115858656"/>
      <w:r w:rsidRPr="003105ED">
        <w:rPr>
          <w:rFonts w:ascii="Verdana" w:hAnsi="Verdana" w:cs="Arial"/>
          <w:bCs/>
          <w:iCs/>
        </w:rPr>
        <w:t xml:space="preserve">Zamawiający </w:t>
      </w:r>
      <w:r w:rsidR="003B18BD" w:rsidRPr="003105ED">
        <w:rPr>
          <w:rFonts w:ascii="Verdana" w:hAnsi="Verdana" w:cs="Arial"/>
          <w:bCs/>
          <w:iCs/>
        </w:rPr>
        <w:t>wymaga</w:t>
      </w:r>
      <w:r w:rsidRPr="003105ED">
        <w:rPr>
          <w:rFonts w:ascii="Verdana" w:hAnsi="Verdana" w:cs="Arial"/>
          <w:bCs/>
          <w:iCs/>
        </w:rPr>
        <w:t>, by Formularz Ofert</w:t>
      </w:r>
      <w:r w:rsidR="00AD1817" w:rsidRPr="003105ED">
        <w:rPr>
          <w:rFonts w:ascii="Verdana" w:hAnsi="Verdana" w:cs="Arial"/>
          <w:bCs/>
          <w:iCs/>
        </w:rPr>
        <w:t>y</w:t>
      </w:r>
      <w:r w:rsidR="00A42086" w:rsidRPr="003105ED">
        <w:rPr>
          <w:rFonts w:ascii="Verdana" w:hAnsi="Verdana" w:cs="Arial"/>
          <w:bCs/>
          <w:iCs/>
        </w:rPr>
        <w:t>, T</w:t>
      </w:r>
      <w:r w:rsidRPr="003105ED">
        <w:rPr>
          <w:rFonts w:ascii="Verdana" w:hAnsi="Verdana" w:cs="Arial"/>
          <w:bCs/>
          <w:iCs/>
        </w:rPr>
        <w:t>abelę Podziału Ceny Ryczałtowej</w:t>
      </w:r>
      <w:r w:rsidR="00A42086" w:rsidRPr="003105ED">
        <w:rPr>
          <w:rFonts w:ascii="Verdana" w:hAnsi="Verdana" w:cs="Arial"/>
          <w:bCs/>
          <w:iCs/>
        </w:rPr>
        <w:t xml:space="preserve"> oraz </w:t>
      </w:r>
      <w:r w:rsidR="00840904" w:rsidRPr="003105ED">
        <w:rPr>
          <w:rFonts w:ascii="Verdana" w:hAnsi="Verdana" w:cs="Arial"/>
          <w:bCs/>
          <w:iCs/>
        </w:rPr>
        <w:t xml:space="preserve">Harmonogram Rzeczowo-Finansowy </w:t>
      </w:r>
      <w:r w:rsidRPr="003105ED">
        <w:rPr>
          <w:rFonts w:ascii="Verdana" w:hAnsi="Verdana" w:cs="Arial"/>
          <w:b/>
          <w:iCs/>
        </w:rPr>
        <w:t>przekazać w formie zaszyfrowanej</w:t>
      </w:r>
      <w:r w:rsidR="00023556" w:rsidRPr="003105ED">
        <w:rPr>
          <w:rFonts w:ascii="Verdana" w:hAnsi="Verdana" w:cs="Arial"/>
          <w:b/>
          <w:iCs/>
        </w:rPr>
        <w:t xml:space="preserve"> </w:t>
      </w:r>
      <w:r w:rsidR="00023556" w:rsidRPr="003105ED">
        <w:rPr>
          <w:rFonts w:ascii="Verdana" w:hAnsi="Verdana" w:cs="Arial"/>
          <w:b/>
          <w:bCs/>
        </w:rPr>
        <w:t xml:space="preserve">według Standard - AES (256-bits) </w:t>
      </w:r>
      <w:proofErr w:type="spellStart"/>
      <w:r w:rsidR="00023556" w:rsidRPr="003105ED">
        <w:rPr>
          <w:rFonts w:ascii="Verdana" w:hAnsi="Verdana" w:cs="Arial"/>
          <w:b/>
          <w:bCs/>
        </w:rPr>
        <w:t>encryption</w:t>
      </w:r>
      <w:proofErr w:type="spellEnd"/>
      <w:r w:rsidRPr="003105ED">
        <w:rPr>
          <w:rFonts w:ascii="Verdana" w:hAnsi="Verdana" w:cs="Arial"/>
          <w:b/>
          <w:iCs/>
        </w:rPr>
        <w:t xml:space="preserve"> (chroniony dostęp za pomocą hasła)</w:t>
      </w:r>
      <w:r w:rsidR="00CF7EEE" w:rsidRPr="003105ED">
        <w:rPr>
          <w:rFonts w:ascii="Verdana" w:hAnsi="Verdana" w:cs="Arial"/>
          <w:b/>
          <w:bCs/>
        </w:rPr>
        <w:t xml:space="preserve">, przy wykorzystaniu narzędzi archiwizacyjnych </w:t>
      </w:r>
      <w:proofErr w:type="spellStart"/>
      <w:r w:rsidR="00CF7EEE" w:rsidRPr="003105ED">
        <w:rPr>
          <w:rFonts w:ascii="Verdana" w:hAnsi="Verdana" w:cs="Arial"/>
          <w:b/>
          <w:bCs/>
        </w:rPr>
        <w:t>IZArc</w:t>
      </w:r>
      <w:proofErr w:type="spellEnd"/>
      <w:r w:rsidR="00CF7EEE" w:rsidRPr="003105ED">
        <w:rPr>
          <w:rFonts w:ascii="Verdana" w:hAnsi="Verdana" w:cs="Arial"/>
          <w:b/>
          <w:bCs/>
        </w:rPr>
        <w:t xml:space="preserve"> lub 7-zip</w:t>
      </w:r>
      <w:r w:rsidR="00743D58" w:rsidRPr="003105ED">
        <w:rPr>
          <w:rFonts w:ascii="Verdana" w:hAnsi="Verdana" w:cs="Arial"/>
          <w:b/>
          <w:bCs/>
        </w:rPr>
        <w:t xml:space="preserve"> (narzędzia archiwizacyjne można pobrać ze stron https://www.izarc.org/downloads oraz https://www.7-zip.org)</w:t>
      </w:r>
      <w:r w:rsidRPr="003105ED">
        <w:rPr>
          <w:rFonts w:ascii="Verdana" w:hAnsi="Verdana" w:cs="Arial"/>
          <w:b/>
          <w:iCs/>
        </w:rPr>
        <w:t xml:space="preserve">. Hasło do pliku należy </w:t>
      </w:r>
      <w:r w:rsidR="00092939" w:rsidRPr="003105ED">
        <w:rPr>
          <w:rFonts w:ascii="Verdana" w:hAnsi="Verdana" w:cs="Arial"/>
          <w:b/>
          <w:iCs/>
        </w:rPr>
        <w:t>w terminie</w:t>
      </w:r>
      <w:r w:rsidRPr="003105ED">
        <w:rPr>
          <w:rFonts w:ascii="Verdana" w:hAnsi="Verdana" w:cs="Arial"/>
          <w:b/>
          <w:iCs/>
        </w:rPr>
        <w:t xml:space="preserve"> składania Ofert przesłać wiadomością elektroniczną (SMS) Przewodniczącemu Komisji Ofertowej na następujący numer telefonu: 609-297-544.</w:t>
      </w:r>
      <w:r w:rsidRPr="003105ED">
        <w:rPr>
          <w:rFonts w:ascii="Verdana" w:hAnsi="Verdana" w:cs="Arial"/>
          <w:bCs/>
          <w:iCs/>
        </w:rPr>
        <w:t xml:space="preserve"> </w:t>
      </w:r>
      <w:r w:rsidRPr="003105ED">
        <w:rPr>
          <w:rFonts w:ascii="Verdana" w:hAnsi="Verdana" w:cs="Arial"/>
          <w:b/>
          <w:iCs/>
        </w:rPr>
        <w:t xml:space="preserve">Wiadomość elektroniczna musi zawierać również dane </w:t>
      </w:r>
      <w:r w:rsidR="003B18BD" w:rsidRPr="003105ED">
        <w:rPr>
          <w:rFonts w:ascii="Verdana" w:hAnsi="Verdana" w:cs="Arial"/>
          <w:b/>
          <w:iCs/>
        </w:rPr>
        <w:t>identyfikujące</w:t>
      </w:r>
      <w:r w:rsidRPr="003105ED">
        <w:rPr>
          <w:rFonts w:ascii="Verdana" w:hAnsi="Verdana" w:cs="Arial"/>
          <w:b/>
          <w:iCs/>
        </w:rPr>
        <w:t xml:space="preserve"> Oferenta (firmę</w:t>
      </w:r>
      <w:r w:rsidR="00D47C7D" w:rsidRPr="003105ED">
        <w:rPr>
          <w:rFonts w:ascii="Verdana" w:hAnsi="Verdana" w:cs="Arial"/>
          <w:b/>
          <w:iCs/>
        </w:rPr>
        <w:t xml:space="preserve"> i </w:t>
      </w:r>
      <w:r w:rsidR="00430C09" w:rsidRPr="003105ED">
        <w:rPr>
          <w:rFonts w:ascii="Verdana" w:hAnsi="Verdana" w:cs="Arial"/>
          <w:b/>
          <w:iCs/>
        </w:rPr>
        <w:t>NIP</w:t>
      </w:r>
      <w:r w:rsidR="00177187" w:rsidRPr="003105ED">
        <w:rPr>
          <w:rFonts w:ascii="Verdana" w:hAnsi="Verdana" w:cs="Arial"/>
          <w:b/>
          <w:iCs/>
        </w:rPr>
        <w:t xml:space="preserve"> przedsiębiorcy</w:t>
      </w:r>
      <w:r w:rsidRPr="003105ED">
        <w:rPr>
          <w:rFonts w:ascii="Verdana" w:hAnsi="Verdana" w:cs="Arial"/>
          <w:b/>
          <w:iCs/>
        </w:rPr>
        <w:t xml:space="preserve">) </w:t>
      </w:r>
      <w:r w:rsidR="00D47C7D" w:rsidRPr="003105ED">
        <w:rPr>
          <w:rFonts w:ascii="Verdana" w:hAnsi="Verdana" w:cs="Arial"/>
          <w:b/>
          <w:iCs/>
        </w:rPr>
        <w:t>oraz</w:t>
      </w:r>
      <w:r w:rsidRPr="003105ED">
        <w:rPr>
          <w:rFonts w:ascii="Verdana" w:hAnsi="Verdana" w:cs="Arial"/>
          <w:b/>
          <w:iCs/>
        </w:rPr>
        <w:t xml:space="preserve"> </w:t>
      </w:r>
      <w:r w:rsidR="00430C09" w:rsidRPr="003105ED">
        <w:rPr>
          <w:rFonts w:ascii="Verdana" w:hAnsi="Verdana" w:cs="Arial"/>
          <w:b/>
          <w:iCs/>
        </w:rPr>
        <w:t>nr postępowania,</w:t>
      </w:r>
      <w:r w:rsidR="00A44483" w:rsidRPr="003105ED">
        <w:rPr>
          <w:rFonts w:ascii="Verdana" w:hAnsi="Verdana" w:cs="Arial"/>
          <w:b/>
          <w:iCs/>
        </w:rPr>
        <w:t xml:space="preserve"> </w:t>
      </w:r>
      <w:r w:rsidRPr="003105ED">
        <w:rPr>
          <w:rFonts w:ascii="Verdana" w:hAnsi="Verdana" w:cs="Arial"/>
          <w:b/>
          <w:iCs/>
        </w:rPr>
        <w:t>na które składana jest Oferta.</w:t>
      </w:r>
      <w:bookmarkEnd w:id="94"/>
    </w:p>
    <w:p w14:paraId="4B8581DF" w14:textId="63295489" w:rsidR="00653141" w:rsidRPr="003105ED" w:rsidRDefault="00653141" w:rsidP="00653141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Dokumenty stanowiące Ofertę winny być podpisane przez osoby upoważnione do zaciągania zobowiązań w imieniu Oferenta.</w:t>
      </w:r>
    </w:p>
    <w:p w14:paraId="421EA878" w14:textId="5BB1A6D9" w:rsidR="00653141" w:rsidRPr="003105ED" w:rsidRDefault="001E30F9" w:rsidP="00840904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  <w:bCs/>
          <w:iCs/>
        </w:rPr>
        <w:t xml:space="preserve">Upoważnienie osób podpisujących </w:t>
      </w:r>
      <w:r w:rsidR="00B72881" w:rsidRPr="003105ED">
        <w:rPr>
          <w:rFonts w:ascii="Verdana" w:hAnsi="Verdana" w:cs="Arial"/>
          <w:bCs/>
          <w:iCs/>
        </w:rPr>
        <w:t>O</w:t>
      </w:r>
      <w:r w:rsidRPr="003105ED">
        <w:rPr>
          <w:rFonts w:ascii="Verdana" w:hAnsi="Verdana" w:cs="Arial"/>
          <w:bCs/>
          <w:iCs/>
        </w:rPr>
        <w:t xml:space="preserve">fertę musi bezpośrednio wynikać z dokumentów dołączonych do </w:t>
      </w:r>
      <w:r w:rsidR="00B72881" w:rsidRPr="003105ED">
        <w:rPr>
          <w:rFonts w:ascii="Verdana" w:hAnsi="Verdana" w:cs="Arial"/>
          <w:bCs/>
          <w:iCs/>
        </w:rPr>
        <w:t>O</w:t>
      </w:r>
      <w:r w:rsidRPr="003105ED">
        <w:rPr>
          <w:rFonts w:ascii="Verdana" w:hAnsi="Verdana" w:cs="Arial"/>
          <w:bCs/>
          <w:iCs/>
        </w:rPr>
        <w:t xml:space="preserve">ferty. Oznacza to, że jeżeli upoważnienie takie nie wynika wprost z dokumentu stwierdzającego status prawny Wykonawcy (odpis z właściwego rejestru) to do </w:t>
      </w:r>
      <w:r w:rsidR="00B72881" w:rsidRPr="003105ED">
        <w:rPr>
          <w:rFonts w:ascii="Verdana" w:hAnsi="Verdana" w:cs="Arial"/>
          <w:bCs/>
          <w:iCs/>
        </w:rPr>
        <w:t>O</w:t>
      </w:r>
      <w:r w:rsidRPr="003105ED">
        <w:rPr>
          <w:rFonts w:ascii="Verdana" w:hAnsi="Verdana" w:cs="Arial"/>
          <w:bCs/>
          <w:iCs/>
        </w:rPr>
        <w:t>ferty należy dołączyć pełnomocnictwo wystawione przez osoby do tego upoważnione</w:t>
      </w:r>
      <w:r w:rsidR="005D4C3B" w:rsidRPr="003105ED">
        <w:rPr>
          <w:rFonts w:ascii="Verdana" w:hAnsi="Verdana" w:cs="Arial"/>
          <w:bCs/>
          <w:iCs/>
        </w:rPr>
        <w:t xml:space="preserve"> (w formie elektronicznej z </w:t>
      </w:r>
      <w:r w:rsidR="00AD3E21" w:rsidRPr="003105ED">
        <w:rPr>
          <w:rFonts w:ascii="Verdana" w:hAnsi="Verdana" w:cs="Arial"/>
          <w:bCs/>
          <w:iCs/>
        </w:rPr>
        <w:t xml:space="preserve">kwalifikowanym </w:t>
      </w:r>
      <w:r w:rsidR="005D4C3B" w:rsidRPr="003105ED">
        <w:rPr>
          <w:rFonts w:ascii="Verdana" w:hAnsi="Verdana" w:cs="Arial"/>
          <w:bCs/>
          <w:iCs/>
        </w:rPr>
        <w:t>podpisem elektronicznym weryfikowanym przy pomocy ważnego certyfikatu lub kopii elektronicznej poświadczonej za zgodność z oryginałem elektronicznie przez notariusza)</w:t>
      </w:r>
      <w:r w:rsidRPr="003105ED">
        <w:rPr>
          <w:rFonts w:ascii="Verdana" w:hAnsi="Verdana" w:cs="Arial"/>
          <w:bCs/>
          <w:iCs/>
        </w:rPr>
        <w:t>.</w:t>
      </w:r>
      <w:bookmarkEnd w:id="91"/>
      <w:bookmarkEnd w:id="92"/>
      <w:bookmarkEnd w:id="93"/>
    </w:p>
    <w:p w14:paraId="29010656" w14:textId="04579AA2" w:rsidR="008550C7" w:rsidRPr="003105ED" w:rsidRDefault="004273BE" w:rsidP="005C0613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Wszystkie strony Oferty powinny być ponumerowane</w:t>
      </w:r>
      <w:r w:rsidR="00085435" w:rsidRPr="003105ED">
        <w:rPr>
          <w:rFonts w:ascii="Verdana" w:hAnsi="Verdana" w:cs="Arial"/>
        </w:rPr>
        <w:t>.</w:t>
      </w:r>
      <w:bookmarkStart w:id="95" w:name="_Toc224744904"/>
      <w:bookmarkStart w:id="96" w:name="_Toc225824164"/>
      <w:bookmarkStart w:id="97" w:name="_Toc225838940"/>
    </w:p>
    <w:p w14:paraId="3B41B4EC" w14:textId="77777777" w:rsidR="00625FE9" w:rsidRPr="003105ED" w:rsidRDefault="001E30F9" w:rsidP="00625FE9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  <w:bCs/>
          <w:iCs/>
        </w:rPr>
        <w:lastRenderedPageBreak/>
        <w:t xml:space="preserve">Ofertę należy przygotować </w:t>
      </w:r>
      <w:bookmarkEnd w:id="95"/>
      <w:bookmarkEnd w:id="96"/>
      <w:r w:rsidR="00447451" w:rsidRPr="003105ED">
        <w:rPr>
          <w:rFonts w:ascii="Verdana" w:hAnsi="Verdana" w:cs="Arial"/>
          <w:bCs/>
          <w:iCs/>
        </w:rPr>
        <w:t>w formacie PDF</w:t>
      </w:r>
      <w:r w:rsidR="00611A77" w:rsidRPr="003105ED">
        <w:rPr>
          <w:rFonts w:ascii="Verdana" w:hAnsi="Verdana" w:cs="Arial"/>
          <w:bCs/>
          <w:iCs/>
        </w:rPr>
        <w:t xml:space="preserve"> (</w:t>
      </w:r>
      <w:r w:rsidR="000B25C1" w:rsidRPr="003105ED">
        <w:rPr>
          <w:rFonts w:ascii="Verdana" w:hAnsi="Verdana" w:cs="Arial"/>
          <w:bCs/>
          <w:iCs/>
        </w:rPr>
        <w:t xml:space="preserve">przy czym </w:t>
      </w:r>
      <w:r w:rsidR="00611A77" w:rsidRPr="003105ED">
        <w:rPr>
          <w:rFonts w:ascii="Verdana" w:hAnsi="Verdana" w:cs="Arial"/>
          <w:bCs/>
          <w:iCs/>
        </w:rPr>
        <w:t>Tabel</w:t>
      </w:r>
      <w:r w:rsidR="00547BD8" w:rsidRPr="003105ED">
        <w:rPr>
          <w:rFonts w:ascii="Verdana" w:hAnsi="Verdana" w:cs="Arial"/>
          <w:bCs/>
          <w:iCs/>
        </w:rPr>
        <w:t>ę</w:t>
      </w:r>
      <w:r w:rsidR="00611A77" w:rsidRPr="003105ED">
        <w:rPr>
          <w:rFonts w:ascii="Verdana" w:hAnsi="Verdana" w:cs="Arial"/>
          <w:bCs/>
          <w:iCs/>
        </w:rPr>
        <w:t xml:space="preserve"> Podziału Ceny Ryczałtowej dodatkowo w wersji edytowalnej formatu .</w:t>
      </w:r>
      <w:proofErr w:type="spellStart"/>
      <w:r w:rsidR="00611A77" w:rsidRPr="003105ED">
        <w:rPr>
          <w:rFonts w:ascii="Verdana" w:hAnsi="Verdana" w:cs="Arial"/>
          <w:bCs/>
          <w:iCs/>
        </w:rPr>
        <w:t>xls</w:t>
      </w:r>
      <w:r w:rsidR="00430C09" w:rsidRPr="003105ED">
        <w:rPr>
          <w:rFonts w:ascii="Verdana" w:hAnsi="Verdana" w:cs="Arial"/>
          <w:bCs/>
          <w:iCs/>
        </w:rPr>
        <w:t>x</w:t>
      </w:r>
      <w:proofErr w:type="spellEnd"/>
      <w:r w:rsidR="00611A77" w:rsidRPr="003105ED">
        <w:rPr>
          <w:rFonts w:ascii="Verdana" w:hAnsi="Verdana" w:cs="Arial"/>
          <w:bCs/>
          <w:iCs/>
        </w:rPr>
        <w:t>)</w:t>
      </w:r>
      <w:r w:rsidR="00447451" w:rsidRPr="003105ED">
        <w:rPr>
          <w:rFonts w:ascii="Verdana" w:hAnsi="Verdana" w:cs="Arial"/>
          <w:bCs/>
          <w:iCs/>
        </w:rPr>
        <w:t>.</w:t>
      </w:r>
      <w:bookmarkStart w:id="98" w:name="_Ref112252128"/>
      <w:bookmarkEnd w:id="97"/>
    </w:p>
    <w:p w14:paraId="53239D26" w14:textId="02CADB0A" w:rsidR="00CA4B57" w:rsidRPr="003105ED" w:rsidRDefault="00CA4B57" w:rsidP="00625FE9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  <w:bCs/>
          <w:iCs/>
        </w:rPr>
        <w:t>Zamawiający zastrzega sobie prawo do wezwania Oferentów do uzupełnienia lub wyjaśnieni</w:t>
      </w:r>
      <w:r w:rsidR="009913CA" w:rsidRPr="003105ED">
        <w:rPr>
          <w:rFonts w:ascii="Verdana" w:hAnsi="Verdana" w:cs="Arial"/>
          <w:bCs/>
          <w:iCs/>
        </w:rPr>
        <w:t>a</w:t>
      </w:r>
      <w:r w:rsidRPr="003105ED">
        <w:rPr>
          <w:rFonts w:ascii="Verdana" w:hAnsi="Verdana" w:cs="Arial"/>
          <w:bCs/>
          <w:iCs/>
        </w:rPr>
        <w:t xml:space="preserve"> treści złożonej Oferty</w:t>
      </w:r>
      <w:r w:rsidR="00085435" w:rsidRPr="003105ED">
        <w:rPr>
          <w:rFonts w:ascii="Verdana" w:hAnsi="Verdana" w:cs="Arial"/>
          <w:bCs/>
          <w:iCs/>
        </w:rPr>
        <w:t xml:space="preserve"> oraz do poprawienia błędów rachunkowy</w:t>
      </w:r>
      <w:r w:rsidR="006E6D85" w:rsidRPr="003105ED">
        <w:rPr>
          <w:rFonts w:ascii="Verdana" w:hAnsi="Verdana" w:cs="Arial"/>
          <w:bCs/>
          <w:iCs/>
        </w:rPr>
        <w:t>ch</w:t>
      </w:r>
      <w:r w:rsidR="00085435" w:rsidRPr="003105ED">
        <w:rPr>
          <w:rFonts w:ascii="Verdana" w:hAnsi="Verdana" w:cs="Arial"/>
          <w:bCs/>
          <w:iCs/>
        </w:rPr>
        <w:t>, pisarskich i innych błędów skutkujących niezgodnością Oferty z SWZ</w:t>
      </w:r>
      <w:r w:rsidRPr="003105ED">
        <w:rPr>
          <w:rFonts w:ascii="Verdana" w:hAnsi="Verdana" w:cs="Arial"/>
        </w:rPr>
        <w:t>. Wezwanie</w:t>
      </w:r>
      <w:r w:rsidR="00085435" w:rsidRPr="003105ED">
        <w:rPr>
          <w:rFonts w:ascii="Verdana" w:hAnsi="Verdana" w:cs="Arial"/>
        </w:rPr>
        <w:t xml:space="preserve"> i złożone uzupełnienia/wyjaśnienia</w:t>
      </w:r>
      <w:r w:rsidRPr="003105ED">
        <w:rPr>
          <w:rFonts w:ascii="Verdana" w:hAnsi="Verdana" w:cs="Arial"/>
        </w:rPr>
        <w:t xml:space="preserve"> nie mo</w:t>
      </w:r>
      <w:r w:rsidR="00085435" w:rsidRPr="003105ED">
        <w:rPr>
          <w:rFonts w:ascii="Verdana" w:hAnsi="Verdana" w:cs="Arial"/>
        </w:rPr>
        <w:t>gą</w:t>
      </w:r>
      <w:r w:rsidRPr="003105ED">
        <w:rPr>
          <w:rFonts w:ascii="Verdana" w:hAnsi="Verdana" w:cs="Arial"/>
        </w:rPr>
        <w:t xml:space="preserve"> prowadzić do zmiany treści Oferty po terminie składania </w:t>
      </w:r>
      <w:r w:rsidR="002F17BF" w:rsidRPr="003105ED">
        <w:rPr>
          <w:rFonts w:ascii="Verdana" w:hAnsi="Verdana" w:cs="Arial"/>
        </w:rPr>
        <w:t>O</w:t>
      </w:r>
      <w:r w:rsidRPr="003105ED">
        <w:rPr>
          <w:rFonts w:ascii="Verdana" w:hAnsi="Verdana" w:cs="Arial"/>
        </w:rPr>
        <w:t>fert.</w:t>
      </w:r>
      <w:bookmarkEnd w:id="98"/>
    </w:p>
    <w:p w14:paraId="3DE02DD2" w14:textId="77777777" w:rsidR="00D26044" w:rsidRPr="003105ED" w:rsidRDefault="00D26044" w:rsidP="000F6896">
      <w:pPr>
        <w:spacing w:after="120" w:line="276" w:lineRule="auto"/>
        <w:ind w:left="705"/>
        <w:jc w:val="both"/>
        <w:rPr>
          <w:rFonts w:ascii="Verdana" w:hAnsi="Verdana" w:cs="Arial"/>
          <w:b/>
        </w:rPr>
      </w:pPr>
    </w:p>
    <w:p w14:paraId="1AFC2F18" w14:textId="31A0CD9E" w:rsidR="008550C7" w:rsidRPr="003105ED" w:rsidRDefault="00704501" w:rsidP="005C061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  <w:b/>
        </w:rPr>
      </w:pPr>
      <w:r w:rsidRPr="003105ED">
        <w:rPr>
          <w:rFonts w:ascii="Verdana" w:hAnsi="Verdana" w:cs="Arial"/>
          <w:b/>
        </w:rPr>
        <w:t xml:space="preserve">Cena </w:t>
      </w:r>
      <w:r w:rsidR="00A44483" w:rsidRPr="003105ED">
        <w:rPr>
          <w:rFonts w:ascii="Verdana" w:hAnsi="Verdana" w:cs="Arial"/>
          <w:b/>
        </w:rPr>
        <w:t>Ryczałtowa</w:t>
      </w:r>
    </w:p>
    <w:p w14:paraId="00FCF381" w14:textId="77777777" w:rsidR="00CC01E6" w:rsidRPr="003105ED" w:rsidRDefault="00CC01E6" w:rsidP="0060015A">
      <w:pPr>
        <w:spacing w:line="276" w:lineRule="auto"/>
        <w:jc w:val="both"/>
        <w:rPr>
          <w:rFonts w:ascii="Verdana" w:hAnsi="Verdana" w:cs="Arial"/>
          <w:b/>
        </w:rPr>
      </w:pPr>
    </w:p>
    <w:p w14:paraId="2F20074F" w14:textId="125BA5FE" w:rsidR="000619FB" w:rsidRPr="003105ED" w:rsidRDefault="00D26044" w:rsidP="005C0613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Verdana" w:hAnsi="Verdana" w:cs="Arial"/>
          <w:b/>
        </w:rPr>
      </w:pPr>
      <w:r w:rsidRPr="003105ED">
        <w:rPr>
          <w:rFonts w:ascii="Verdana" w:hAnsi="Verdana" w:cs="Arial"/>
          <w:bCs/>
          <w:iCs/>
        </w:rPr>
        <w:t>Cena</w:t>
      </w:r>
      <w:r w:rsidR="00A44483" w:rsidRPr="003105ED">
        <w:rPr>
          <w:rFonts w:ascii="Verdana" w:hAnsi="Verdana" w:cs="Arial"/>
          <w:bCs/>
          <w:iCs/>
        </w:rPr>
        <w:t xml:space="preserve"> Ryczałtowa</w:t>
      </w:r>
      <w:r w:rsidRPr="003105ED">
        <w:rPr>
          <w:rFonts w:ascii="Verdana" w:hAnsi="Verdana" w:cs="Arial"/>
          <w:bCs/>
          <w:iCs/>
        </w:rPr>
        <w:t xml:space="preserve"> podana przez Oferenta w Formularzu </w:t>
      </w:r>
      <w:r w:rsidR="0024662D" w:rsidRPr="003105ED">
        <w:rPr>
          <w:rFonts w:ascii="Verdana" w:hAnsi="Verdana" w:cs="Arial"/>
          <w:bCs/>
          <w:iCs/>
        </w:rPr>
        <w:t>O</w:t>
      </w:r>
      <w:r w:rsidRPr="003105ED">
        <w:rPr>
          <w:rFonts w:ascii="Verdana" w:hAnsi="Verdana" w:cs="Arial"/>
          <w:bCs/>
          <w:iCs/>
        </w:rPr>
        <w:t xml:space="preserve">ferty stanowi wynagrodzenie, za które Oferent zobowiązuje się wykonać roboty i inne świadczenia zgodnie </w:t>
      </w:r>
      <w:r w:rsidR="006E6D85" w:rsidRPr="003105ED">
        <w:rPr>
          <w:rFonts w:ascii="Verdana" w:hAnsi="Verdana" w:cs="Arial"/>
          <w:bCs/>
          <w:iCs/>
        </w:rPr>
        <w:t xml:space="preserve">z </w:t>
      </w:r>
      <w:r w:rsidR="00DC37CF" w:rsidRPr="003105ED">
        <w:rPr>
          <w:rFonts w:ascii="Verdana" w:hAnsi="Verdana" w:cs="Arial"/>
          <w:bCs/>
          <w:iCs/>
        </w:rPr>
        <w:t xml:space="preserve">Umową </w:t>
      </w:r>
      <w:r w:rsidR="008020E5" w:rsidRPr="003105ED">
        <w:rPr>
          <w:rFonts w:ascii="Verdana" w:hAnsi="Verdana" w:cs="Arial"/>
          <w:bCs/>
          <w:iCs/>
        </w:rPr>
        <w:t>o Roboty Budowlane</w:t>
      </w:r>
      <w:r w:rsidR="00E82802" w:rsidRPr="003105ED">
        <w:rPr>
          <w:rFonts w:ascii="Verdana" w:hAnsi="Verdana" w:cs="Arial"/>
          <w:bCs/>
          <w:iCs/>
        </w:rPr>
        <w:t xml:space="preserve"> (Zamówienie Podstawowe i Prawo Opcji)</w:t>
      </w:r>
      <w:r w:rsidRPr="003105ED">
        <w:rPr>
          <w:rFonts w:ascii="Verdana" w:hAnsi="Verdana" w:cs="Arial"/>
          <w:bCs/>
          <w:iCs/>
        </w:rPr>
        <w:t>.</w:t>
      </w:r>
    </w:p>
    <w:p w14:paraId="7671951F" w14:textId="0A7A85DA" w:rsidR="008550C7" w:rsidRPr="003105ED" w:rsidRDefault="00D26044" w:rsidP="005C0613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Verdana" w:hAnsi="Verdana" w:cs="Arial"/>
          <w:b/>
        </w:rPr>
      </w:pPr>
      <w:r w:rsidRPr="003105ED">
        <w:rPr>
          <w:rFonts w:ascii="Verdana" w:hAnsi="Verdana" w:cs="Arial"/>
          <w:bCs/>
          <w:iCs/>
        </w:rPr>
        <w:t>Obowiązującym rodzajem wynagrodzenia będzie wynagrodzenie ryczałtowe określone w art. 632 Kodeksu Cywilnego</w:t>
      </w:r>
      <w:bookmarkStart w:id="99" w:name="_Toc224744890"/>
      <w:bookmarkStart w:id="100" w:name="_Toc225824165"/>
      <w:bookmarkStart w:id="101" w:name="_Toc225838941"/>
      <w:r w:rsidR="00A44483" w:rsidRPr="003105ED">
        <w:rPr>
          <w:rFonts w:ascii="Verdana" w:hAnsi="Verdana" w:cs="Arial"/>
          <w:bCs/>
          <w:iCs/>
        </w:rPr>
        <w:t xml:space="preserve"> (z zastrzeżeniem możliwości </w:t>
      </w:r>
      <w:r w:rsidR="00977082" w:rsidRPr="003105ED">
        <w:rPr>
          <w:rFonts w:ascii="Verdana" w:hAnsi="Verdana" w:cs="Arial"/>
          <w:bCs/>
          <w:iCs/>
        </w:rPr>
        <w:t>jego</w:t>
      </w:r>
      <w:r w:rsidR="00A44483" w:rsidRPr="003105ED">
        <w:rPr>
          <w:rFonts w:ascii="Verdana" w:hAnsi="Verdana" w:cs="Arial"/>
          <w:bCs/>
          <w:iCs/>
        </w:rPr>
        <w:t xml:space="preserve"> modyfikacji w sposób wskazany w Umowie)</w:t>
      </w:r>
      <w:r w:rsidR="00166C61" w:rsidRPr="003105ED">
        <w:rPr>
          <w:rFonts w:ascii="Verdana" w:hAnsi="Verdana" w:cs="Arial"/>
          <w:bCs/>
          <w:iCs/>
        </w:rPr>
        <w:t xml:space="preserve"> ustalone odrębnie za Zamówienie Podstawowe i Prawo Opcji</w:t>
      </w:r>
      <w:r w:rsidR="00A44483" w:rsidRPr="003105ED">
        <w:rPr>
          <w:rFonts w:ascii="Verdana" w:hAnsi="Verdana" w:cs="Arial"/>
          <w:bCs/>
          <w:iCs/>
        </w:rPr>
        <w:t>.</w:t>
      </w:r>
    </w:p>
    <w:p w14:paraId="1AD2C258" w14:textId="03C17011" w:rsidR="008550C7" w:rsidRPr="003105ED" w:rsidRDefault="00D26044" w:rsidP="005C0613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Verdana" w:hAnsi="Verdana" w:cs="Arial"/>
          <w:b/>
        </w:rPr>
      </w:pPr>
      <w:r w:rsidRPr="003105ED">
        <w:rPr>
          <w:rFonts w:ascii="Verdana" w:hAnsi="Verdana" w:cs="Arial"/>
          <w:bCs/>
          <w:iCs/>
        </w:rPr>
        <w:t xml:space="preserve">Cena </w:t>
      </w:r>
      <w:r w:rsidR="00166C61" w:rsidRPr="003105ED">
        <w:rPr>
          <w:rFonts w:ascii="Verdana" w:hAnsi="Verdana" w:cs="Arial"/>
          <w:bCs/>
          <w:iCs/>
        </w:rPr>
        <w:t>Ryczałtowa</w:t>
      </w:r>
      <w:r w:rsidR="0024662D" w:rsidRPr="003105ED">
        <w:rPr>
          <w:rFonts w:ascii="Verdana" w:hAnsi="Verdana" w:cs="Arial"/>
          <w:bCs/>
          <w:iCs/>
        </w:rPr>
        <w:t xml:space="preserve"> wskazana w Formularzu Ofert</w:t>
      </w:r>
      <w:r w:rsidR="00AD1817" w:rsidRPr="003105ED">
        <w:rPr>
          <w:rFonts w:ascii="Verdana" w:hAnsi="Verdana" w:cs="Arial"/>
          <w:bCs/>
          <w:iCs/>
        </w:rPr>
        <w:t>y</w:t>
      </w:r>
      <w:r w:rsidRPr="003105ED">
        <w:rPr>
          <w:rFonts w:ascii="Verdana" w:hAnsi="Verdana" w:cs="Arial"/>
          <w:bCs/>
          <w:iCs/>
        </w:rPr>
        <w:t xml:space="preserve"> musi uwzględniać </w:t>
      </w:r>
      <w:r w:rsidR="00D26792" w:rsidRPr="003105ED">
        <w:rPr>
          <w:rFonts w:ascii="Verdana" w:hAnsi="Verdana" w:cs="Arial"/>
          <w:bCs/>
          <w:iCs/>
        </w:rPr>
        <w:t xml:space="preserve">wszystkie wymagania </w:t>
      </w:r>
      <w:r w:rsidR="007C1B75" w:rsidRPr="003105ED">
        <w:rPr>
          <w:rFonts w:ascii="Verdana" w:hAnsi="Verdana" w:cs="Arial"/>
          <w:bCs/>
          <w:iCs/>
        </w:rPr>
        <w:t>SWZ</w:t>
      </w:r>
      <w:r w:rsidRPr="003105ED">
        <w:rPr>
          <w:rFonts w:ascii="Verdana" w:hAnsi="Verdana" w:cs="Arial"/>
          <w:bCs/>
          <w:iCs/>
        </w:rPr>
        <w:t xml:space="preserve"> oraz obejmować wszelkie koszty, cła, podatki i inne opłaty, jakie poniesie Wykonawca z tytułu należytej oraz zgodnej z obowiązującymi przepisami realizacji przedmiotu zamówienia</w:t>
      </w:r>
      <w:bookmarkEnd w:id="99"/>
      <w:bookmarkEnd w:id="100"/>
      <w:bookmarkEnd w:id="101"/>
      <w:r w:rsidR="00305AD7" w:rsidRPr="003105ED">
        <w:rPr>
          <w:rFonts w:ascii="Verdana" w:hAnsi="Verdana" w:cs="Arial"/>
          <w:bCs/>
          <w:iCs/>
        </w:rPr>
        <w:t>.</w:t>
      </w:r>
    </w:p>
    <w:p w14:paraId="4A191DAE" w14:textId="784A5A2B" w:rsidR="008550C7" w:rsidRPr="003105ED" w:rsidRDefault="00D52BD3" w:rsidP="005C0613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Verdana" w:hAnsi="Verdana" w:cs="Arial"/>
          <w:b/>
        </w:rPr>
      </w:pPr>
      <w:r w:rsidRPr="003105ED">
        <w:rPr>
          <w:rFonts w:ascii="Verdana" w:hAnsi="Verdana" w:cs="Arial"/>
          <w:bCs/>
          <w:iCs/>
        </w:rPr>
        <w:t xml:space="preserve">Ustalona </w:t>
      </w:r>
      <w:r w:rsidR="00C1697A" w:rsidRPr="003105ED">
        <w:rPr>
          <w:rFonts w:ascii="Verdana" w:hAnsi="Verdana" w:cs="Arial"/>
          <w:bCs/>
          <w:iCs/>
        </w:rPr>
        <w:t xml:space="preserve">w sposób opisany w niniejszym punkcie </w:t>
      </w:r>
      <w:r w:rsidRPr="003105ED">
        <w:rPr>
          <w:rFonts w:ascii="Verdana" w:hAnsi="Verdana" w:cs="Arial"/>
          <w:bCs/>
          <w:iCs/>
        </w:rPr>
        <w:t xml:space="preserve">wysokość </w:t>
      </w:r>
      <w:r w:rsidR="00A44483" w:rsidRPr="003105ED">
        <w:rPr>
          <w:rFonts w:ascii="Verdana" w:hAnsi="Verdana" w:cs="Arial"/>
          <w:bCs/>
          <w:iCs/>
        </w:rPr>
        <w:t xml:space="preserve">Ceny Ryczałtowej </w:t>
      </w:r>
      <w:r w:rsidRPr="003105ED">
        <w:rPr>
          <w:rFonts w:ascii="Verdana" w:hAnsi="Verdana" w:cs="Arial"/>
          <w:bCs/>
          <w:iCs/>
        </w:rPr>
        <w:t>jest ostateczna niezależnie od rozmiaru robót budowlanych i innych świadczeń oraz ponoszonych przez Wykonawcę kosztów ich realizacji</w:t>
      </w:r>
      <w:r w:rsidR="003B18BD" w:rsidRPr="003105ED">
        <w:rPr>
          <w:rFonts w:ascii="Verdana" w:hAnsi="Verdana" w:cs="Arial"/>
          <w:bCs/>
          <w:iCs/>
        </w:rPr>
        <w:t>, za wyjątkami</w:t>
      </w:r>
      <w:r w:rsidR="00166C61" w:rsidRPr="003105ED">
        <w:rPr>
          <w:rFonts w:ascii="Verdana" w:hAnsi="Verdana" w:cs="Arial"/>
          <w:bCs/>
          <w:iCs/>
        </w:rPr>
        <w:t xml:space="preserve"> dopuszczającymi jej modyfikację, a</w:t>
      </w:r>
      <w:r w:rsidR="003B18BD" w:rsidRPr="003105ED">
        <w:rPr>
          <w:rFonts w:ascii="Verdana" w:hAnsi="Verdana" w:cs="Arial"/>
          <w:bCs/>
          <w:iCs/>
        </w:rPr>
        <w:t xml:space="preserve"> wyraźnie wskazanymi w Umowie</w:t>
      </w:r>
      <w:r w:rsidRPr="003105ED">
        <w:rPr>
          <w:rFonts w:ascii="Verdana" w:hAnsi="Verdana" w:cs="Arial"/>
          <w:bCs/>
          <w:iCs/>
        </w:rPr>
        <w:t>.</w:t>
      </w:r>
    </w:p>
    <w:p w14:paraId="1F2CE450" w14:textId="56F9E0A4" w:rsidR="002B61B0" w:rsidRPr="003105ED" w:rsidRDefault="00D26044" w:rsidP="005C0613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Verdana" w:hAnsi="Verdana" w:cs="Arial"/>
          <w:b/>
        </w:rPr>
      </w:pPr>
      <w:r w:rsidRPr="003105ED">
        <w:rPr>
          <w:rFonts w:ascii="Verdana" w:hAnsi="Verdana" w:cs="Arial"/>
        </w:rPr>
        <w:t>Cena</w:t>
      </w:r>
      <w:r w:rsidR="00166C61" w:rsidRPr="003105ED">
        <w:rPr>
          <w:rFonts w:ascii="Verdana" w:hAnsi="Verdana" w:cs="Arial"/>
        </w:rPr>
        <w:t xml:space="preserve"> Ryczałtowa</w:t>
      </w:r>
      <w:r w:rsidRPr="003105ED">
        <w:rPr>
          <w:rFonts w:ascii="Verdana" w:hAnsi="Verdana" w:cs="Arial"/>
        </w:rPr>
        <w:t xml:space="preserve"> podana przez Oferenta musi zawierać wszystkie koszty związane z </w:t>
      </w:r>
      <w:r w:rsidR="00DC37CF" w:rsidRPr="003105ED">
        <w:rPr>
          <w:rFonts w:ascii="Verdana" w:hAnsi="Verdana" w:cs="Arial"/>
        </w:rPr>
        <w:t xml:space="preserve">obowiązkami i świadczeniami </w:t>
      </w:r>
      <w:r w:rsidR="00416FCB" w:rsidRPr="003105ED">
        <w:rPr>
          <w:rFonts w:ascii="Verdana" w:hAnsi="Verdana" w:cs="Arial"/>
        </w:rPr>
        <w:t xml:space="preserve">Wykonawcy </w:t>
      </w:r>
      <w:r w:rsidR="00DC37CF" w:rsidRPr="003105ED">
        <w:rPr>
          <w:rFonts w:ascii="Verdana" w:hAnsi="Verdana" w:cs="Arial"/>
        </w:rPr>
        <w:t xml:space="preserve">określonymi we wzorze Umowy </w:t>
      </w:r>
      <w:r w:rsidR="008020E5" w:rsidRPr="003105ED">
        <w:rPr>
          <w:rFonts w:ascii="Verdana" w:hAnsi="Verdana" w:cs="Arial"/>
          <w:bCs/>
          <w:iCs/>
        </w:rPr>
        <w:t>o Roboty Budowlane</w:t>
      </w:r>
      <w:r w:rsidR="00C27443" w:rsidRPr="003105ED">
        <w:rPr>
          <w:rFonts w:ascii="Verdana" w:hAnsi="Verdana" w:cs="Arial"/>
        </w:rPr>
        <w:t>.</w:t>
      </w:r>
    </w:p>
    <w:p w14:paraId="59D79C44" w14:textId="77777777" w:rsidR="00882517" w:rsidRPr="003105ED" w:rsidRDefault="00882517" w:rsidP="000F6896">
      <w:pPr>
        <w:spacing w:line="276" w:lineRule="auto"/>
        <w:jc w:val="both"/>
        <w:rPr>
          <w:rFonts w:ascii="Verdana" w:hAnsi="Verdana" w:cs="Arial"/>
        </w:rPr>
      </w:pPr>
    </w:p>
    <w:p w14:paraId="23689BF8" w14:textId="7115B051" w:rsidR="006F16D5" w:rsidRPr="003105ED" w:rsidRDefault="00F10973" w:rsidP="006F16D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Verdana" w:hAnsi="Verdana" w:cs="Arial"/>
          <w:b/>
        </w:rPr>
      </w:pPr>
      <w:bookmarkStart w:id="102" w:name="_Toc225838942"/>
      <w:r w:rsidRPr="003105ED">
        <w:rPr>
          <w:rFonts w:ascii="Verdana" w:hAnsi="Verdana" w:cs="Arial"/>
          <w:b/>
        </w:rPr>
        <w:t>Składanie ofert</w:t>
      </w:r>
      <w:bookmarkEnd w:id="102"/>
    </w:p>
    <w:p w14:paraId="5BD10A40" w14:textId="691EC8C3" w:rsidR="006F16D5" w:rsidRPr="003105ED" w:rsidRDefault="006F16D5" w:rsidP="00E637A1">
      <w:pPr>
        <w:spacing w:line="276" w:lineRule="auto"/>
        <w:jc w:val="both"/>
      </w:pPr>
    </w:p>
    <w:p w14:paraId="59B010B6" w14:textId="1B343697" w:rsidR="006F16D5" w:rsidRPr="003105ED" w:rsidRDefault="006F16D5" w:rsidP="006F16D5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/>
        </w:rPr>
      </w:pPr>
      <w:r w:rsidRPr="003105ED">
        <w:rPr>
          <w:rFonts w:ascii="Verdana" w:hAnsi="Verdana"/>
        </w:rPr>
        <w:t>Każdy Wykonawca może złożyć tylko jedną Ofertę.</w:t>
      </w:r>
    </w:p>
    <w:p w14:paraId="1EDDF86F" w14:textId="0A3C172C" w:rsidR="00E067EA" w:rsidRPr="003105ED" w:rsidRDefault="006F16D5" w:rsidP="006F16D5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/>
        </w:rPr>
      </w:pPr>
      <w:r w:rsidRPr="003105ED">
        <w:rPr>
          <w:rFonts w:ascii="Verdana" w:hAnsi="Verdana"/>
        </w:rPr>
        <w:t>Of</w:t>
      </w:r>
      <w:r w:rsidR="00E067EA" w:rsidRPr="003105ED">
        <w:rPr>
          <w:rFonts w:ascii="Verdana" w:hAnsi="Verdana"/>
        </w:rPr>
        <w:t>erty muszą być dostarczone</w:t>
      </w:r>
      <w:r w:rsidR="0022650F" w:rsidRPr="003105ED">
        <w:rPr>
          <w:rFonts w:ascii="Verdana" w:hAnsi="Verdana"/>
        </w:rPr>
        <w:t xml:space="preserve"> za pomocą Platformy Zakupowej</w:t>
      </w:r>
      <w:r w:rsidR="0031381C" w:rsidRPr="003105ED">
        <w:rPr>
          <w:rFonts w:ascii="Verdana" w:hAnsi="Verdana"/>
        </w:rPr>
        <w:t xml:space="preserve"> </w:t>
      </w:r>
      <w:r w:rsidR="009179DA" w:rsidRPr="003105ED">
        <w:rPr>
          <w:rFonts w:ascii="Verdana" w:hAnsi="Verdana"/>
        </w:rPr>
        <w:t xml:space="preserve">w formie elektronicznej, z </w:t>
      </w:r>
      <w:r w:rsidR="00305AD7" w:rsidRPr="003105ED">
        <w:rPr>
          <w:rFonts w:ascii="Verdana" w:hAnsi="Verdana"/>
        </w:rPr>
        <w:t xml:space="preserve">kwalifikowanym </w:t>
      </w:r>
      <w:r w:rsidR="009179DA" w:rsidRPr="003105ED">
        <w:rPr>
          <w:rFonts w:ascii="Verdana" w:hAnsi="Verdana"/>
        </w:rPr>
        <w:t xml:space="preserve">podpisem elektronicznym weryfikowanym przy pomocy ważnego certyfikatu, do dnia </w:t>
      </w:r>
      <w:del w:id="103" w:author="Łyczkowska-Nowak, Marta" w:date="2023-05-10T11:19:00Z">
        <w:r w:rsidR="00C05753" w:rsidRPr="003105ED" w:rsidDel="00A5118B">
          <w:rPr>
            <w:rFonts w:ascii="Verdana" w:hAnsi="Verdana"/>
          </w:rPr>
          <w:delText>01</w:delText>
        </w:r>
      </w:del>
      <w:ins w:id="104" w:author="Łyczkowska-Nowak, Marta" w:date="2023-05-10T11:19:00Z">
        <w:r w:rsidR="00A5118B">
          <w:rPr>
            <w:rFonts w:ascii="Verdana" w:hAnsi="Verdana"/>
          </w:rPr>
          <w:t>15</w:t>
        </w:r>
      </w:ins>
      <w:r w:rsidR="00C05753" w:rsidRPr="003105ED">
        <w:rPr>
          <w:rFonts w:ascii="Verdana" w:hAnsi="Verdana"/>
        </w:rPr>
        <w:t>.06.2023</w:t>
      </w:r>
      <w:r w:rsidR="009179DA" w:rsidRPr="003105ED">
        <w:rPr>
          <w:rFonts w:ascii="Verdana" w:hAnsi="Verdana"/>
        </w:rPr>
        <w:t xml:space="preserve"> r. do godz. </w:t>
      </w:r>
      <w:r w:rsidR="00C05753" w:rsidRPr="003105ED">
        <w:rPr>
          <w:rFonts w:ascii="Verdana" w:hAnsi="Verdana"/>
        </w:rPr>
        <w:t>12:00</w:t>
      </w:r>
      <w:r w:rsidR="009179DA" w:rsidRPr="003105ED">
        <w:rPr>
          <w:rFonts w:ascii="Verdana" w:hAnsi="Verdana"/>
        </w:rPr>
        <w:t>.</w:t>
      </w:r>
    </w:p>
    <w:p w14:paraId="5D8E3A46" w14:textId="5D08D26E" w:rsidR="006F16D5" w:rsidRPr="003105ED" w:rsidRDefault="006F16D5" w:rsidP="006F16D5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/>
        </w:rPr>
      </w:pPr>
      <w:r w:rsidRPr="003105ED">
        <w:rPr>
          <w:rFonts w:ascii="Verdana" w:hAnsi="Verdana" w:cs="Arial"/>
        </w:rPr>
        <w:t xml:space="preserve">Wykonawca może, przed upływem terminu do składania ofert, zmienić lub wycofać </w:t>
      </w:r>
      <w:r w:rsidR="000C73DD" w:rsidRPr="003105ED">
        <w:rPr>
          <w:rFonts w:ascii="Verdana" w:hAnsi="Verdana" w:cs="Arial"/>
        </w:rPr>
        <w:t>O</w:t>
      </w:r>
      <w:r w:rsidRPr="003105ED">
        <w:rPr>
          <w:rFonts w:ascii="Verdana" w:hAnsi="Verdana" w:cs="Arial"/>
        </w:rPr>
        <w:t>fertę za pośrednictwem Platformy Zakupowej.</w:t>
      </w:r>
    </w:p>
    <w:p w14:paraId="30BE0EFD" w14:textId="71986960" w:rsidR="006F16D5" w:rsidRPr="003105ED" w:rsidRDefault="006F16D5" w:rsidP="00E637A1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/>
        </w:rPr>
      </w:pPr>
      <w:r w:rsidRPr="003105ED">
        <w:rPr>
          <w:rFonts w:ascii="Verdana" w:hAnsi="Verdana" w:cs="Arial"/>
        </w:rPr>
        <w:t>Wykonawca po upływie terminu do składania ofert nie może skutecznie dokonać zmiany ani wycofać złożonej Oferty.</w:t>
      </w:r>
      <w:r w:rsidR="004B1F85" w:rsidRPr="003105ED">
        <w:rPr>
          <w:rFonts w:ascii="Verdana" w:hAnsi="Verdana" w:cs="Arial"/>
        </w:rPr>
        <w:t xml:space="preserve"> Za zmianę Oferty nie uznaje się przypadku wskazanego w pkt </w:t>
      </w:r>
      <w:r w:rsidR="004B1F85" w:rsidRPr="003105ED">
        <w:rPr>
          <w:rFonts w:ascii="Verdana" w:hAnsi="Verdana" w:cs="Arial"/>
        </w:rPr>
        <w:fldChar w:fldCharType="begin"/>
      </w:r>
      <w:r w:rsidR="004B1F85" w:rsidRPr="003105ED">
        <w:rPr>
          <w:rFonts w:ascii="Verdana" w:hAnsi="Verdana" w:cs="Arial"/>
        </w:rPr>
        <w:instrText xml:space="preserve"> REF _Ref112252128 \r \h </w:instrText>
      </w:r>
      <w:r w:rsidR="003105ED">
        <w:rPr>
          <w:rFonts w:ascii="Verdana" w:hAnsi="Verdana" w:cs="Arial"/>
        </w:rPr>
        <w:instrText xml:space="preserve"> \* MERGEFORMAT </w:instrText>
      </w:r>
      <w:r w:rsidR="004B1F85" w:rsidRPr="003105ED">
        <w:rPr>
          <w:rFonts w:ascii="Verdana" w:hAnsi="Verdana" w:cs="Arial"/>
        </w:rPr>
      </w:r>
      <w:r w:rsidR="004B1F85" w:rsidRPr="003105ED">
        <w:rPr>
          <w:rFonts w:ascii="Verdana" w:hAnsi="Verdana" w:cs="Arial"/>
        </w:rPr>
        <w:fldChar w:fldCharType="separate"/>
      </w:r>
      <w:r w:rsidR="00C8184B">
        <w:rPr>
          <w:rFonts w:ascii="Verdana" w:hAnsi="Verdana" w:cs="Arial"/>
        </w:rPr>
        <w:t>8.4.8</w:t>
      </w:r>
      <w:r w:rsidR="004B1F85" w:rsidRPr="003105ED">
        <w:rPr>
          <w:rFonts w:ascii="Verdana" w:hAnsi="Verdana" w:cs="Arial"/>
        </w:rPr>
        <w:fldChar w:fldCharType="end"/>
      </w:r>
      <w:r w:rsidR="004B1F85" w:rsidRPr="003105ED">
        <w:rPr>
          <w:rFonts w:ascii="Verdana" w:hAnsi="Verdana" w:cs="Arial"/>
        </w:rPr>
        <w:t>.</w:t>
      </w:r>
    </w:p>
    <w:p w14:paraId="44907B5D" w14:textId="77777777" w:rsidR="00E067EA" w:rsidRPr="003105ED" w:rsidRDefault="00E067EA" w:rsidP="000F6896">
      <w:pPr>
        <w:spacing w:line="276" w:lineRule="auto"/>
        <w:ind w:firstLine="708"/>
        <w:jc w:val="both"/>
        <w:rPr>
          <w:rFonts w:ascii="Verdana" w:hAnsi="Verdana" w:cs="Arial"/>
        </w:rPr>
      </w:pPr>
    </w:p>
    <w:p w14:paraId="430F37D3" w14:textId="0347FFA2" w:rsidR="002B61B0" w:rsidRPr="003105ED" w:rsidRDefault="00275A5B" w:rsidP="005C061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Verdana" w:hAnsi="Verdana" w:cs="Arial"/>
          <w:b/>
        </w:rPr>
      </w:pPr>
      <w:bookmarkStart w:id="105" w:name="_Toc225838943"/>
      <w:r w:rsidRPr="003105ED">
        <w:rPr>
          <w:rFonts w:ascii="Verdana" w:hAnsi="Verdana" w:cs="Arial"/>
          <w:b/>
        </w:rPr>
        <w:t>Otwarcie Ofert</w:t>
      </w:r>
      <w:bookmarkEnd w:id="105"/>
    </w:p>
    <w:p w14:paraId="39DD69FA" w14:textId="77777777" w:rsidR="00275A5B" w:rsidRPr="003105ED" w:rsidRDefault="00275A5B" w:rsidP="000F6896">
      <w:pPr>
        <w:pStyle w:val="BodyText31"/>
        <w:spacing w:line="276" w:lineRule="auto"/>
        <w:outlineLvl w:val="0"/>
        <w:rPr>
          <w:rFonts w:ascii="Verdana" w:hAnsi="Verdana" w:cs="Arial"/>
          <w:sz w:val="20"/>
        </w:rPr>
      </w:pPr>
    </w:p>
    <w:p w14:paraId="279C01DD" w14:textId="4BA45CCF" w:rsidR="00CC6197" w:rsidRPr="003105ED" w:rsidRDefault="001A1760" w:rsidP="005C061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Komisja</w:t>
      </w:r>
      <w:r w:rsidR="00CA2C7D" w:rsidRPr="003105ED">
        <w:rPr>
          <w:rFonts w:ascii="Verdana" w:hAnsi="Verdana" w:cs="Arial"/>
        </w:rPr>
        <w:t xml:space="preserve"> ofertowa</w:t>
      </w:r>
      <w:r w:rsidRPr="003105ED">
        <w:rPr>
          <w:rFonts w:ascii="Verdana" w:hAnsi="Verdana" w:cs="Arial"/>
        </w:rPr>
        <w:t xml:space="preserve"> powołana przez </w:t>
      </w:r>
      <w:r w:rsidR="00CA2C7D" w:rsidRPr="003105ED">
        <w:rPr>
          <w:rFonts w:ascii="Verdana" w:hAnsi="Verdana" w:cs="Arial"/>
        </w:rPr>
        <w:t xml:space="preserve">Zamawiającego </w:t>
      </w:r>
      <w:r w:rsidRPr="003105ED">
        <w:rPr>
          <w:rFonts w:ascii="Verdana" w:hAnsi="Verdana" w:cs="Arial"/>
        </w:rPr>
        <w:t>otworzy Oferty bez obecności Oferentów oraz sprawdzi czy zawierają one</w:t>
      </w:r>
      <w:r w:rsidR="0022650F" w:rsidRPr="003105ED">
        <w:rPr>
          <w:rFonts w:ascii="Verdana" w:hAnsi="Verdana" w:cs="Arial"/>
        </w:rPr>
        <w:t xml:space="preserve"> wszelkie wymagane dokumenty złożone w wymaganej formie, w tym zweryfikuje wpływ wadium.</w:t>
      </w:r>
    </w:p>
    <w:p w14:paraId="7B8945DD" w14:textId="77777777" w:rsidR="00A04F95" w:rsidRPr="003105ED" w:rsidRDefault="00A04F95" w:rsidP="00A04F95">
      <w:pPr>
        <w:pStyle w:val="Akapitzlist"/>
        <w:spacing w:line="276" w:lineRule="auto"/>
        <w:ind w:left="1004"/>
        <w:jc w:val="both"/>
        <w:rPr>
          <w:rFonts w:ascii="Verdana" w:hAnsi="Verdana" w:cs="Arial"/>
        </w:rPr>
      </w:pPr>
    </w:p>
    <w:p w14:paraId="511D3844" w14:textId="2E195691" w:rsidR="0001307F" w:rsidRPr="003105ED" w:rsidRDefault="006770FF" w:rsidP="00B66DE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Zamawiający</w:t>
      </w:r>
      <w:r w:rsidR="00B33130"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</w:rPr>
        <w:t xml:space="preserve">odrzuci </w:t>
      </w:r>
      <w:r w:rsidR="00777F86" w:rsidRPr="003105ED">
        <w:rPr>
          <w:rFonts w:ascii="Verdana" w:hAnsi="Verdana" w:cs="Arial"/>
        </w:rPr>
        <w:t>O</w:t>
      </w:r>
      <w:r w:rsidRPr="003105ED">
        <w:rPr>
          <w:rFonts w:ascii="Verdana" w:hAnsi="Verdana" w:cs="Arial"/>
        </w:rPr>
        <w:t>fertę:</w:t>
      </w:r>
    </w:p>
    <w:p w14:paraId="024D7101" w14:textId="400772AA" w:rsidR="0001307F" w:rsidRPr="003105ED" w:rsidRDefault="0001307F" w:rsidP="00E3431C">
      <w:pPr>
        <w:pStyle w:val="Akapitzlist"/>
        <w:numPr>
          <w:ilvl w:val="0"/>
          <w:numId w:val="17"/>
        </w:numPr>
        <w:spacing w:before="240" w:after="60" w:line="276" w:lineRule="auto"/>
        <w:ind w:left="1418"/>
        <w:jc w:val="both"/>
        <w:outlineLvl w:val="1"/>
        <w:rPr>
          <w:rFonts w:ascii="Verdana" w:hAnsi="Verdana" w:cs="Arial"/>
          <w:bCs/>
          <w:iCs/>
        </w:rPr>
      </w:pPr>
      <w:bookmarkStart w:id="106" w:name="_Toc109121030"/>
      <w:r w:rsidRPr="003105ED">
        <w:rPr>
          <w:rFonts w:ascii="Verdana" w:hAnsi="Verdana" w:cs="Arial"/>
          <w:bCs/>
          <w:iCs/>
        </w:rPr>
        <w:t>złożoną przez Wykonawcę podlegającego wykluczeniu lub niespełniającego warunków udziału w Konkurs</w:t>
      </w:r>
      <w:r w:rsidR="009427EB" w:rsidRPr="003105ED">
        <w:rPr>
          <w:rFonts w:ascii="Verdana" w:hAnsi="Verdana" w:cs="Arial"/>
          <w:bCs/>
          <w:iCs/>
        </w:rPr>
        <w:t>ie</w:t>
      </w:r>
      <w:r w:rsidRPr="003105ED">
        <w:rPr>
          <w:rFonts w:ascii="Verdana" w:hAnsi="Verdana" w:cs="Arial"/>
          <w:bCs/>
          <w:iCs/>
        </w:rPr>
        <w:t xml:space="preserve"> lub</w:t>
      </w:r>
      <w:bookmarkEnd w:id="106"/>
    </w:p>
    <w:p w14:paraId="70DB9913" w14:textId="56EFE7DE" w:rsidR="0001307F" w:rsidRPr="003105ED" w:rsidRDefault="0001307F" w:rsidP="00E3431C">
      <w:pPr>
        <w:pStyle w:val="Akapitzlist"/>
        <w:numPr>
          <w:ilvl w:val="0"/>
          <w:numId w:val="17"/>
        </w:numPr>
        <w:spacing w:before="240" w:after="60" w:line="276" w:lineRule="auto"/>
        <w:ind w:left="1418"/>
        <w:jc w:val="both"/>
        <w:outlineLvl w:val="1"/>
        <w:rPr>
          <w:rFonts w:ascii="Verdana" w:hAnsi="Verdana" w:cs="Arial"/>
          <w:bCs/>
          <w:iCs/>
        </w:rPr>
      </w:pPr>
      <w:bookmarkStart w:id="107" w:name="_Toc109121031"/>
      <w:r w:rsidRPr="003105ED">
        <w:rPr>
          <w:rFonts w:ascii="Verdana" w:hAnsi="Verdana" w:cs="Arial"/>
          <w:bCs/>
          <w:iCs/>
        </w:rPr>
        <w:lastRenderedPageBreak/>
        <w:t>niekompletną lub niezgodną z wymogami SWZ oraz złożoną po terminie składania Ofert, z zastrzeżeniem prawa Zamawiającego do wezwania Wykonawcy do uzupełnienia brakujących dokumentów nieprowadzących do zmiany treści Oferty;</w:t>
      </w:r>
      <w:bookmarkEnd w:id="107"/>
    </w:p>
    <w:p w14:paraId="0221EE3B" w14:textId="23119496" w:rsidR="0001307F" w:rsidRPr="003105ED" w:rsidRDefault="0001307F" w:rsidP="00E3431C">
      <w:pPr>
        <w:pStyle w:val="Akapitzlist"/>
        <w:numPr>
          <w:ilvl w:val="0"/>
          <w:numId w:val="17"/>
        </w:numPr>
        <w:spacing w:before="240" w:after="60" w:line="276" w:lineRule="auto"/>
        <w:ind w:left="1418"/>
        <w:jc w:val="both"/>
        <w:outlineLvl w:val="1"/>
        <w:rPr>
          <w:rFonts w:ascii="Verdana" w:hAnsi="Verdana" w:cs="Arial"/>
          <w:bCs/>
          <w:iCs/>
        </w:rPr>
      </w:pPr>
      <w:bookmarkStart w:id="108" w:name="_Toc109121032"/>
      <w:r w:rsidRPr="003105ED">
        <w:rPr>
          <w:rFonts w:ascii="Verdana" w:hAnsi="Verdana" w:cs="Arial"/>
          <w:bCs/>
          <w:iCs/>
        </w:rPr>
        <w:t>niezabezpieczoną wadium, złożonym w wymaganej formie i wysokości</w:t>
      </w:r>
      <w:bookmarkEnd w:id="108"/>
      <w:r w:rsidR="00EE2D60" w:rsidRPr="003105ED">
        <w:rPr>
          <w:rFonts w:ascii="Verdana" w:hAnsi="Verdana" w:cs="Arial"/>
          <w:bCs/>
          <w:iCs/>
        </w:rPr>
        <w:t>;</w:t>
      </w:r>
    </w:p>
    <w:p w14:paraId="747DF5B6" w14:textId="7F0F792A" w:rsidR="00EE2D60" w:rsidRPr="003105ED" w:rsidRDefault="00EE2D60" w:rsidP="00E3431C">
      <w:pPr>
        <w:pStyle w:val="Akapitzlist"/>
        <w:numPr>
          <w:ilvl w:val="0"/>
          <w:numId w:val="17"/>
        </w:numPr>
        <w:spacing w:before="240" w:after="60" w:line="276" w:lineRule="auto"/>
        <w:ind w:left="1418"/>
        <w:jc w:val="both"/>
        <w:outlineLvl w:val="1"/>
        <w:rPr>
          <w:rFonts w:ascii="Verdana" w:hAnsi="Verdana" w:cs="Arial"/>
          <w:bCs/>
          <w:iCs/>
        </w:rPr>
      </w:pPr>
      <w:r w:rsidRPr="003105ED">
        <w:rPr>
          <w:rFonts w:ascii="Verdana" w:hAnsi="Verdana" w:cs="Arial"/>
          <w:bCs/>
          <w:iCs/>
        </w:rPr>
        <w:t xml:space="preserve">co do której nie zostało przekazane hasło odszyfrowujące pliki, o którym mowa w pkt </w:t>
      </w:r>
      <w:r w:rsidRPr="003105ED">
        <w:rPr>
          <w:rFonts w:ascii="Verdana" w:hAnsi="Verdana" w:cs="Arial"/>
          <w:bCs/>
          <w:iCs/>
        </w:rPr>
        <w:fldChar w:fldCharType="begin"/>
      </w:r>
      <w:r w:rsidRPr="003105ED">
        <w:rPr>
          <w:rFonts w:ascii="Verdana" w:hAnsi="Verdana" w:cs="Arial"/>
          <w:bCs/>
          <w:iCs/>
        </w:rPr>
        <w:instrText xml:space="preserve"> REF _Ref115858656 \r \h </w:instrText>
      </w:r>
      <w:r w:rsidR="003105ED">
        <w:rPr>
          <w:rFonts w:ascii="Verdana" w:hAnsi="Verdana" w:cs="Arial"/>
          <w:bCs/>
          <w:iCs/>
        </w:rPr>
        <w:instrText xml:space="preserve"> \* MERGEFORMAT </w:instrText>
      </w:r>
      <w:r w:rsidRPr="003105ED">
        <w:rPr>
          <w:rFonts w:ascii="Verdana" w:hAnsi="Verdana" w:cs="Arial"/>
          <w:bCs/>
          <w:iCs/>
        </w:rPr>
      </w:r>
      <w:r w:rsidRPr="003105ED">
        <w:rPr>
          <w:rFonts w:ascii="Verdana" w:hAnsi="Verdana" w:cs="Arial"/>
          <w:bCs/>
          <w:iCs/>
        </w:rPr>
        <w:fldChar w:fldCharType="separate"/>
      </w:r>
      <w:r w:rsidR="00C8184B">
        <w:rPr>
          <w:rFonts w:ascii="Verdana" w:hAnsi="Verdana" w:cs="Arial"/>
          <w:bCs/>
          <w:iCs/>
        </w:rPr>
        <w:t>8.4.4</w:t>
      </w:r>
      <w:r w:rsidRPr="003105ED">
        <w:rPr>
          <w:rFonts w:ascii="Verdana" w:hAnsi="Verdana" w:cs="Arial"/>
          <w:bCs/>
          <w:iCs/>
        </w:rPr>
        <w:fldChar w:fldCharType="end"/>
      </w:r>
      <w:r w:rsidRPr="003105ED">
        <w:rPr>
          <w:rFonts w:ascii="Verdana" w:hAnsi="Verdana" w:cs="Arial"/>
          <w:bCs/>
          <w:iCs/>
        </w:rPr>
        <w:t xml:space="preserve"> - mimo uprzedniego wezwania Zamawiającego.</w:t>
      </w:r>
    </w:p>
    <w:p w14:paraId="6B4CF376" w14:textId="77777777" w:rsidR="000231E0" w:rsidRPr="003105ED" w:rsidRDefault="000231E0" w:rsidP="00B66DE3">
      <w:pPr>
        <w:pStyle w:val="Akapitzlist"/>
        <w:spacing w:line="276" w:lineRule="auto"/>
        <w:ind w:left="1004"/>
        <w:jc w:val="both"/>
        <w:rPr>
          <w:rFonts w:ascii="Verdana" w:hAnsi="Verdana" w:cs="Arial"/>
        </w:rPr>
      </w:pPr>
    </w:p>
    <w:p w14:paraId="7DA20F15" w14:textId="3953A827" w:rsidR="000231E0" w:rsidRPr="003105ED" w:rsidRDefault="000231E0" w:rsidP="00A4448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Zamawiający zastrzega sobie możliwość odrzucenia </w:t>
      </w:r>
      <w:r w:rsidR="00166C61" w:rsidRPr="003105ED">
        <w:rPr>
          <w:rFonts w:ascii="Verdana" w:hAnsi="Verdana" w:cs="Arial"/>
        </w:rPr>
        <w:t>O</w:t>
      </w:r>
      <w:r w:rsidRPr="003105ED">
        <w:rPr>
          <w:rFonts w:ascii="Verdana" w:hAnsi="Verdana" w:cs="Arial"/>
        </w:rPr>
        <w:t>ferty</w:t>
      </w:r>
      <w:r w:rsidR="0001307F" w:rsidRPr="003105ED">
        <w:rPr>
          <w:rFonts w:ascii="Verdana" w:hAnsi="Verdana" w:cs="Arial"/>
        </w:rPr>
        <w:t xml:space="preserve"> (co oznacza, że do swobodnego uznania Zamawiającego pozostaje, czy złożona Oferta zostanie odrzucona)</w:t>
      </w:r>
      <w:r w:rsidRPr="003105ED">
        <w:rPr>
          <w:rFonts w:ascii="Verdana" w:hAnsi="Verdana" w:cs="Arial"/>
        </w:rPr>
        <w:t>:</w:t>
      </w:r>
    </w:p>
    <w:p w14:paraId="4C4D4FB7" w14:textId="644760E3" w:rsidR="006770FF" w:rsidRPr="003105ED" w:rsidRDefault="00777F86" w:rsidP="00E3431C">
      <w:pPr>
        <w:pStyle w:val="Akapitzlist"/>
        <w:numPr>
          <w:ilvl w:val="0"/>
          <w:numId w:val="29"/>
        </w:numPr>
        <w:spacing w:before="240" w:after="60" w:line="276" w:lineRule="auto"/>
        <w:ind w:left="1418"/>
        <w:jc w:val="both"/>
        <w:outlineLvl w:val="1"/>
        <w:rPr>
          <w:rFonts w:ascii="Verdana" w:hAnsi="Verdana" w:cs="Arial"/>
          <w:bCs/>
          <w:iCs/>
        </w:rPr>
      </w:pPr>
      <w:bookmarkStart w:id="109" w:name="_Toc109121033"/>
      <w:r w:rsidRPr="003105ED">
        <w:rPr>
          <w:rFonts w:ascii="Verdana" w:hAnsi="Verdana" w:cs="Arial"/>
          <w:bCs/>
          <w:iCs/>
        </w:rPr>
        <w:t>z</w:t>
      </w:r>
      <w:r w:rsidR="006770FF" w:rsidRPr="003105ED">
        <w:rPr>
          <w:rFonts w:ascii="Verdana" w:hAnsi="Verdana" w:cs="Arial"/>
          <w:bCs/>
          <w:iCs/>
        </w:rPr>
        <w:t>awierając</w:t>
      </w:r>
      <w:r w:rsidR="0001307F" w:rsidRPr="003105ED">
        <w:rPr>
          <w:rFonts w:ascii="Verdana" w:hAnsi="Verdana" w:cs="Arial"/>
          <w:bCs/>
          <w:iCs/>
        </w:rPr>
        <w:t>ej</w:t>
      </w:r>
      <w:r w:rsidR="006770FF" w:rsidRPr="003105ED">
        <w:rPr>
          <w:rFonts w:ascii="Verdana" w:hAnsi="Verdana" w:cs="Arial"/>
          <w:bCs/>
          <w:iCs/>
        </w:rPr>
        <w:t xml:space="preserve"> rażąco niską cenę</w:t>
      </w:r>
      <w:r w:rsidRPr="003105ED">
        <w:rPr>
          <w:rFonts w:ascii="Verdana" w:hAnsi="Verdana" w:cs="Arial"/>
          <w:bCs/>
          <w:iCs/>
        </w:rPr>
        <w:t xml:space="preserve"> w rozumieniu </w:t>
      </w:r>
      <w:r w:rsidR="00AD1B97" w:rsidRPr="003105ED">
        <w:rPr>
          <w:rFonts w:ascii="Verdana" w:hAnsi="Verdana" w:cs="Arial"/>
          <w:bCs/>
          <w:iCs/>
        </w:rPr>
        <w:t xml:space="preserve">art. 224 </w:t>
      </w:r>
      <w:r w:rsidRPr="003105ED">
        <w:rPr>
          <w:rFonts w:ascii="Verdana" w:hAnsi="Verdana" w:cs="Arial"/>
          <w:bCs/>
          <w:iCs/>
        </w:rPr>
        <w:t>ustaw</w:t>
      </w:r>
      <w:r w:rsidR="00AD1B97" w:rsidRPr="003105ED">
        <w:rPr>
          <w:rFonts w:ascii="Verdana" w:hAnsi="Verdana" w:cs="Arial"/>
          <w:bCs/>
          <w:iCs/>
        </w:rPr>
        <w:t>y</w:t>
      </w:r>
      <w:r w:rsidRPr="003105ED">
        <w:rPr>
          <w:rFonts w:ascii="Verdana" w:hAnsi="Verdana" w:cs="Arial"/>
          <w:bCs/>
          <w:iCs/>
        </w:rPr>
        <w:t xml:space="preserve"> </w:t>
      </w:r>
      <w:r w:rsidR="00AD1B97" w:rsidRPr="003105ED">
        <w:rPr>
          <w:rFonts w:ascii="Verdana" w:hAnsi="Verdana" w:cs="Arial"/>
          <w:bCs/>
          <w:iCs/>
        </w:rPr>
        <w:t xml:space="preserve">z dnia 11 września 2019 r. </w:t>
      </w:r>
      <w:r w:rsidRPr="003105ED">
        <w:rPr>
          <w:rFonts w:ascii="Verdana" w:hAnsi="Verdana" w:cs="Arial"/>
          <w:bCs/>
          <w:iCs/>
        </w:rPr>
        <w:t>Prawo zamówień publicznych</w:t>
      </w:r>
      <w:r w:rsidR="00AD1B97" w:rsidRPr="003105ED">
        <w:rPr>
          <w:rFonts w:ascii="Verdana" w:hAnsi="Verdana" w:cs="Arial"/>
          <w:bCs/>
          <w:iCs/>
        </w:rPr>
        <w:t xml:space="preserve"> (Dz.U. z 202</w:t>
      </w:r>
      <w:r w:rsidR="002A1E64" w:rsidRPr="003105ED">
        <w:rPr>
          <w:rFonts w:ascii="Verdana" w:hAnsi="Verdana" w:cs="Arial"/>
          <w:bCs/>
          <w:iCs/>
        </w:rPr>
        <w:t>2</w:t>
      </w:r>
      <w:r w:rsidR="00AD1B97" w:rsidRPr="003105ED">
        <w:rPr>
          <w:rFonts w:ascii="Verdana" w:hAnsi="Verdana" w:cs="Arial"/>
          <w:bCs/>
          <w:iCs/>
        </w:rPr>
        <w:t xml:space="preserve"> r. poz. </w:t>
      </w:r>
      <w:r w:rsidR="002A1E64" w:rsidRPr="003105ED">
        <w:rPr>
          <w:rFonts w:ascii="Verdana" w:hAnsi="Verdana" w:cs="Arial"/>
          <w:bCs/>
          <w:iCs/>
        </w:rPr>
        <w:t>1710</w:t>
      </w:r>
      <w:r w:rsidR="00AD1B97" w:rsidRPr="003105ED">
        <w:rPr>
          <w:rFonts w:ascii="Verdana" w:hAnsi="Verdana" w:cs="Arial"/>
          <w:bCs/>
          <w:iCs/>
        </w:rPr>
        <w:t xml:space="preserve"> ze zm.</w:t>
      </w:r>
      <w:r w:rsidRPr="003105ED">
        <w:rPr>
          <w:rFonts w:ascii="Verdana" w:hAnsi="Verdana" w:cs="Arial"/>
          <w:bCs/>
          <w:iCs/>
        </w:rPr>
        <w:t>)</w:t>
      </w:r>
      <w:r w:rsidR="006770FF" w:rsidRPr="003105ED">
        <w:rPr>
          <w:rFonts w:ascii="Verdana" w:hAnsi="Verdana" w:cs="Arial"/>
          <w:bCs/>
          <w:iCs/>
        </w:rPr>
        <w:t>, w tym w szczególności cenę niższą o więcej niż 30% od średniej ceny wszystkich złożonych ofert oraz budżetu Zamawiającego</w:t>
      </w:r>
      <w:r w:rsidR="00AD1B97" w:rsidRPr="003105ED">
        <w:rPr>
          <w:rFonts w:ascii="Verdana" w:hAnsi="Verdana" w:cs="Arial"/>
          <w:bCs/>
          <w:iCs/>
        </w:rPr>
        <w:t xml:space="preserve">, </w:t>
      </w:r>
      <w:r w:rsidRPr="003105ED">
        <w:rPr>
          <w:rFonts w:ascii="Verdana" w:hAnsi="Verdana" w:cs="Arial"/>
          <w:bCs/>
          <w:iCs/>
        </w:rPr>
        <w:t>lub</w:t>
      </w:r>
      <w:bookmarkEnd w:id="109"/>
    </w:p>
    <w:p w14:paraId="21577ABD" w14:textId="1C5388BF" w:rsidR="006770FF" w:rsidRPr="003105ED" w:rsidRDefault="006770FF" w:rsidP="00E3431C">
      <w:pPr>
        <w:pStyle w:val="Akapitzlist"/>
        <w:numPr>
          <w:ilvl w:val="0"/>
          <w:numId w:val="29"/>
        </w:numPr>
        <w:spacing w:before="240" w:after="60" w:line="276" w:lineRule="auto"/>
        <w:ind w:left="1418"/>
        <w:jc w:val="both"/>
        <w:outlineLvl w:val="1"/>
        <w:rPr>
          <w:rFonts w:ascii="Verdana" w:hAnsi="Verdana" w:cs="Arial"/>
          <w:bCs/>
          <w:iCs/>
        </w:rPr>
      </w:pPr>
      <w:bookmarkStart w:id="110" w:name="_Toc109121034"/>
      <w:r w:rsidRPr="003105ED">
        <w:rPr>
          <w:rFonts w:ascii="Verdana" w:hAnsi="Verdana" w:cs="Arial"/>
          <w:bCs/>
          <w:iCs/>
        </w:rPr>
        <w:t xml:space="preserve">w której Wykonawca </w:t>
      </w:r>
      <w:r w:rsidR="00777F86" w:rsidRPr="003105ED">
        <w:rPr>
          <w:rFonts w:ascii="Verdana" w:hAnsi="Verdana" w:cs="Arial"/>
          <w:bCs/>
          <w:iCs/>
        </w:rPr>
        <w:t xml:space="preserve">- w Tabeli </w:t>
      </w:r>
      <w:r w:rsidR="005255A1" w:rsidRPr="003105ED">
        <w:rPr>
          <w:rFonts w:ascii="Verdana" w:hAnsi="Verdana" w:cs="Arial"/>
          <w:bCs/>
          <w:iCs/>
        </w:rPr>
        <w:t>P</w:t>
      </w:r>
      <w:r w:rsidR="00777F86" w:rsidRPr="003105ED">
        <w:rPr>
          <w:rFonts w:ascii="Verdana" w:hAnsi="Verdana" w:cs="Arial"/>
          <w:bCs/>
          <w:iCs/>
        </w:rPr>
        <w:t xml:space="preserve">odziału Ceny </w:t>
      </w:r>
      <w:r w:rsidR="0001307F" w:rsidRPr="003105ED">
        <w:rPr>
          <w:rFonts w:ascii="Verdana" w:hAnsi="Verdana" w:cs="Arial"/>
          <w:bCs/>
          <w:iCs/>
        </w:rPr>
        <w:t>R</w:t>
      </w:r>
      <w:r w:rsidR="00777F86" w:rsidRPr="003105ED">
        <w:rPr>
          <w:rFonts w:ascii="Verdana" w:hAnsi="Verdana" w:cs="Arial"/>
          <w:bCs/>
          <w:iCs/>
        </w:rPr>
        <w:t>yczałtowej - wskaże ceny jednostkowe oderwane od realiów rynkowych</w:t>
      </w:r>
      <w:r w:rsidR="009C7156" w:rsidRPr="003105ED">
        <w:rPr>
          <w:rFonts w:ascii="Verdana" w:hAnsi="Verdana" w:cs="Arial"/>
          <w:bCs/>
          <w:iCs/>
        </w:rPr>
        <w:t xml:space="preserve"> (w szczególności jeśli ceny te są wyższe o więcej niż 30% od średniej ceny wszystkich złożonych ofert lub aktualnych cen publikowanych w </w:t>
      </w:r>
      <w:proofErr w:type="spellStart"/>
      <w:r w:rsidR="009C7156" w:rsidRPr="003105ED">
        <w:rPr>
          <w:rFonts w:ascii="Verdana" w:hAnsi="Verdana" w:cs="Arial"/>
          <w:bCs/>
          <w:iCs/>
        </w:rPr>
        <w:t>Sekocenbud</w:t>
      </w:r>
      <w:proofErr w:type="spellEnd"/>
      <w:r w:rsidR="009C7156" w:rsidRPr="003105ED">
        <w:rPr>
          <w:rFonts w:ascii="Verdana" w:hAnsi="Verdana" w:cs="Arial"/>
          <w:bCs/>
          <w:iCs/>
        </w:rPr>
        <w:t>)</w:t>
      </w:r>
      <w:r w:rsidR="00777F86" w:rsidRPr="003105ED">
        <w:rPr>
          <w:rFonts w:ascii="Verdana" w:hAnsi="Verdana" w:cs="Arial"/>
          <w:bCs/>
          <w:iCs/>
        </w:rPr>
        <w:t>;</w:t>
      </w:r>
      <w:bookmarkEnd w:id="110"/>
    </w:p>
    <w:p w14:paraId="1104B1A3" w14:textId="77777777" w:rsidR="00E3431C" w:rsidRPr="003105ED" w:rsidRDefault="00E3431C" w:rsidP="00E3431C">
      <w:pPr>
        <w:pStyle w:val="Akapitzlist"/>
        <w:spacing w:before="240" w:after="60" w:line="276" w:lineRule="auto"/>
        <w:ind w:left="1418"/>
        <w:jc w:val="both"/>
        <w:outlineLvl w:val="1"/>
        <w:rPr>
          <w:rFonts w:ascii="Verdana" w:hAnsi="Verdana" w:cs="Arial"/>
          <w:bCs/>
          <w:iCs/>
        </w:rPr>
      </w:pPr>
    </w:p>
    <w:p w14:paraId="56CD15E5" w14:textId="06B077E1" w:rsidR="00376C5A" w:rsidRPr="003105ED" w:rsidRDefault="00E235EF" w:rsidP="005C061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Verdana" w:hAnsi="Verdana" w:cs="Arial"/>
          <w:b/>
        </w:rPr>
      </w:pPr>
      <w:bookmarkStart w:id="111" w:name="_Toc225838944"/>
      <w:r w:rsidRPr="003105ED">
        <w:rPr>
          <w:rFonts w:ascii="Verdana" w:hAnsi="Verdana" w:cs="Arial"/>
          <w:b/>
        </w:rPr>
        <w:t>P</w:t>
      </w:r>
      <w:r w:rsidR="00F10973" w:rsidRPr="003105ED">
        <w:rPr>
          <w:rFonts w:ascii="Verdana" w:hAnsi="Verdana" w:cs="Arial"/>
          <w:b/>
        </w:rPr>
        <w:t>rocedura wyboru</w:t>
      </w:r>
      <w:bookmarkEnd w:id="111"/>
    </w:p>
    <w:p w14:paraId="3AF3AF81" w14:textId="77777777" w:rsidR="00CC01E6" w:rsidRPr="003105ED" w:rsidRDefault="00CC01E6" w:rsidP="00CC01E6">
      <w:pPr>
        <w:pStyle w:val="Akapitzlist"/>
        <w:spacing w:line="276" w:lineRule="auto"/>
        <w:ind w:left="705"/>
        <w:jc w:val="both"/>
        <w:rPr>
          <w:rFonts w:ascii="Verdana" w:hAnsi="Verdana" w:cs="Arial"/>
          <w:b/>
        </w:rPr>
      </w:pPr>
    </w:p>
    <w:p w14:paraId="74CCD3CF" w14:textId="579DB9EC" w:rsidR="00F10973" w:rsidRPr="003105ED" w:rsidRDefault="00F10973" w:rsidP="005C0613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Verdana" w:hAnsi="Verdana" w:cs="Arial"/>
          <w:b/>
          <w:bCs/>
        </w:rPr>
      </w:pPr>
      <w:r w:rsidRPr="003105ED">
        <w:rPr>
          <w:rFonts w:ascii="Verdana" w:hAnsi="Verdana" w:cs="Arial"/>
          <w:b/>
          <w:bCs/>
        </w:rPr>
        <w:t xml:space="preserve">Przy wyborze </w:t>
      </w:r>
      <w:r w:rsidR="00E97639" w:rsidRPr="003105ED">
        <w:rPr>
          <w:rFonts w:ascii="Verdana" w:hAnsi="Verdana" w:cs="Arial"/>
          <w:b/>
          <w:bCs/>
        </w:rPr>
        <w:t>O</w:t>
      </w:r>
      <w:r w:rsidRPr="003105ED">
        <w:rPr>
          <w:rFonts w:ascii="Verdana" w:hAnsi="Verdana" w:cs="Arial"/>
          <w:b/>
          <w:bCs/>
        </w:rPr>
        <w:t>fert</w:t>
      </w:r>
      <w:r w:rsidR="00E97639" w:rsidRPr="003105ED">
        <w:rPr>
          <w:rFonts w:ascii="Verdana" w:hAnsi="Verdana" w:cs="Arial"/>
          <w:b/>
          <w:bCs/>
        </w:rPr>
        <w:t>y najkorzystniejszej</w:t>
      </w:r>
      <w:r w:rsidR="008C3F76" w:rsidRPr="003105ED">
        <w:rPr>
          <w:rFonts w:ascii="Verdana" w:hAnsi="Verdana" w:cs="Arial"/>
          <w:b/>
          <w:bCs/>
        </w:rPr>
        <w:t xml:space="preserve"> </w:t>
      </w:r>
      <w:r w:rsidRPr="003105ED">
        <w:rPr>
          <w:rFonts w:ascii="Verdana" w:hAnsi="Verdana" w:cs="Arial"/>
          <w:b/>
          <w:bCs/>
        </w:rPr>
        <w:t>Zamawiający będzie kierował się następującym kryteri</w:t>
      </w:r>
      <w:r w:rsidR="000873C5" w:rsidRPr="003105ED">
        <w:rPr>
          <w:rFonts w:ascii="Verdana" w:hAnsi="Verdana" w:cs="Arial"/>
          <w:b/>
          <w:bCs/>
        </w:rPr>
        <w:t>um</w:t>
      </w:r>
      <w:r w:rsidRPr="003105ED">
        <w:rPr>
          <w:rFonts w:ascii="Verdana" w:hAnsi="Verdana" w:cs="Arial"/>
          <w:b/>
          <w:bCs/>
        </w:rPr>
        <w:t>:</w:t>
      </w:r>
    </w:p>
    <w:p w14:paraId="39E2F53A" w14:textId="77777777" w:rsidR="00BD5E8F" w:rsidRPr="003105ED" w:rsidRDefault="00BD5E8F" w:rsidP="000F6896">
      <w:pPr>
        <w:spacing w:line="276" w:lineRule="auto"/>
        <w:jc w:val="both"/>
        <w:rPr>
          <w:rFonts w:ascii="Verdana" w:hAnsi="Verdana" w:cs="Arial"/>
          <w:b/>
          <w:u w:val="single"/>
        </w:rPr>
      </w:pPr>
    </w:p>
    <w:p w14:paraId="7EEA2535" w14:textId="443C2EA8" w:rsidR="005D23A8" w:rsidRPr="003105ED" w:rsidRDefault="00200254" w:rsidP="000873C5">
      <w:pPr>
        <w:pStyle w:val="Akapitzlist"/>
        <w:spacing w:line="276" w:lineRule="auto"/>
        <w:jc w:val="both"/>
        <w:rPr>
          <w:rFonts w:ascii="Verdana" w:hAnsi="Verdana" w:cs="Arial"/>
          <w:b/>
        </w:rPr>
      </w:pPr>
      <w:r w:rsidRPr="003105ED">
        <w:rPr>
          <w:rFonts w:ascii="Verdana" w:hAnsi="Verdana" w:cs="Arial"/>
          <w:b/>
        </w:rPr>
        <w:t>KRYTERIU</w:t>
      </w:r>
      <w:r w:rsidR="006770FF" w:rsidRPr="003105ED">
        <w:rPr>
          <w:rFonts w:ascii="Verdana" w:hAnsi="Verdana" w:cs="Arial"/>
          <w:b/>
        </w:rPr>
        <w:t xml:space="preserve">M </w:t>
      </w:r>
      <w:r w:rsidR="005D23A8" w:rsidRPr="003105ED">
        <w:rPr>
          <w:rFonts w:ascii="Verdana" w:hAnsi="Verdana" w:cs="Arial"/>
          <w:b/>
        </w:rPr>
        <w:t>CEN</w:t>
      </w:r>
      <w:r w:rsidR="006770FF" w:rsidRPr="003105ED">
        <w:rPr>
          <w:rFonts w:ascii="Verdana" w:hAnsi="Verdana" w:cs="Arial"/>
          <w:b/>
        </w:rPr>
        <w:t>Y</w:t>
      </w:r>
      <w:r w:rsidR="00E97639" w:rsidRPr="003105ED">
        <w:rPr>
          <w:rFonts w:ascii="Verdana" w:hAnsi="Verdana" w:cs="Arial"/>
          <w:b/>
        </w:rPr>
        <w:t xml:space="preserve"> </w:t>
      </w:r>
      <w:r w:rsidR="002A2C75" w:rsidRPr="003105ED">
        <w:rPr>
          <w:rFonts w:ascii="Verdana" w:hAnsi="Verdana" w:cs="Arial"/>
          <w:b/>
        </w:rPr>
        <w:t>RYCZAŁTOWEJ</w:t>
      </w:r>
      <w:r w:rsidR="00E97639" w:rsidRPr="003105ED">
        <w:rPr>
          <w:rFonts w:ascii="Verdana" w:hAnsi="Verdana" w:cs="Arial"/>
          <w:b/>
        </w:rPr>
        <w:t xml:space="preserve"> </w:t>
      </w:r>
      <w:r w:rsidR="00166C61" w:rsidRPr="003105ED">
        <w:rPr>
          <w:rFonts w:ascii="Verdana" w:hAnsi="Verdana" w:cs="Arial"/>
          <w:b/>
        </w:rPr>
        <w:t xml:space="preserve">ZA REALIZACJĘ </w:t>
      </w:r>
      <w:r w:rsidR="00B9726C" w:rsidRPr="003105ED">
        <w:rPr>
          <w:rFonts w:ascii="Verdana" w:hAnsi="Verdana" w:cs="Arial"/>
          <w:b/>
        </w:rPr>
        <w:t xml:space="preserve">INWESTYCJI - </w:t>
      </w:r>
      <w:r w:rsidR="00166C61" w:rsidRPr="003105ED">
        <w:rPr>
          <w:rFonts w:ascii="Verdana" w:hAnsi="Verdana" w:cs="Arial"/>
          <w:b/>
        </w:rPr>
        <w:t>ZAMÓWIENIA PODSTAWOWEGO</w:t>
      </w:r>
      <w:r w:rsidR="00B9726C" w:rsidRPr="003105ED">
        <w:rPr>
          <w:rFonts w:ascii="Verdana" w:hAnsi="Verdana" w:cs="Arial"/>
          <w:b/>
        </w:rPr>
        <w:t xml:space="preserve"> ORAZ PRAWA OPCJI (ŁĄCZNIE)</w:t>
      </w:r>
      <w:r w:rsidR="00166C61" w:rsidRPr="003105ED">
        <w:rPr>
          <w:rFonts w:ascii="Verdana" w:hAnsi="Verdana" w:cs="Arial"/>
          <w:b/>
        </w:rPr>
        <w:t xml:space="preserve"> </w:t>
      </w:r>
      <w:r w:rsidR="00E97639" w:rsidRPr="003105ED">
        <w:rPr>
          <w:rFonts w:ascii="Verdana" w:hAnsi="Verdana" w:cs="Arial"/>
          <w:b/>
        </w:rPr>
        <w:t xml:space="preserve">– WAGA </w:t>
      </w:r>
      <w:r w:rsidR="00A82C91" w:rsidRPr="003105ED">
        <w:rPr>
          <w:rFonts w:ascii="Verdana" w:hAnsi="Verdana" w:cs="Arial"/>
          <w:b/>
        </w:rPr>
        <w:t xml:space="preserve">100 </w:t>
      </w:r>
      <w:r w:rsidR="00E97639" w:rsidRPr="003105ED">
        <w:rPr>
          <w:rFonts w:ascii="Verdana" w:hAnsi="Verdana" w:cs="Arial"/>
          <w:b/>
        </w:rPr>
        <w:t>%</w:t>
      </w:r>
      <w:r w:rsidR="005D23A8" w:rsidRPr="003105ED">
        <w:rPr>
          <w:rFonts w:ascii="Verdana" w:hAnsi="Verdana" w:cs="Arial"/>
          <w:b/>
        </w:rPr>
        <w:t>:</w:t>
      </w:r>
    </w:p>
    <w:p w14:paraId="36B5160A" w14:textId="77777777" w:rsidR="00E97639" w:rsidRPr="003105ED" w:rsidRDefault="00E97639" w:rsidP="000F6896">
      <w:pPr>
        <w:tabs>
          <w:tab w:val="num" w:pos="1560"/>
        </w:tabs>
        <w:spacing w:line="276" w:lineRule="auto"/>
        <w:jc w:val="both"/>
        <w:rPr>
          <w:rFonts w:ascii="Verdana" w:hAnsi="Verdana" w:cs="Arial"/>
          <w:b/>
          <w:bCs/>
        </w:rPr>
      </w:pPr>
    </w:p>
    <w:p w14:paraId="6152BAFA" w14:textId="24EFEC11" w:rsidR="005D23A8" w:rsidRPr="003105ED" w:rsidRDefault="00E97639" w:rsidP="00B33130">
      <w:pPr>
        <w:tabs>
          <w:tab w:val="num" w:pos="1560"/>
        </w:tabs>
        <w:spacing w:line="276" w:lineRule="auto"/>
        <w:ind w:left="284"/>
        <w:jc w:val="both"/>
        <w:rPr>
          <w:rFonts w:ascii="Verdana" w:hAnsi="Verdana" w:cs="Arial"/>
          <w:b/>
          <w:bCs/>
        </w:rPr>
      </w:pPr>
      <w:r w:rsidRPr="003105ED">
        <w:rPr>
          <w:rFonts w:ascii="Verdana" w:hAnsi="Verdana" w:cs="Arial"/>
        </w:rPr>
        <w:t xml:space="preserve">Kryterium to dotyczy </w:t>
      </w:r>
      <w:r w:rsidR="0045372F" w:rsidRPr="003105ED">
        <w:rPr>
          <w:rFonts w:ascii="Verdana" w:hAnsi="Verdana" w:cs="Arial"/>
        </w:rPr>
        <w:t>C</w:t>
      </w:r>
      <w:r w:rsidRPr="003105ED">
        <w:rPr>
          <w:rFonts w:ascii="Verdana" w:hAnsi="Verdana" w:cs="Arial"/>
        </w:rPr>
        <w:t xml:space="preserve">eny </w:t>
      </w:r>
      <w:r w:rsidR="0045372F" w:rsidRPr="003105ED">
        <w:rPr>
          <w:rFonts w:ascii="Verdana" w:hAnsi="Verdana" w:cs="Arial"/>
        </w:rPr>
        <w:t>R</w:t>
      </w:r>
      <w:r w:rsidRPr="003105ED">
        <w:rPr>
          <w:rFonts w:ascii="Verdana" w:hAnsi="Verdana" w:cs="Arial"/>
        </w:rPr>
        <w:t xml:space="preserve">yczałtowej netto za wykonanie </w:t>
      </w:r>
      <w:r w:rsidR="00B9726C" w:rsidRPr="003105ED">
        <w:rPr>
          <w:rFonts w:ascii="Verdana" w:hAnsi="Verdana" w:cs="Arial"/>
        </w:rPr>
        <w:t>całej Inwestycji</w:t>
      </w:r>
      <w:r w:rsidR="0059078F" w:rsidRPr="003105ED">
        <w:rPr>
          <w:rFonts w:ascii="Verdana" w:hAnsi="Verdana" w:cs="Arial"/>
        </w:rPr>
        <w:t xml:space="preserve">, tj. </w:t>
      </w:r>
      <w:r w:rsidR="0045372F" w:rsidRPr="003105ED">
        <w:rPr>
          <w:rFonts w:ascii="Verdana" w:hAnsi="Verdana" w:cs="Arial"/>
        </w:rPr>
        <w:t>Zamówienia Podstawowego</w:t>
      </w:r>
      <w:r w:rsidR="0059078F" w:rsidRPr="003105ED">
        <w:rPr>
          <w:rFonts w:ascii="Verdana" w:hAnsi="Verdana" w:cs="Arial"/>
        </w:rPr>
        <w:t xml:space="preserve"> oraz Prawa Opcji (łącznie)</w:t>
      </w:r>
      <w:r w:rsidR="0045372F" w:rsidRPr="003105ED">
        <w:rPr>
          <w:rFonts w:ascii="Verdana" w:hAnsi="Verdana" w:cs="Arial"/>
        </w:rPr>
        <w:t xml:space="preserve">, </w:t>
      </w:r>
      <w:r w:rsidRPr="003105ED">
        <w:rPr>
          <w:rFonts w:ascii="Verdana" w:hAnsi="Verdana" w:cs="Arial"/>
        </w:rPr>
        <w:t>określonej w Ofercie Wykonawcy</w:t>
      </w:r>
      <w:r w:rsidR="0001307F" w:rsidRPr="003105ED">
        <w:rPr>
          <w:rFonts w:ascii="Verdana" w:hAnsi="Verdana" w:cs="Arial"/>
        </w:rPr>
        <w:t>:</w:t>
      </w:r>
    </w:p>
    <w:p w14:paraId="1A58B761" w14:textId="77777777" w:rsidR="008C3F76" w:rsidRPr="003105ED" w:rsidRDefault="008C3F76" w:rsidP="00B33130">
      <w:pPr>
        <w:tabs>
          <w:tab w:val="num" w:pos="1560"/>
        </w:tabs>
        <w:spacing w:line="276" w:lineRule="auto"/>
        <w:ind w:left="284"/>
        <w:jc w:val="both"/>
        <w:rPr>
          <w:rFonts w:ascii="Verdana" w:hAnsi="Verdana" w:cs="Arial"/>
          <w:b/>
          <w:bCs/>
        </w:rPr>
      </w:pPr>
    </w:p>
    <w:p w14:paraId="3EE4AC10" w14:textId="2F69635E" w:rsidR="005D23A8" w:rsidRPr="003105ED" w:rsidRDefault="00E97639" w:rsidP="00B33130">
      <w:pPr>
        <w:tabs>
          <w:tab w:val="num" w:pos="1560"/>
        </w:tabs>
        <w:spacing w:line="276" w:lineRule="auto"/>
        <w:ind w:left="284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Punkty w tym kryterium zostaną </w:t>
      </w:r>
      <w:r w:rsidR="004C3486" w:rsidRPr="003105ED">
        <w:rPr>
          <w:rFonts w:ascii="Verdana" w:hAnsi="Verdana" w:cs="Arial"/>
        </w:rPr>
        <w:t>przyznane</w:t>
      </w:r>
      <w:r w:rsidR="002A2C75"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</w:rPr>
        <w:t>w</w:t>
      </w:r>
      <w:r w:rsidR="002A2C75" w:rsidRPr="003105ED">
        <w:rPr>
          <w:rFonts w:ascii="Verdana" w:hAnsi="Verdana" w:cs="Arial"/>
        </w:rPr>
        <w:t>edług</w:t>
      </w:r>
      <w:r w:rsidRPr="003105ED">
        <w:rPr>
          <w:rFonts w:ascii="Verdana" w:hAnsi="Verdana" w:cs="Arial"/>
        </w:rPr>
        <w:t xml:space="preserve"> poniższego wzoru:</w:t>
      </w:r>
    </w:p>
    <w:p w14:paraId="3DCFAD7A" w14:textId="77777777" w:rsidR="005D23A8" w:rsidRPr="003105ED" w:rsidRDefault="005D23A8" w:rsidP="00B33130">
      <w:pPr>
        <w:tabs>
          <w:tab w:val="num" w:pos="1560"/>
        </w:tabs>
        <w:spacing w:line="276" w:lineRule="auto"/>
        <w:ind w:left="284"/>
        <w:jc w:val="both"/>
        <w:rPr>
          <w:rFonts w:ascii="Verdana" w:hAnsi="Verdana" w:cs="Arial"/>
        </w:rPr>
      </w:pPr>
    </w:p>
    <w:p w14:paraId="714404CE" w14:textId="0DA4AAC8" w:rsidR="005D23A8" w:rsidRPr="003105ED" w:rsidRDefault="00E067A9" w:rsidP="00B33130">
      <w:pPr>
        <w:tabs>
          <w:tab w:val="num" w:pos="1560"/>
        </w:tabs>
        <w:spacing w:line="276" w:lineRule="auto"/>
        <w:ind w:left="284"/>
        <w:jc w:val="both"/>
        <w:rPr>
          <w:rFonts w:ascii="Verdana" w:hAnsi="Verdana" w:cs="Arial"/>
          <w:b/>
          <w:bCs/>
        </w:rPr>
      </w:pPr>
      <m:oMath>
        <m:f>
          <m:fPr>
            <m:ctrlPr>
              <w:rPr>
                <w:rFonts w:ascii="Cambria Math" w:hAnsi="Cambria Math" w:cs="Arial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</w:rPr>
              <m:t xml:space="preserve">najniższa cena ryczałtowa netto 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</w:rPr>
              <m:t xml:space="preserve">badana cena ryczałtowa  netto </m:t>
            </m:r>
          </m:den>
        </m:f>
      </m:oMath>
      <w:r w:rsidR="005D23A8" w:rsidRPr="003105ED">
        <w:rPr>
          <w:rFonts w:ascii="Verdana" w:hAnsi="Verdana" w:cs="Arial"/>
          <w:b/>
          <w:bCs/>
        </w:rPr>
        <w:t xml:space="preserve"> </w:t>
      </w:r>
      <w:r w:rsidR="005D23A8" w:rsidRPr="003105ED">
        <w:rPr>
          <w:rFonts w:ascii="Verdana" w:hAnsi="Verdana" w:cs="Arial"/>
          <w:b/>
          <w:bCs/>
          <w:i/>
        </w:rPr>
        <w:t xml:space="preserve">x </w:t>
      </w:r>
      <w:r w:rsidR="00C30585" w:rsidRPr="003105ED">
        <w:rPr>
          <w:rFonts w:ascii="Verdana" w:hAnsi="Verdana" w:cs="Arial"/>
          <w:b/>
          <w:bCs/>
          <w:iCs/>
        </w:rPr>
        <w:t>100</w:t>
      </w:r>
      <w:r w:rsidR="005D23A8" w:rsidRPr="003105ED">
        <w:rPr>
          <w:rFonts w:ascii="Verdana" w:hAnsi="Verdana" w:cs="Arial"/>
          <w:b/>
          <w:bCs/>
          <w:iCs/>
        </w:rPr>
        <w:t xml:space="preserve"> </w:t>
      </w:r>
      <w:r w:rsidR="005D23A8" w:rsidRPr="003105ED">
        <w:rPr>
          <w:rFonts w:ascii="Verdana" w:hAnsi="Verdana" w:cs="Arial"/>
          <w:b/>
          <w:bCs/>
          <w:i/>
        </w:rPr>
        <w:t xml:space="preserve">= </w:t>
      </w:r>
      <w:r w:rsidR="00A2195B" w:rsidRPr="003105ED">
        <w:rPr>
          <w:rFonts w:ascii="Verdana" w:hAnsi="Verdana" w:cs="Arial"/>
          <w:b/>
          <w:bCs/>
          <w:i/>
        </w:rPr>
        <w:t>liczba</w:t>
      </w:r>
      <w:r w:rsidR="005D23A8" w:rsidRPr="003105ED">
        <w:rPr>
          <w:rFonts w:ascii="Verdana" w:hAnsi="Verdana" w:cs="Arial"/>
          <w:b/>
          <w:bCs/>
          <w:i/>
        </w:rPr>
        <w:t xml:space="preserve"> punktów badanej oferty </w:t>
      </w:r>
      <w:r w:rsidR="00E17883" w:rsidRPr="003105ED">
        <w:rPr>
          <w:rFonts w:ascii="Verdana" w:hAnsi="Verdana" w:cs="Arial"/>
          <w:b/>
          <w:bCs/>
          <w:i/>
        </w:rPr>
        <w:t xml:space="preserve">w kryterium </w:t>
      </w:r>
      <w:r w:rsidR="008C2857" w:rsidRPr="003105ED">
        <w:rPr>
          <w:rFonts w:ascii="Verdana" w:hAnsi="Verdana" w:cs="Arial"/>
          <w:b/>
          <w:bCs/>
          <w:i/>
        </w:rPr>
        <w:t>oceny ofert</w:t>
      </w:r>
    </w:p>
    <w:p w14:paraId="4AF136F9" w14:textId="0EA48AC3" w:rsidR="00A1265D" w:rsidRPr="003105ED" w:rsidRDefault="00A1265D" w:rsidP="00A1265D">
      <w:pPr>
        <w:spacing w:line="276" w:lineRule="auto"/>
        <w:jc w:val="both"/>
        <w:rPr>
          <w:rFonts w:ascii="Verdana" w:hAnsi="Verdana" w:cs="Arial"/>
        </w:rPr>
      </w:pPr>
    </w:p>
    <w:p w14:paraId="596C2013" w14:textId="77777777" w:rsidR="00DE7A96" w:rsidRPr="003105ED" w:rsidRDefault="00DE7A96" w:rsidP="00A1265D">
      <w:pPr>
        <w:spacing w:line="276" w:lineRule="auto"/>
        <w:jc w:val="both"/>
        <w:rPr>
          <w:rFonts w:ascii="Verdana" w:hAnsi="Verdana" w:cs="Arial"/>
        </w:rPr>
      </w:pPr>
    </w:p>
    <w:p w14:paraId="4A9DF382" w14:textId="52163591" w:rsidR="00F20065" w:rsidRPr="003105ED" w:rsidRDefault="00A1265D" w:rsidP="00D0361C">
      <w:pPr>
        <w:pStyle w:val="Nagwek2"/>
        <w:spacing w:line="276" w:lineRule="auto"/>
        <w:ind w:left="1134" w:hanging="1134"/>
        <w:jc w:val="both"/>
        <w:rPr>
          <w:rFonts w:ascii="Verdana" w:hAnsi="Verdana" w:cs="Arial"/>
          <w:b w:val="0"/>
          <w:bCs/>
          <w:iCs/>
          <w:sz w:val="20"/>
        </w:rPr>
      </w:pPr>
      <w:bookmarkStart w:id="112" w:name="_Toc109121035"/>
      <w:r w:rsidRPr="003105ED">
        <w:rPr>
          <w:rFonts w:ascii="Verdana" w:hAnsi="Verdana" w:cs="Arial"/>
          <w:bCs/>
          <w:sz w:val="20"/>
          <w:u w:val="single"/>
        </w:rPr>
        <w:t>UWAG</w:t>
      </w:r>
      <w:r w:rsidR="003A53E9" w:rsidRPr="003105ED">
        <w:rPr>
          <w:rFonts w:ascii="Verdana" w:hAnsi="Verdana" w:cs="Arial"/>
          <w:bCs/>
          <w:sz w:val="20"/>
          <w:u w:val="single"/>
        </w:rPr>
        <w:t>A</w:t>
      </w:r>
      <w:r w:rsidRPr="003105ED">
        <w:rPr>
          <w:rFonts w:ascii="Verdana" w:hAnsi="Verdana" w:cs="Arial"/>
          <w:bCs/>
          <w:sz w:val="20"/>
          <w:u w:val="single"/>
        </w:rPr>
        <w:t>:</w:t>
      </w:r>
      <w:r w:rsidRPr="003105ED">
        <w:rPr>
          <w:rFonts w:ascii="Verdana" w:hAnsi="Verdana" w:cs="Arial"/>
          <w:sz w:val="20"/>
        </w:rPr>
        <w:t xml:space="preserve"> </w:t>
      </w:r>
      <w:r w:rsidRPr="003105ED">
        <w:rPr>
          <w:rFonts w:ascii="Verdana" w:hAnsi="Verdana" w:cs="Arial"/>
          <w:sz w:val="20"/>
        </w:rPr>
        <w:tab/>
      </w:r>
      <w:r w:rsidRPr="003105ED">
        <w:rPr>
          <w:rFonts w:ascii="Verdana" w:hAnsi="Verdana" w:cs="Arial"/>
          <w:iCs/>
          <w:sz w:val="20"/>
        </w:rPr>
        <w:t>Zamawiający zastrzega sobie prawo do przyjęcia lub odrzucenia jakiejkolwiek Oferty, jak również do unieważnienia Konkursu w dowolnym czasie przed podpisaniem Umowy o Roboty Budowalne, bez ponoszenia jakiejkolwiek odpowiedzialności wobec Oferenta czy Oferentów, których to dotyczy, i bez jakiegokolwiek obowiązku poinformowania takiegoż Oferenta lub Oferentów o przyczynach takiego działania Zamawiającego. Zamawiający</w:t>
      </w:r>
      <w:r w:rsidRPr="003105ED">
        <w:rPr>
          <w:rFonts w:ascii="Verdana" w:hAnsi="Verdana"/>
          <w:sz w:val="20"/>
        </w:rPr>
        <w:t xml:space="preserve"> </w:t>
      </w:r>
      <w:r w:rsidRPr="003105ED">
        <w:rPr>
          <w:rFonts w:ascii="Verdana" w:hAnsi="Verdana" w:cs="Arial"/>
          <w:iCs/>
          <w:sz w:val="20"/>
        </w:rPr>
        <w:t>zastrzega sobie, że nie ponosi żadnej odpowiedzialności finansowej z tytułu uczestnictwa Oferentów w  Konkursie, a Oferenci uczestniczą w nim na własny koszt i ryzyko, niezależnie od wyniku prowadzonego postępowania</w:t>
      </w:r>
      <w:r w:rsidRPr="003105ED">
        <w:rPr>
          <w:rFonts w:ascii="Verdana" w:hAnsi="Verdana" w:cs="Arial"/>
          <w:b w:val="0"/>
          <w:bCs/>
          <w:iCs/>
          <w:sz w:val="20"/>
        </w:rPr>
        <w:t>.</w:t>
      </w:r>
      <w:bookmarkEnd w:id="112"/>
    </w:p>
    <w:p w14:paraId="41754E3F" w14:textId="77777777" w:rsidR="00F20065" w:rsidRDefault="00F20065" w:rsidP="000F6896">
      <w:pPr>
        <w:spacing w:line="276" w:lineRule="auto"/>
        <w:ind w:right="-284"/>
        <w:jc w:val="both"/>
        <w:rPr>
          <w:rFonts w:ascii="Verdana" w:hAnsi="Verdana" w:cs="Arial"/>
          <w:bCs/>
          <w:iCs/>
        </w:rPr>
      </w:pPr>
    </w:p>
    <w:p w14:paraId="3FB21500" w14:textId="77777777" w:rsidR="00C8184B" w:rsidRDefault="00C8184B" w:rsidP="000F6896">
      <w:pPr>
        <w:spacing w:line="276" w:lineRule="auto"/>
        <w:ind w:right="-284"/>
        <w:jc w:val="both"/>
        <w:rPr>
          <w:rFonts w:ascii="Verdana" w:hAnsi="Verdana" w:cs="Arial"/>
          <w:bCs/>
          <w:iCs/>
        </w:rPr>
      </w:pPr>
    </w:p>
    <w:p w14:paraId="2DDC7DEA" w14:textId="77777777" w:rsidR="00C8184B" w:rsidRDefault="00C8184B" w:rsidP="000F6896">
      <w:pPr>
        <w:spacing w:line="276" w:lineRule="auto"/>
        <w:ind w:right="-284"/>
        <w:jc w:val="both"/>
        <w:rPr>
          <w:rFonts w:ascii="Verdana" w:hAnsi="Verdana" w:cs="Arial"/>
          <w:bCs/>
          <w:iCs/>
        </w:rPr>
      </w:pPr>
    </w:p>
    <w:p w14:paraId="7ED73679" w14:textId="77777777" w:rsidR="00C8184B" w:rsidRPr="003105ED" w:rsidRDefault="00C8184B" w:rsidP="000F6896">
      <w:pPr>
        <w:spacing w:line="276" w:lineRule="auto"/>
        <w:ind w:right="-284"/>
        <w:jc w:val="both"/>
        <w:rPr>
          <w:rFonts w:ascii="Verdana" w:hAnsi="Verdana" w:cs="Arial"/>
          <w:bCs/>
          <w:iCs/>
        </w:rPr>
      </w:pPr>
    </w:p>
    <w:p w14:paraId="6818CBBF" w14:textId="782C1AA4" w:rsidR="00376C5A" w:rsidRPr="003105ED" w:rsidRDefault="008509E2" w:rsidP="005C0613">
      <w:pPr>
        <w:pStyle w:val="Akapitzlist"/>
        <w:numPr>
          <w:ilvl w:val="0"/>
          <w:numId w:val="5"/>
        </w:numPr>
        <w:spacing w:line="276" w:lineRule="auto"/>
        <w:ind w:right="-284"/>
        <w:jc w:val="both"/>
        <w:rPr>
          <w:rFonts w:ascii="Verdana" w:hAnsi="Verdana" w:cs="Arial"/>
          <w:b/>
        </w:rPr>
      </w:pPr>
      <w:r w:rsidRPr="003105ED">
        <w:rPr>
          <w:rFonts w:ascii="Verdana" w:hAnsi="Verdana" w:cs="Arial"/>
          <w:b/>
        </w:rPr>
        <w:t xml:space="preserve"> </w:t>
      </w:r>
      <w:bookmarkStart w:id="113" w:name="_Toc225838946"/>
      <w:r w:rsidRPr="003105ED">
        <w:rPr>
          <w:rFonts w:ascii="Verdana" w:hAnsi="Verdana" w:cs="Arial"/>
          <w:b/>
        </w:rPr>
        <w:t>ZAWARCIE UMOWY</w:t>
      </w:r>
      <w:bookmarkEnd w:id="113"/>
      <w:r w:rsidRPr="003105ED">
        <w:rPr>
          <w:rFonts w:ascii="Verdana" w:hAnsi="Verdana" w:cs="Arial"/>
        </w:rPr>
        <w:t xml:space="preserve"> </w:t>
      </w:r>
    </w:p>
    <w:p w14:paraId="4F07016F" w14:textId="77777777" w:rsidR="001A42DE" w:rsidRPr="003105ED" w:rsidRDefault="001A42DE" w:rsidP="001A42DE">
      <w:pPr>
        <w:pStyle w:val="Akapitzlist"/>
        <w:spacing w:line="276" w:lineRule="auto"/>
        <w:ind w:left="705" w:right="-284"/>
        <w:jc w:val="both"/>
        <w:rPr>
          <w:rFonts w:ascii="Verdana" w:hAnsi="Verdana" w:cs="Arial"/>
          <w:b/>
        </w:rPr>
      </w:pPr>
    </w:p>
    <w:p w14:paraId="3FB01EA1" w14:textId="4BDAC9B1" w:rsidR="00376C5A" w:rsidRPr="003105ED" w:rsidRDefault="00B14051" w:rsidP="005C0613">
      <w:pPr>
        <w:pStyle w:val="Akapitzlist"/>
        <w:numPr>
          <w:ilvl w:val="1"/>
          <w:numId w:val="5"/>
        </w:numPr>
        <w:spacing w:line="276" w:lineRule="auto"/>
        <w:ind w:right="-284"/>
        <w:jc w:val="both"/>
        <w:rPr>
          <w:rFonts w:ascii="Verdana" w:hAnsi="Verdana" w:cs="Arial"/>
          <w:b/>
        </w:rPr>
      </w:pPr>
      <w:r w:rsidRPr="003105ED">
        <w:rPr>
          <w:rFonts w:ascii="Verdana" w:hAnsi="Verdana" w:cs="Arial"/>
        </w:rPr>
        <w:lastRenderedPageBreak/>
        <w:t xml:space="preserve">Oferent, którego </w:t>
      </w:r>
      <w:r w:rsidR="00E97639" w:rsidRPr="003105ED">
        <w:rPr>
          <w:rFonts w:ascii="Verdana" w:hAnsi="Verdana" w:cs="Arial"/>
        </w:rPr>
        <w:t>O</w:t>
      </w:r>
      <w:r w:rsidRPr="003105ED">
        <w:rPr>
          <w:rFonts w:ascii="Verdana" w:hAnsi="Verdana" w:cs="Arial"/>
        </w:rPr>
        <w:t>ferta zostanie wy</w:t>
      </w:r>
      <w:r w:rsidR="00E75185" w:rsidRPr="003105ED">
        <w:rPr>
          <w:rFonts w:ascii="Verdana" w:hAnsi="Verdana" w:cs="Arial"/>
        </w:rPr>
        <w:t>brana</w:t>
      </w:r>
      <w:r w:rsidR="005D49E9"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</w:rPr>
        <w:t xml:space="preserve">będzie zobowiązany do podpisania </w:t>
      </w:r>
      <w:r w:rsidR="00DD6DE6" w:rsidRPr="003105ED">
        <w:rPr>
          <w:rFonts w:ascii="Verdana" w:hAnsi="Verdana" w:cs="Arial"/>
        </w:rPr>
        <w:t>U</w:t>
      </w:r>
      <w:r w:rsidRPr="003105ED">
        <w:rPr>
          <w:rFonts w:ascii="Verdana" w:hAnsi="Verdana" w:cs="Arial"/>
        </w:rPr>
        <w:t>mowy na warunka</w:t>
      </w:r>
      <w:r w:rsidR="00294B8D" w:rsidRPr="003105ED">
        <w:rPr>
          <w:rFonts w:ascii="Verdana" w:hAnsi="Verdana" w:cs="Arial"/>
        </w:rPr>
        <w:t>ch określonych w</w:t>
      </w:r>
      <w:r w:rsidR="006770FF" w:rsidRPr="003105ED">
        <w:rPr>
          <w:rFonts w:ascii="Verdana" w:hAnsi="Verdana" w:cs="Arial"/>
        </w:rPr>
        <w:t>e</w:t>
      </w:r>
      <w:r w:rsidR="00294B8D" w:rsidRPr="003105ED">
        <w:rPr>
          <w:rFonts w:ascii="Verdana" w:hAnsi="Verdana" w:cs="Arial"/>
        </w:rPr>
        <w:t xml:space="preserve"> </w:t>
      </w:r>
      <w:r w:rsidR="008B1CB9" w:rsidRPr="003105ED">
        <w:rPr>
          <w:rFonts w:ascii="Verdana" w:hAnsi="Verdana" w:cs="Arial"/>
        </w:rPr>
        <w:t xml:space="preserve">wzorze </w:t>
      </w:r>
      <w:r w:rsidRPr="003105ED">
        <w:rPr>
          <w:rFonts w:ascii="Verdana" w:hAnsi="Verdana" w:cs="Arial"/>
        </w:rPr>
        <w:t>„</w:t>
      </w:r>
      <w:r w:rsidR="00BC45D0" w:rsidRPr="003105ED">
        <w:rPr>
          <w:rFonts w:ascii="Verdana" w:hAnsi="Verdana" w:cs="Arial"/>
          <w:i/>
          <w:iCs/>
        </w:rPr>
        <w:t>Umowy o Roboty Budowalne</w:t>
      </w:r>
      <w:r w:rsidRPr="003105ED">
        <w:rPr>
          <w:rFonts w:ascii="Verdana" w:hAnsi="Verdana" w:cs="Arial"/>
        </w:rPr>
        <w:t>”</w:t>
      </w:r>
      <w:r w:rsidR="00B6451B"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</w:rPr>
        <w:t xml:space="preserve">w terminie </w:t>
      </w:r>
      <w:r w:rsidR="00C21B91" w:rsidRPr="003105ED">
        <w:rPr>
          <w:rFonts w:ascii="Verdana" w:hAnsi="Verdana" w:cs="Arial"/>
        </w:rPr>
        <w:t xml:space="preserve">wyznaczonym przez </w:t>
      </w:r>
      <w:r w:rsidR="00214C9D" w:rsidRPr="003105ED">
        <w:rPr>
          <w:rFonts w:ascii="Verdana" w:hAnsi="Verdana" w:cs="Arial"/>
        </w:rPr>
        <w:t>Zamawiającego</w:t>
      </w:r>
      <w:r w:rsidR="008509E2" w:rsidRPr="003105ED">
        <w:rPr>
          <w:rFonts w:ascii="Verdana" w:hAnsi="Verdana" w:cs="Arial"/>
        </w:rPr>
        <w:t>, której treść stanowi Załącznik nr 6</w:t>
      </w:r>
      <w:r w:rsidR="008B1CB9" w:rsidRPr="003105ED">
        <w:rPr>
          <w:rFonts w:ascii="Verdana" w:hAnsi="Verdana" w:cs="Arial"/>
        </w:rPr>
        <w:t xml:space="preserve"> do SWZ</w:t>
      </w:r>
      <w:r w:rsidRPr="003105ED">
        <w:rPr>
          <w:rFonts w:ascii="Verdana" w:hAnsi="Verdana" w:cs="Arial"/>
        </w:rPr>
        <w:t>.</w:t>
      </w:r>
    </w:p>
    <w:p w14:paraId="3394B1DA" w14:textId="21EA9308" w:rsidR="00B14051" w:rsidRPr="003105ED" w:rsidRDefault="00B14051" w:rsidP="005C0613">
      <w:pPr>
        <w:pStyle w:val="Akapitzlist"/>
        <w:numPr>
          <w:ilvl w:val="1"/>
          <w:numId w:val="5"/>
        </w:numPr>
        <w:spacing w:line="276" w:lineRule="auto"/>
        <w:ind w:right="-284"/>
        <w:jc w:val="both"/>
        <w:rPr>
          <w:rFonts w:ascii="Verdana" w:hAnsi="Verdana" w:cs="Arial"/>
          <w:b/>
        </w:rPr>
      </w:pPr>
      <w:r w:rsidRPr="003105ED">
        <w:rPr>
          <w:rFonts w:ascii="Verdana" w:hAnsi="Verdana" w:cs="Arial"/>
        </w:rPr>
        <w:t xml:space="preserve">Do czasu podpisania Umowy wybrany Oferent może zaciągać zobowiązania związane z przedmiotem </w:t>
      </w:r>
      <w:r w:rsidR="00E82802" w:rsidRPr="003105ED">
        <w:rPr>
          <w:rFonts w:ascii="Verdana" w:hAnsi="Verdana" w:cs="Arial"/>
        </w:rPr>
        <w:t xml:space="preserve">Konkursu </w:t>
      </w:r>
      <w:r w:rsidR="00BC45D0" w:rsidRPr="003105ED">
        <w:rPr>
          <w:rFonts w:ascii="Verdana" w:hAnsi="Verdana" w:cs="Arial"/>
        </w:rPr>
        <w:t>lub</w:t>
      </w:r>
      <w:r w:rsidRPr="003105ED">
        <w:rPr>
          <w:rFonts w:ascii="Verdana" w:hAnsi="Verdana" w:cs="Arial"/>
        </w:rPr>
        <w:t xml:space="preserve"> rozpoczynać realizację prac </w:t>
      </w:r>
      <w:r w:rsidRPr="003105ED">
        <w:rPr>
          <w:rFonts w:ascii="Verdana" w:hAnsi="Verdana" w:cs="Arial"/>
          <w:u w:val="single"/>
        </w:rPr>
        <w:t>wyłącznie na własny koszt i ryzyko</w:t>
      </w:r>
      <w:r w:rsidRPr="003105ED">
        <w:rPr>
          <w:rFonts w:ascii="Verdana" w:hAnsi="Verdana" w:cs="Arial"/>
        </w:rPr>
        <w:t>.</w:t>
      </w:r>
    </w:p>
    <w:p w14:paraId="6A77D554" w14:textId="77777777" w:rsidR="00CE52A4" w:rsidRPr="003105ED" w:rsidRDefault="00CE52A4" w:rsidP="000F6896">
      <w:pPr>
        <w:spacing w:line="276" w:lineRule="auto"/>
        <w:jc w:val="both"/>
        <w:rPr>
          <w:rFonts w:ascii="Verdana" w:hAnsi="Verdana" w:cs="Arial"/>
          <w:b/>
        </w:rPr>
      </w:pPr>
    </w:p>
    <w:p w14:paraId="123FEF41" w14:textId="128FC22E" w:rsidR="00435942" w:rsidRPr="003105ED" w:rsidRDefault="008509E2" w:rsidP="005C061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Verdana" w:hAnsi="Verdana" w:cs="Arial"/>
          <w:b/>
        </w:rPr>
      </w:pPr>
      <w:bookmarkStart w:id="114" w:name="_Toc225838947"/>
      <w:r w:rsidRPr="003105ED">
        <w:rPr>
          <w:rFonts w:ascii="Verdana" w:hAnsi="Verdana" w:cs="Arial"/>
          <w:b/>
        </w:rPr>
        <w:t>ZAMKNIĘCIE  KONKURSU</w:t>
      </w:r>
      <w:bookmarkEnd w:id="114"/>
    </w:p>
    <w:p w14:paraId="39CA4E21" w14:textId="77777777" w:rsidR="00B14051" w:rsidRPr="003105ED" w:rsidRDefault="00B14051" w:rsidP="000F6896">
      <w:pPr>
        <w:spacing w:line="276" w:lineRule="auto"/>
        <w:jc w:val="both"/>
        <w:rPr>
          <w:rFonts w:ascii="Verdana" w:hAnsi="Verdana" w:cs="Arial"/>
          <w:b/>
        </w:rPr>
      </w:pPr>
    </w:p>
    <w:p w14:paraId="212426B3" w14:textId="37F0B119" w:rsidR="00B14051" w:rsidRPr="003105ED" w:rsidRDefault="00A43D69" w:rsidP="005C0613">
      <w:pPr>
        <w:pStyle w:val="Akapitzlist"/>
        <w:numPr>
          <w:ilvl w:val="1"/>
          <w:numId w:val="5"/>
        </w:numPr>
        <w:spacing w:line="276" w:lineRule="auto"/>
        <w:ind w:right="-284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Zamkni</w:t>
      </w:r>
      <w:r w:rsidR="00297482" w:rsidRPr="003105ED">
        <w:rPr>
          <w:rFonts w:ascii="Verdana" w:hAnsi="Verdana" w:cs="Arial"/>
        </w:rPr>
        <w:t>ę</w:t>
      </w:r>
      <w:r w:rsidRPr="003105ED">
        <w:rPr>
          <w:rFonts w:ascii="Verdana" w:hAnsi="Verdana" w:cs="Arial"/>
        </w:rPr>
        <w:t>cie</w:t>
      </w:r>
      <w:r w:rsidR="00CA2C7D" w:rsidRPr="003105ED">
        <w:rPr>
          <w:rFonts w:ascii="Verdana" w:hAnsi="Verdana" w:cs="Arial"/>
        </w:rPr>
        <w:t xml:space="preserve"> </w:t>
      </w:r>
      <w:r w:rsidR="00256C39" w:rsidRPr="003105ED">
        <w:rPr>
          <w:rFonts w:ascii="Verdana" w:hAnsi="Verdana" w:cs="Arial"/>
        </w:rPr>
        <w:t>K</w:t>
      </w:r>
      <w:r w:rsidR="00CA2C7D" w:rsidRPr="003105ED">
        <w:rPr>
          <w:rFonts w:ascii="Verdana" w:hAnsi="Verdana" w:cs="Arial"/>
        </w:rPr>
        <w:t xml:space="preserve">onkursu </w:t>
      </w:r>
      <w:r w:rsidR="00D90404" w:rsidRPr="003105ED">
        <w:rPr>
          <w:rFonts w:ascii="Verdana" w:hAnsi="Verdana" w:cs="Arial"/>
        </w:rPr>
        <w:t>nastąpi</w:t>
      </w:r>
      <w:r w:rsidR="00B14051" w:rsidRPr="003105ED">
        <w:rPr>
          <w:rFonts w:ascii="Verdana" w:hAnsi="Verdana" w:cs="Arial"/>
        </w:rPr>
        <w:t>:</w:t>
      </w:r>
    </w:p>
    <w:p w14:paraId="02ED6B49" w14:textId="27C6D91C" w:rsidR="00B14051" w:rsidRPr="003105ED" w:rsidRDefault="00BC45D0" w:rsidP="005C0613">
      <w:pPr>
        <w:numPr>
          <w:ilvl w:val="0"/>
          <w:numId w:val="3"/>
        </w:numPr>
        <w:spacing w:line="276" w:lineRule="auto"/>
        <w:ind w:left="1418" w:right="-284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p</w:t>
      </w:r>
      <w:r w:rsidR="00D90404" w:rsidRPr="003105ED">
        <w:rPr>
          <w:rFonts w:ascii="Verdana" w:hAnsi="Verdana" w:cs="Arial"/>
        </w:rPr>
        <w:t>o</w:t>
      </w:r>
      <w:r w:rsidR="00B14051"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</w:rPr>
        <w:t xml:space="preserve">zawarciu </w:t>
      </w:r>
      <w:r w:rsidR="00DD6DE6" w:rsidRPr="003105ED">
        <w:rPr>
          <w:rFonts w:ascii="Verdana" w:hAnsi="Verdana" w:cs="Arial"/>
        </w:rPr>
        <w:t>U</w:t>
      </w:r>
      <w:r w:rsidR="00B14051" w:rsidRPr="003105ED">
        <w:rPr>
          <w:rFonts w:ascii="Verdana" w:hAnsi="Verdana" w:cs="Arial"/>
        </w:rPr>
        <w:t>mowy</w:t>
      </w:r>
      <w:r w:rsidR="00F30589" w:rsidRPr="003105ED">
        <w:rPr>
          <w:rFonts w:ascii="Verdana" w:hAnsi="Verdana" w:cs="Arial"/>
        </w:rPr>
        <w:t xml:space="preserve"> o Roboty Budowlane</w:t>
      </w:r>
      <w:r w:rsidR="00B14051" w:rsidRPr="003105ED">
        <w:rPr>
          <w:rFonts w:ascii="Verdana" w:hAnsi="Verdana" w:cs="Arial"/>
        </w:rPr>
        <w:t xml:space="preserve"> z wybranym</w:t>
      </w:r>
      <w:r w:rsidR="005D49E9" w:rsidRPr="003105ED">
        <w:rPr>
          <w:rFonts w:ascii="Verdana" w:hAnsi="Verdana" w:cs="Arial"/>
        </w:rPr>
        <w:t xml:space="preserve"> </w:t>
      </w:r>
      <w:r w:rsidR="00087F07" w:rsidRPr="003105ED">
        <w:rPr>
          <w:rFonts w:ascii="Verdana" w:hAnsi="Verdana" w:cs="Arial"/>
        </w:rPr>
        <w:t>O</w:t>
      </w:r>
      <w:r w:rsidR="00B14051" w:rsidRPr="003105ED">
        <w:rPr>
          <w:rFonts w:ascii="Verdana" w:hAnsi="Verdana" w:cs="Arial"/>
        </w:rPr>
        <w:t xml:space="preserve">ferentem </w:t>
      </w:r>
      <w:r w:rsidR="00E97639" w:rsidRPr="003105ED">
        <w:rPr>
          <w:rFonts w:ascii="Verdana" w:hAnsi="Verdana" w:cs="Arial"/>
        </w:rPr>
        <w:t>albo</w:t>
      </w:r>
    </w:p>
    <w:p w14:paraId="6BC6FEC3" w14:textId="00F6E51B" w:rsidR="00B40589" w:rsidRPr="003105ED" w:rsidRDefault="008509E2" w:rsidP="005C0613">
      <w:pPr>
        <w:numPr>
          <w:ilvl w:val="0"/>
          <w:numId w:val="3"/>
        </w:numPr>
        <w:spacing w:line="276" w:lineRule="auto"/>
        <w:ind w:left="1418" w:right="-284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>wskutek unieważnienia Konkursu</w:t>
      </w:r>
      <w:r w:rsidR="00B72881" w:rsidRPr="003105ED">
        <w:rPr>
          <w:rFonts w:ascii="Verdana" w:hAnsi="Verdana" w:cs="Arial"/>
        </w:rPr>
        <w:t>.</w:t>
      </w:r>
    </w:p>
    <w:p w14:paraId="1C03859E" w14:textId="79C309A3" w:rsidR="00BF177F" w:rsidRPr="003105ED" w:rsidRDefault="00CA2C7D" w:rsidP="00BF177F">
      <w:pPr>
        <w:pStyle w:val="Akapitzlist"/>
        <w:numPr>
          <w:ilvl w:val="1"/>
          <w:numId w:val="5"/>
        </w:numPr>
        <w:spacing w:line="276" w:lineRule="auto"/>
        <w:ind w:right="-284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</w:rPr>
        <w:t xml:space="preserve">Konkurs </w:t>
      </w:r>
      <w:r w:rsidR="00B40589" w:rsidRPr="003105ED">
        <w:rPr>
          <w:rFonts w:ascii="Verdana" w:hAnsi="Verdana" w:cs="Arial"/>
        </w:rPr>
        <w:t xml:space="preserve">może </w:t>
      </w:r>
      <w:r w:rsidR="0018092D" w:rsidRPr="003105ED">
        <w:rPr>
          <w:rFonts w:ascii="Verdana" w:hAnsi="Verdana" w:cs="Arial"/>
        </w:rPr>
        <w:t>być</w:t>
      </w:r>
      <w:r w:rsidR="008509E2" w:rsidRPr="003105ED">
        <w:rPr>
          <w:rFonts w:ascii="Verdana" w:hAnsi="Verdana" w:cs="Arial"/>
        </w:rPr>
        <w:t xml:space="preserve"> unieważniony </w:t>
      </w:r>
      <w:r w:rsidR="00B40589" w:rsidRPr="003105ED">
        <w:rPr>
          <w:rFonts w:ascii="Verdana" w:hAnsi="Verdana" w:cs="Arial"/>
        </w:rPr>
        <w:t xml:space="preserve">bez wybrania którejkolwiek z </w:t>
      </w:r>
      <w:r w:rsidR="00E97639" w:rsidRPr="003105ED">
        <w:rPr>
          <w:rFonts w:ascii="Verdana" w:hAnsi="Verdana" w:cs="Arial"/>
        </w:rPr>
        <w:t>O</w:t>
      </w:r>
      <w:r w:rsidR="00B40589" w:rsidRPr="003105ED">
        <w:rPr>
          <w:rFonts w:ascii="Verdana" w:hAnsi="Verdana" w:cs="Arial"/>
        </w:rPr>
        <w:t>fert</w:t>
      </w:r>
      <w:r w:rsidR="00F30589" w:rsidRPr="003105ED">
        <w:rPr>
          <w:rFonts w:ascii="Verdana" w:hAnsi="Verdana" w:cs="Arial"/>
        </w:rPr>
        <w:t>, co nie uprawnia Oferentów do jakichkolwiek roszczeń odszkodowawczych</w:t>
      </w:r>
      <w:r w:rsidR="0018092D" w:rsidRPr="003105ED">
        <w:rPr>
          <w:rFonts w:ascii="Verdana" w:hAnsi="Verdana" w:cs="Arial"/>
        </w:rPr>
        <w:t>.</w:t>
      </w:r>
      <w:r w:rsidR="00B72881" w:rsidRPr="003105ED">
        <w:rPr>
          <w:rFonts w:ascii="Verdana" w:hAnsi="Verdana" w:cs="Arial"/>
        </w:rPr>
        <w:t xml:space="preserve"> </w:t>
      </w:r>
      <w:r w:rsidR="009B16B3" w:rsidRPr="003105ED">
        <w:rPr>
          <w:rFonts w:ascii="Verdana" w:hAnsi="Verdana" w:cs="Arial"/>
        </w:rPr>
        <w:t>Ofer</w:t>
      </w:r>
      <w:r w:rsidR="003122C0" w:rsidRPr="003105ED">
        <w:rPr>
          <w:rFonts w:ascii="Verdana" w:hAnsi="Verdana" w:cs="Arial"/>
        </w:rPr>
        <w:t xml:space="preserve">enci </w:t>
      </w:r>
      <w:r w:rsidR="009B16B3" w:rsidRPr="003105ED">
        <w:rPr>
          <w:rFonts w:ascii="Verdana" w:hAnsi="Verdana" w:cs="Arial"/>
        </w:rPr>
        <w:t>zostaną zawiadomieni o</w:t>
      </w:r>
      <w:r w:rsidR="00E97639" w:rsidRPr="003105ED">
        <w:rPr>
          <w:rFonts w:ascii="Verdana" w:hAnsi="Verdana" w:cs="Arial"/>
        </w:rPr>
        <w:t xml:space="preserve"> sposobie za</w:t>
      </w:r>
      <w:r w:rsidR="008509E2" w:rsidRPr="003105ED">
        <w:rPr>
          <w:rFonts w:ascii="Verdana" w:hAnsi="Verdana" w:cs="Arial"/>
        </w:rPr>
        <w:t>mknięcia</w:t>
      </w:r>
      <w:r w:rsidR="00E97639" w:rsidRPr="003105ED">
        <w:rPr>
          <w:rFonts w:ascii="Verdana" w:hAnsi="Verdana" w:cs="Arial"/>
        </w:rPr>
        <w:t xml:space="preserve"> </w:t>
      </w:r>
      <w:r w:rsidRPr="003105ED">
        <w:rPr>
          <w:rFonts w:ascii="Verdana" w:hAnsi="Verdana" w:cs="Arial"/>
        </w:rPr>
        <w:t xml:space="preserve">Konkursu </w:t>
      </w:r>
      <w:r w:rsidR="009B16B3" w:rsidRPr="003105ED">
        <w:rPr>
          <w:rFonts w:ascii="Verdana" w:hAnsi="Verdana" w:cs="Arial"/>
        </w:rPr>
        <w:t xml:space="preserve">w </w:t>
      </w:r>
      <w:r w:rsidR="00D90404" w:rsidRPr="003105ED">
        <w:rPr>
          <w:rFonts w:ascii="Verdana" w:hAnsi="Verdana" w:cs="Arial"/>
        </w:rPr>
        <w:t xml:space="preserve">ciągu </w:t>
      </w:r>
      <w:r w:rsidR="00FB2EA9" w:rsidRPr="003105ED">
        <w:rPr>
          <w:rFonts w:ascii="Verdana" w:hAnsi="Verdana" w:cs="Arial"/>
        </w:rPr>
        <w:t>14</w:t>
      </w:r>
      <w:r w:rsidR="00D90404" w:rsidRPr="003105ED">
        <w:rPr>
          <w:rFonts w:ascii="Verdana" w:hAnsi="Verdana" w:cs="Arial"/>
        </w:rPr>
        <w:t xml:space="preserve"> </w:t>
      </w:r>
      <w:r w:rsidR="003122C0" w:rsidRPr="003105ED">
        <w:rPr>
          <w:rFonts w:ascii="Verdana" w:hAnsi="Verdana" w:cs="Arial"/>
        </w:rPr>
        <w:t xml:space="preserve">dni od </w:t>
      </w:r>
      <w:r w:rsidR="008509E2" w:rsidRPr="003105ED">
        <w:rPr>
          <w:rFonts w:ascii="Verdana" w:hAnsi="Verdana" w:cs="Arial"/>
        </w:rPr>
        <w:t xml:space="preserve">jego </w:t>
      </w:r>
      <w:r w:rsidR="003122C0" w:rsidRPr="003105ED">
        <w:rPr>
          <w:rFonts w:ascii="Verdana" w:hAnsi="Verdana" w:cs="Arial"/>
        </w:rPr>
        <w:t>zamknięci</w:t>
      </w:r>
      <w:r w:rsidR="006F062C" w:rsidRPr="003105ED">
        <w:rPr>
          <w:rFonts w:ascii="Verdana" w:hAnsi="Verdana" w:cs="Arial"/>
        </w:rPr>
        <w:t>a</w:t>
      </w:r>
      <w:r w:rsidR="00F30589" w:rsidRPr="003105ED">
        <w:rPr>
          <w:rFonts w:ascii="Verdana" w:hAnsi="Verdana" w:cs="Arial"/>
        </w:rPr>
        <w:t>.</w:t>
      </w:r>
    </w:p>
    <w:p w14:paraId="3EBAB0AF" w14:textId="77777777" w:rsidR="00BF177F" w:rsidRPr="003105ED" w:rsidRDefault="00BF177F" w:rsidP="00AA293F">
      <w:pPr>
        <w:pStyle w:val="Akapitzlist"/>
        <w:spacing w:line="276" w:lineRule="auto"/>
        <w:ind w:left="705"/>
        <w:jc w:val="both"/>
        <w:rPr>
          <w:rFonts w:ascii="Verdana" w:hAnsi="Verdana" w:cs="Arial"/>
          <w:b/>
        </w:rPr>
      </w:pPr>
    </w:p>
    <w:p w14:paraId="075BBB82" w14:textId="38CE37EA" w:rsidR="00BF177F" w:rsidRPr="003105ED" w:rsidRDefault="00BF177F" w:rsidP="00BF177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Verdana" w:hAnsi="Verdana" w:cs="Arial"/>
          <w:b/>
        </w:rPr>
      </w:pPr>
      <w:r w:rsidRPr="003105ED">
        <w:rPr>
          <w:rFonts w:ascii="Verdana" w:hAnsi="Verdana" w:cs="Arial"/>
          <w:b/>
        </w:rPr>
        <w:t>KLAUZULA RODO</w:t>
      </w:r>
    </w:p>
    <w:p w14:paraId="5A43DAC2" w14:textId="77777777" w:rsidR="001A42DE" w:rsidRPr="003105ED" w:rsidRDefault="001A42DE" w:rsidP="001A42DE">
      <w:pPr>
        <w:pStyle w:val="Akapitzlist"/>
        <w:spacing w:line="276" w:lineRule="auto"/>
        <w:ind w:left="705"/>
        <w:jc w:val="both"/>
        <w:rPr>
          <w:rFonts w:ascii="Verdana" w:hAnsi="Verdana" w:cs="Arial"/>
          <w:b/>
        </w:rPr>
      </w:pPr>
    </w:p>
    <w:p w14:paraId="68A44432" w14:textId="36A3BED1" w:rsidR="001A42DE" w:rsidRPr="003105ED" w:rsidRDefault="001A42DE" w:rsidP="001A42DE">
      <w:pPr>
        <w:pStyle w:val="Akapitzlist"/>
        <w:numPr>
          <w:ilvl w:val="1"/>
          <w:numId w:val="5"/>
        </w:numPr>
        <w:spacing w:line="276" w:lineRule="auto"/>
        <w:ind w:right="-284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  <w:bCs/>
        </w:rPr>
        <w:t>Zamawiający informuje,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„RODO”, w odniesieniu do danych osobowych Oferenta* (*</w:t>
      </w:r>
      <w:r w:rsidRPr="003105ED">
        <w:rPr>
          <w:rFonts w:ascii="Verdana" w:hAnsi="Verdana" w:cs="Arial"/>
          <w:bCs/>
          <w:i/>
          <w:iCs/>
        </w:rPr>
        <w:t>tylko jeżeli Oferent jest osobą fizyczną prowadzącą działalność gospodarczą</w:t>
      </w:r>
      <w:r w:rsidRPr="003105ED">
        <w:rPr>
          <w:rFonts w:ascii="Verdana" w:hAnsi="Verdana" w:cs="Arial"/>
          <w:bCs/>
        </w:rPr>
        <w:t>) lub osób fizycznych wskazanych przez Oferenta jako osoby do kontaktu/koordynatorzy/osoby reprezentujące Wykonawcę na potrzeby niniejszego postępowania.</w:t>
      </w:r>
    </w:p>
    <w:p w14:paraId="6494BAC6" w14:textId="77777777" w:rsidR="001A42DE" w:rsidRPr="003105ED" w:rsidRDefault="001A42DE" w:rsidP="001A42DE">
      <w:pPr>
        <w:pStyle w:val="Akapitzlist"/>
        <w:numPr>
          <w:ilvl w:val="1"/>
          <w:numId w:val="5"/>
        </w:numPr>
        <w:spacing w:line="276" w:lineRule="auto"/>
        <w:ind w:right="-284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  <w:bCs/>
        </w:rPr>
        <w:t xml:space="preserve">Zamawiający oświadcza, że wyznaczył inspektora ochrony danych o którym mowa w art. 37-39 RODO. Dane kontaktowe inspektora ochrony danych Zamawiającego: </w:t>
      </w:r>
      <w:hyperlink r:id="rId10" w:history="1">
        <w:r w:rsidRPr="003105ED">
          <w:rPr>
            <w:rStyle w:val="Hipercze"/>
            <w:rFonts w:ascii="Verdana" w:hAnsi="Verdana" w:cs="Arial"/>
            <w:bCs/>
          </w:rPr>
          <w:t>iod@grupamtp.pl</w:t>
        </w:r>
      </w:hyperlink>
      <w:r w:rsidRPr="003105ED">
        <w:rPr>
          <w:rFonts w:ascii="Verdana" w:hAnsi="Verdana" w:cs="Arial"/>
          <w:bCs/>
        </w:rPr>
        <w:t>.</w:t>
      </w:r>
    </w:p>
    <w:p w14:paraId="66DDDE41" w14:textId="0774A745" w:rsidR="001A42DE" w:rsidRPr="003105ED" w:rsidRDefault="001A42DE" w:rsidP="001A42DE">
      <w:pPr>
        <w:pStyle w:val="Akapitzlist"/>
        <w:numPr>
          <w:ilvl w:val="1"/>
          <w:numId w:val="5"/>
        </w:numPr>
        <w:spacing w:line="276" w:lineRule="auto"/>
        <w:ind w:right="-284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  <w:bCs/>
        </w:rPr>
        <w:t>Dane osobowe osób, o których mowa w ust. 1, będą przetwarzane przez Zamawiającego na podstawie art. 6 ust. 1 lit. b) RODO w celu przeprowadzenia postepowania tj. czynności zmierzających do zawarcia Umowy z Oferentem– osobą fizyczną lub art. 6 ust. 1 lit. f) RODO jedynie w celu i zakresie niezbędnym do wykonania zadań administratora danych osobowych związanych z przeprowadzeniem postępowania (co stanowi jego prawnie uzasadniony interes)  w kategorii dane zwykłe – imię, nazwisko, zajmowane stanowisko i miejsce pracy, numer służbowego telefonu, służbowy adres email, doświadczenie i uprawnienia zawodowe.</w:t>
      </w:r>
    </w:p>
    <w:p w14:paraId="35D83355" w14:textId="77777777" w:rsidR="001D13B2" w:rsidRPr="003105ED" w:rsidRDefault="001D13B2" w:rsidP="001D13B2">
      <w:pPr>
        <w:pStyle w:val="Akapitzlist"/>
        <w:numPr>
          <w:ilvl w:val="1"/>
          <w:numId w:val="5"/>
        </w:numPr>
        <w:spacing w:line="276" w:lineRule="auto"/>
        <w:ind w:right="-284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  <w:bCs/>
        </w:rPr>
        <w:t>Podanie danych osobowych Wykonawcy jest dobrowolne, jednakże ich brak powoduje niemożność zawarcia i realizacji Umowy (*</w:t>
      </w:r>
      <w:r w:rsidRPr="003105ED">
        <w:rPr>
          <w:rFonts w:ascii="Verdana" w:hAnsi="Verdana" w:cs="Arial"/>
          <w:bCs/>
          <w:i/>
          <w:iCs/>
        </w:rPr>
        <w:t>tylko w przypadku gdy Wykonawca jest osobą fizyczną prowadzącą działalność gospodarczą</w:t>
      </w:r>
      <w:r w:rsidRPr="003105ED">
        <w:rPr>
          <w:rFonts w:ascii="Verdana" w:hAnsi="Verdana" w:cs="Arial"/>
          <w:bCs/>
        </w:rPr>
        <w:t>).</w:t>
      </w:r>
    </w:p>
    <w:p w14:paraId="2141C01C" w14:textId="059E6425" w:rsidR="001A42DE" w:rsidRPr="003105ED" w:rsidRDefault="001D13B2" w:rsidP="001D13B2">
      <w:pPr>
        <w:pStyle w:val="Akapitzlist"/>
        <w:numPr>
          <w:ilvl w:val="1"/>
          <w:numId w:val="5"/>
        </w:numPr>
        <w:spacing w:line="276" w:lineRule="auto"/>
        <w:ind w:right="-284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  <w:bCs/>
        </w:rPr>
        <w:t>Dane osobowe osób wskazanych w ust. 1 nie będą przekazywane do państwa trzeciego, ani organizacji międzynarodowej w rozumieniu RODO. W oparciu o dane osobowe osób, o których mowa w ust. 1, Zamawiający nie będzie podejmował zautomatyzowanych decyzji, w tym decyzji będących wynikiem profilowania w rozumieniu RODO.</w:t>
      </w:r>
    </w:p>
    <w:p w14:paraId="2046B61D" w14:textId="1789739D" w:rsidR="005C1688" w:rsidRPr="003105ED" w:rsidRDefault="005C1688" w:rsidP="005C1688">
      <w:pPr>
        <w:pStyle w:val="Akapitzlist"/>
        <w:numPr>
          <w:ilvl w:val="1"/>
          <w:numId w:val="5"/>
        </w:numPr>
        <w:spacing w:line="276" w:lineRule="auto"/>
        <w:ind w:right="-284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  <w:bCs/>
        </w:rPr>
        <w:t>Dane osobowe osób, o których mowa w ust. 1, będą przetwarzane przez okres od dnia ic</w:t>
      </w:r>
      <w:r w:rsidR="003F4173" w:rsidRPr="003105ED">
        <w:rPr>
          <w:rFonts w:ascii="Verdana" w:hAnsi="Verdana" w:cs="Arial"/>
          <w:bCs/>
        </w:rPr>
        <w:t>h</w:t>
      </w:r>
      <w:r w:rsidRPr="003105ED">
        <w:rPr>
          <w:rFonts w:ascii="Verdana" w:hAnsi="Verdana" w:cs="Arial"/>
          <w:bCs/>
        </w:rPr>
        <w:t xml:space="preserve"> otrzymania przez Zamawiającego do 10 lat od końca roku kalendarzowego w którym zakończono postępowanie, chyba że niezbędny będzie dłuższy okres przetwarzania np.: z uwagi na obowiązki archiwizacyjne, dochodzenie roszczeń itp.</w:t>
      </w:r>
    </w:p>
    <w:p w14:paraId="2874A4E7" w14:textId="62C26E8E" w:rsidR="005C1688" w:rsidRPr="003105ED" w:rsidRDefault="005C1688" w:rsidP="005C1688">
      <w:pPr>
        <w:pStyle w:val="Akapitzlist"/>
        <w:numPr>
          <w:ilvl w:val="1"/>
          <w:numId w:val="5"/>
        </w:numPr>
        <w:spacing w:line="276" w:lineRule="auto"/>
        <w:ind w:right="-284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  <w:bCs/>
        </w:rPr>
        <w:t xml:space="preserve">Osobom, o których mowa w ust. 1, przysługuje prawo do żądania od Zamawiającego dostępu do ich danych osobowych, ich sprostowania, usunięcia lub ograniczenia </w:t>
      </w:r>
      <w:r w:rsidRPr="003105ED">
        <w:rPr>
          <w:rFonts w:ascii="Verdana" w:hAnsi="Verdana" w:cs="Arial"/>
          <w:bCs/>
        </w:rPr>
        <w:lastRenderedPageBreak/>
        <w:t>przetwarzania lub wniesienia sprzeciwu wobec ich przetwarzania, a także prawo do przenoszenia danych.</w:t>
      </w:r>
    </w:p>
    <w:p w14:paraId="58181BC5" w14:textId="6D032B73" w:rsidR="005C1688" w:rsidRPr="003105ED" w:rsidRDefault="005C1688" w:rsidP="005C1688">
      <w:pPr>
        <w:pStyle w:val="Akapitzlist"/>
        <w:numPr>
          <w:ilvl w:val="1"/>
          <w:numId w:val="5"/>
        </w:numPr>
        <w:spacing w:line="276" w:lineRule="auto"/>
        <w:ind w:right="-284"/>
        <w:jc w:val="both"/>
        <w:rPr>
          <w:rFonts w:ascii="Verdana" w:hAnsi="Verdana" w:cs="Arial"/>
        </w:rPr>
      </w:pPr>
      <w:r w:rsidRPr="003105ED">
        <w:rPr>
          <w:rFonts w:ascii="Verdana" w:hAnsi="Verdana" w:cs="Arial"/>
          <w:bCs/>
        </w:rPr>
        <w:t>Osobom, o których mowa w ust. 1, w związku z przetwarzaniem ich danych osobowych przysługuje prawo do wniesienia skargi do organu nadzorczego - Prezesa Urzędu Ochrony Danych Osobowych.</w:t>
      </w:r>
    </w:p>
    <w:p w14:paraId="502531D6" w14:textId="54C317B7" w:rsidR="00C6466A" w:rsidRPr="003105ED" w:rsidRDefault="00C6466A" w:rsidP="007A5272">
      <w:pPr>
        <w:spacing w:line="276" w:lineRule="auto"/>
        <w:rPr>
          <w:rFonts w:ascii="Verdana" w:hAnsi="Verdana" w:cs="Arial"/>
          <w:bCs/>
        </w:rPr>
      </w:pPr>
    </w:p>
    <w:p w14:paraId="3DF5C2B2" w14:textId="2A959F78" w:rsidR="00435942" w:rsidRPr="003105ED" w:rsidRDefault="008509E2" w:rsidP="005C061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Verdana" w:hAnsi="Verdana" w:cs="Arial"/>
          <w:b/>
        </w:rPr>
      </w:pPr>
      <w:bookmarkStart w:id="115" w:name="_Toc225838948"/>
      <w:r w:rsidRPr="003105ED">
        <w:rPr>
          <w:rFonts w:ascii="Verdana" w:hAnsi="Verdana" w:cs="Arial"/>
          <w:b/>
        </w:rPr>
        <w:t>SPIS ZAŁĄCZNIKÓW</w:t>
      </w:r>
      <w:bookmarkEnd w:id="115"/>
    </w:p>
    <w:p w14:paraId="183B0C58" w14:textId="77777777" w:rsidR="00EC53D5" w:rsidRPr="003105ED" w:rsidRDefault="00EC53D5" w:rsidP="000F6896">
      <w:pPr>
        <w:pStyle w:val="BodyText31"/>
        <w:spacing w:line="276" w:lineRule="auto"/>
        <w:rPr>
          <w:rFonts w:ascii="Verdana" w:hAnsi="Verdana" w:cs="Arial"/>
          <w:b/>
          <w:sz w:val="20"/>
        </w:rPr>
      </w:pPr>
    </w:p>
    <w:p w14:paraId="030C1561" w14:textId="7FB48FC5" w:rsidR="00680324" w:rsidRPr="003105ED" w:rsidRDefault="00680324" w:rsidP="005C0613">
      <w:pPr>
        <w:pStyle w:val="BodyText31"/>
        <w:numPr>
          <w:ilvl w:val="0"/>
          <w:numId w:val="10"/>
        </w:numPr>
        <w:spacing w:line="276" w:lineRule="auto"/>
        <w:ind w:hanging="436"/>
        <w:rPr>
          <w:rFonts w:ascii="Verdana" w:hAnsi="Verdana" w:cs="Arial"/>
          <w:bCs/>
          <w:sz w:val="20"/>
        </w:rPr>
      </w:pPr>
      <w:r w:rsidRPr="003105ED">
        <w:rPr>
          <w:rFonts w:ascii="Verdana" w:hAnsi="Verdana" w:cs="Arial"/>
          <w:bCs/>
          <w:sz w:val="20"/>
        </w:rPr>
        <w:t>Załącznik nr 1</w:t>
      </w:r>
      <w:r w:rsidR="001913E7" w:rsidRPr="003105ED">
        <w:rPr>
          <w:rFonts w:ascii="Verdana" w:hAnsi="Verdana" w:cs="Arial"/>
          <w:bCs/>
          <w:sz w:val="20"/>
        </w:rPr>
        <w:t xml:space="preserve"> </w:t>
      </w:r>
      <w:r w:rsidR="00310BDE" w:rsidRPr="003105ED">
        <w:rPr>
          <w:rFonts w:ascii="Verdana" w:hAnsi="Verdana" w:cs="Arial"/>
          <w:bCs/>
          <w:sz w:val="20"/>
        </w:rPr>
        <w:t>–</w:t>
      </w:r>
      <w:r w:rsidR="001913E7" w:rsidRPr="003105ED">
        <w:rPr>
          <w:rFonts w:ascii="Verdana" w:hAnsi="Verdana" w:cs="Arial"/>
          <w:bCs/>
          <w:sz w:val="20"/>
        </w:rPr>
        <w:t xml:space="preserve"> </w:t>
      </w:r>
      <w:r w:rsidR="00310BDE" w:rsidRPr="003105ED">
        <w:rPr>
          <w:rFonts w:ascii="Verdana" w:hAnsi="Verdana" w:cs="Arial"/>
          <w:bCs/>
          <w:sz w:val="20"/>
        </w:rPr>
        <w:t>Dokumentacja Projektowa</w:t>
      </w:r>
      <w:r w:rsidR="00902C75" w:rsidRPr="003105ED">
        <w:rPr>
          <w:rFonts w:ascii="Verdana" w:hAnsi="Verdana" w:cs="Arial"/>
          <w:bCs/>
          <w:sz w:val="20"/>
        </w:rPr>
        <w:t xml:space="preserve"> dotycząca Zamówienia Podstawowego i Prawa Opcji</w:t>
      </w:r>
      <w:r w:rsidR="0037358A" w:rsidRPr="003105ED">
        <w:rPr>
          <w:rFonts w:ascii="Verdana" w:hAnsi="Verdana" w:cs="Arial"/>
          <w:bCs/>
          <w:sz w:val="20"/>
        </w:rPr>
        <w:t xml:space="preserve"> wraz z decyzjami administracyjnymi</w:t>
      </w:r>
      <w:r w:rsidR="000E3280" w:rsidRPr="003105ED">
        <w:rPr>
          <w:rFonts w:ascii="Verdana" w:hAnsi="Verdana" w:cs="Arial"/>
          <w:bCs/>
          <w:sz w:val="20"/>
        </w:rPr>
        <w:t>;</w:t>
      </w:r>
    </w:p>
    <w:p w14:paraId="4DDBAC8E" w14:textId="6AEB7035" w:rsidR="00680324" w:rsidRPr="003105ED" w:rsidRDefault="00680324" w:rsidP="00517733">
      <w:pPr>
        <w:pStyle w:val="BodyText31"/>
        <w:numPr>
          <w:ilvl w:val="0"/>
          <w:numId w:val="10"/>
        </w:numPr>
        <w:spacing w:line="276" w:lineRule="auto"/>
        <w:ind w:hanging="436"/>
        <w:rPr>
          <w:rFonts w:ascii="Verdana" w:hAnsi="Verdana" w:cs="Arial"/>
          <w:bCs/>
          <w:sz w:val="20"/>
        </w:rPr>
      </w:pPr>
      <w:r w:rsidRPr="003105ED">
        <w:rPr>
          <w:rFonts w:ascii="Verdana" w:hAnsi="Verdana" w:cs="Arial"/>
          <w:bCs/>
          <w:sz w:val="20"/>
        </w:rPr>
        <w:t>Załącznik nr 2</w:t>
      </w:r>
      <w:r w:rsidR="007C1032" w:rsidRPr="003105ED">
        <w:rPr>
          <w:rFonts w:ascii="Verdana" w:hAnsi="Verdana" w:cs="Arial"/>
          <w:bCs/>
          <w:sz w:val="20"/>
        </w:rPr>
        <w:t xml:space="preserve"> – </w:t>
      </w:r>
      <w:r w:rsidR="000231E0" w:rsidRPr="003105ED">
        <w:rPr>
          <w:rFonts w:ascii="Verdana" w:hAnsi="Verdana" w:cs="Arial"/>
          <w:bCs/>
          <w:sz w:val="20"/>
        </w:rPr>
        <w:t>Obligatoryjne</w:t>
      </w:r>
      <w:r w:rsidR="00281CD2" w:rsidRPr="003105ED">
        <w:rPr>
          <w:rFonts w:ascii="Verdana" w:hAnsi="Verdana" w:cs="Arial"/>
          <w:bCs/>
          <w:sz w:val="20"/>
        </w:rPr>
        <w:t xml:space="preserve"> </w:t>
      </w:r>
      <w:r w:rsidR="00084271" w:rsidRPr="003105ED">
        <w:rPr>
          <w:rFonts w:ascii="Verdana" w:hAnsi="Verdana" w:cs="Arial"/>
          <w:bCs/>
          <w:sz w:val="20"/>
        </w:rPr>
        <w:t>Zmiany Projektowe</w:t>
      </w:r>
      <w:r w:rsidR="000231E0" w:rsidRPr="003105ED">
        <w:rPr>
          <w:rFonts w:ascii="Verdana" w:hAnsi="Verdana" w:cs="Arial"/>
          <w:bCs/>
          <w:sz w:val="20"/>
        </w:rPr>
        <w:t>;</w:t>
      </w:r>
    </w:p>
    <w:p w14:paraId="62CB0871" w14:textId="3EEDAFFA" w:rsidR="00680324" w:rsidRPr="003105ED" w:rsidRDefault="00680324" w:rsidP="005C0613">
      <w:pPr>
        <w:pStyle w:val="BodyText31"/>
        <w:numPr>
          <w:ilvl w:val="0"/>
          <w:numId w:val="10"/>
        </w:numPr>
        <w:spacing w:line="276" w:lineRule="auto"/>
        <w:ind w:hanging="436"/>
        <w:rPr>
          <w:rFonts w:ascii="Verdana" w:hAnsi="Verdana" w:cs="Arial"/>
          <w:bCs/>
          <w:sz w:val="20"/>
        </w:rPr>
      </w:pPr>
      <w:r w:rsidRPr="003105ED">
        <w:rPr>
          <w:rFonts w:ascii="Verdana" w:hAnsi="Verdana" w:cs="Arial"/>
          <w:bCs/>
          <w:sz w:val="20"/>
        </w:rPr>
        <w:t>Załącznik nr 3</w:t>
      </w:r>
      <w:r w:rsidR="001913E7" w:rsidRPr="003105ED">
        <w:rPr>
          <w:rFonts w:ascii="Verdana" w:hAnsi="Verdana" w:cs="Arial"/>
          <w:bCs/>
          <w:sz w:val="20"/>
        </w:rPr>
        <w:t xml:space="preserve"> - </w:t>
      </w:r>
      <w:r w:rsidR="00517733" w:rsidRPr="003105ED">
        <w:rPr>
          <w:rFonts w:ascii="Verdana" w:hAnsi="Verdana" w:cs="Arial"/>
          <w:bCs/>
          <w:sz w:val="20"/>
        </w:rPr>
        <w:t xml:space="preserve"> </w:t>
      </w:r>
      <w:r w:rsidRPr="003105ED">
        <w:rPr>
          <w:rFonts w:ascii="Verdana" w:hAnsi="Verdana" w:cs="Arial"/>
          <w:bCs/>
          <w:sz w:val="20"/>
        </w:rPr>
        <w:t xml:space="preserve">Standardy </w:t>
      </w:r>
      <w:r w:rsidR="000A70E3" w:rsidRPr="003105ED">
        <w:rPr>
          <w:rFonts w:ascii="Verdana" w:hAnsi="Verdana" w:cs="Arial"/>
          <w:bCs/>
          <w:sz w:val="20"/>
        </w:rPr>
        <w:t>MTP</w:t>
      </w:r>
      <w:r w:rsidR="000E3280" w:rsidRPr="003105ED">
        <w:rPr>
          <w:rFonts w:ascii="Verdana" w:hAnsi="Verdana" w:cs="Arial"/>
          <w:bCs/>
          <w:sz w:val="20"/>
        </w:rPr>
        <w:t>;</w:t>
      </w:r>
    </w:p>
    <w:p w14:paraId="1926690C" w14:textId="15194D20" w:rsidR="00A3270A" w:rsidRPr="003105ED" w:rsidRDefault="00EC53D5" w:rsidP="005C0613">
      <w:pPr>
        <w:pStyle w:val="BodyText31"/>
        <w:numPr>
          <w:ilvl w:val="0"/>
          <w:numId w:val="10"/>
        </w:numPr>
        <w:spacing w:line="276" w:lineRule="auto"/>
        <w:ind w:hanging="436"/>
        <w:rPr>
          <w:rFonts w:ascii="Verdana" w:hAnsi="Verdana" w:cs="Arial"/>
          <w:b/>
          <w:sz w:val="20"/>
        </w:rPr>
      </w:pPr>
      <w:r w:rsidRPr="003105ED">
        <w:rPr>
          <w:rFonts w:ascii="Verdana" w:hAnsi="Verdana" w:cs="Arial"/>
          <w:sz w:val="20"/>
        </w:rPr>
        <w:t xml:space="preserve">Załącznik </w:t>
      </w:r>
      <w:r w:rsidR="009B7B00" w:rsidRPr="003105ED">
        <w:rPr>
          <w:rFonts w:ascii="Verdana" w:hAnsi="Verdana" w:cs="Arial"/>
          <w:sz w:val="20"/>
        </w:rPr>
        <w:t xml:space="preserve">nr </w:t>
      </w:r>
      <w:r w:rsidR="00680324" w:rsidRPr="003105ED">
        <w:rPr>
          <w:rFonts w:ascii="Verdana" w:hAnsi="Verdana" w:cs="Arial"/>
          <w:sz w:val="20"/>
        </w:rPr>
        <w:t>4</w:t>
      </w:r>
      <w:r w:rsidR="001913E7" w:rsidRPr="003105ED">
        <w:rPr>
          <w:rFonts w:ascii="Verdana" w:hAnsi="Verdana" w:cs="Arial"/>
          <w:sz w:val="20"/>
        </w:rPr>
        <w:t xml:space="preserve"> - </w:t>
      </w:r>
      <w:r w:rsidR="00517733" w:rsidRPr="003105ED">
        <w:rPr>
          <w:rFonts w:ascii="Verdana" w:hAnsi="Verdana" w:cs="Arial"/>
          <w:sz w:val="20"/>
        </w:rPr>
        <w:t xml:space="preserve"> </w:t>
      </w:r>
      <w:r w:rsidR="00A77E7C" w:rsidRPr="003105ED">
        <w:rPr>
          <w:rFonts w:ascii="Verdana" w:hAnsi="Verdana" w:cs="Arial"/>
          <w:sz w:val="20"/>
        </w:rPr>
        <w:t>Zakres Inwestycji</w:t>
      </w:r>
      <w:r w:rsidR="00CC01E6" w:rsidRPr="003105ED">
        <w:rPr>
          <w:rFonts w:ascii="Verdana" w:hAnsi="Verdana" w:cs="Arial"/>
          <w:sz w:val="20"/>
        </w:rPr>
        <w:t xml:space="preserve"> (z wyodrębnieniem Prawa Opcji)</w:t>
      </w:r>
      <w:r w:rsidR="000E3280" w:rsidRPr="003105ED">
        <w:rPr>
          <w:rFonts w:ascii="Verdana" w:hAnsi="Verdana" w:cs="Arial"/>
          <w:sz w:val="20"/>
        </w:rPr>
        <w:t>;</w:t>
      </w:r>
    </w:p>
    <w:p w14:paraId="46D813DA" w14:textId="3091686E" w:rsidR="00013AC0" w:rsidRPr="003105ED" w:rsidRDefault="007B295B" w:rsidP="005C0613">
      <w:pPr>
        <w:pStyle w:val="BodyText31"/>
        <w:numPr>
          <w:ilvl w:val="0"/>
          <w:numId w:val="10"/>
        </w:numPr>
        <w:spacing w:line="276" w:lineRule="auto"/>
        <w:ind w:hanging="436"/>
        <w:rPr>
          <w:rFonts w:ascii="Verdana" w:hAnsi="Verdana" w:cs="Arial"/>
          <w:sz w:val="20"/>
        </w:rPr>
      </w:pPr>
      <w:r w:rsidRPr="003105ED">
        <w:rPr>
          <w:rFonts w:ascii="Verdana" w:hAnsi="Verdana" w:cs="Arial"/>
          <w:sz w:val="20"/>
        </w:rPr>
        <w:t xml:space="preserve">Załącznik nr </w:t>
      </w:r>
      <w:r w:rsidR="00680324" w:rsidRPr="003105ED">
        <w:rPr>
          <w:rFonts w:ascii="Verdana" w:hAnsi="Verdana" w:cs="Arial"/>
          <w:sz w:val="20"/>
        </w:rPr>
        <w:t>5</w:t>
      </w:r>
      <w:r w:rsidR="001913E7" w:rsidRPr="003105ED">
        <w:rPr>
          <w:rFonts w:ascii="Verdana" w:hAnsi="Verdana" w:cs="Arial"/>
          <w:sz w:val="20"/>
        </w:rPr>
        <w:t xml:space="preserve"> -  </w:t>
      </w:r>
      <w:r w:rsidR="000174A5" w:rsidRPr="003105ED">
        <w:rPr>
          <w:rFonts w:ascii="Verdana" w:hAnsi="Verdana" w:cs="Arial"/>
          <w:sz w:val="20"/>
        </w:rPr>
        <w:t>Formularz Oferty</w:t>
      </w:r>
      <w:r w:rsidR="005C440C" w:rsidRPr="003105ED">
        <w:rPr>
          <w:rFonts w:ascii="Verdana" w:hAnsi="Verdana" w:cs="Arial"/>
          <w:sz w:val="20"/>
        </w:rPr>
        <w:t xml:space="preserve"> </w:t>
      </w:r>
      <w:r w:rsidR="004B507F" w:rsidRPr="003105ED">
        <w:rPr>
          <w:rFonts w:ascii="Verdana" w:hAnsi="Verdana" w:cs="Arial"/>
          <w:sz w:val="20"/>
        </w:rPr>
        <w:t>–</w:t>
      </w:r>
      <w:r w:rsidR="001C68F9" w:rsidRPr="003105ED">
        <w:rPr>
          <w:rFonts w:ascii="Verdana" w:hAnsi="Verdana" w:cs="Arial"/>
          <w:sz w:val="20"/>
        </w:rPr>
        <w:t xml:space="preserve"> Wzór</w:t>
      </w:r>
      <w:r w:rsidR="004B507F" w:rsidRPr="003105ED">
        <w:rPr>
          <w:rFonts w:ascii="Verdana" w:hAnsi="Verdana" w:cs="Arial"/>
          <w:sz w:val="20"/>
        </w:rPr>
        <w:t>;</w:t>
      </w:r>
      <w:r w:rsidR="001C68F9" w:rsidRPr="003105ED" w:rsidDel="001C68F9">
        <w:rPr>
          <w:rFonts w:ascii="Verdana" w:hAnsi="Verdana" w:cs="Arial"/>
          <w:sz w:val="20"/>
        </w:rPr>
        <w:t xml:space="preserve"> </w:t>
      </w:r>
    </w:p>
    <w:p w14:paraId="2879047E" w14:textId="37BEED90" w:rsidR="009F2A9C" w:rsidRPr="003105ED" w:rsidRDefault="009F2A9C" w:rsidP="005C0613">
      <w:pPr>
        <w:pStyle w:val="BodyText31"/>
        <w:numPr>
          <w:ilvl w:val="0"/>
          <w:numId w:val="10"/>
        </w:numPr>
        <w:spacing w:line="276" w:lineRule="auto"/>
        <w:ind w:hanging="436"/>
        <w:rPr>
          <w:rFonts w:ascii="Verdana" w:hAnsi="Verdana" w:cs="Arial"/>
          <w:sz w:val="20"/>
        </w:rPr>
      </w:pPr>
      <w:r w:rsidRPr="003105ED">
        <w:rPr>
          <w:rFonts w:ascii="Verdana" w:hAnsi="Verdana" w:cs="Arial"/>
          <w:sz w:val="20"/>
        </w:rPr>
        <w:t xml:space="preserve">Załącznik nr </w:t>
      </w:r>
      <w:r w:rsidR="00680324" w:rsidRPr="003105ED">
        <w:rPr>
          <w:rFonts w:ascii="Verdana" w:hAnsi="Verdana" w:cs="Arial"/>
          <w:sz w:val="20"/>
        </w:rPr>
        <w:t>6</w:t>
      </w:r>
      <w:r w:rsidR="001913E7" w:rsidRPr="003105ED">
        <w:rPr>
          <w:rFonts w:ascii="Verdana" w:hAnsi="Verdana" w:cs="Arial"/>
          <w:sz w:val="20"/>
        </w:rPr>
        <w:t xml:space="preserve"> - </w:t>
      </w:r>
      <w:r w:rsidR="00517733" w:rsidRPr="003105ED">
        <w:rPr>
          <w:rFonts w:ascii="Verdana" w:hAnsi="Verdana" w:cs="Arial"/>
          <w:sz w:val="20"/>
        </w:rPr>
        <w:t xml:space="preserve"> </w:t>
      </w:r>
      <w:r w:rsidRPr="003105ED">
        <w:rPr>
          <w:rFonts w:ascii="Verdana" w:hAnsi="Verdana" w:cs="Arial"/>
          <w:sz w:val="20"/>
        </w:rPr>
        <w:t>Umow</w:t>
      </w:r>
      <w:r w:rsidR="00B33130" w:rsidRPr="003105ED">
        <w:rPr>
          <w:rFonts w:ascii="Verdana" w:hAnsi="Verdana" w:cs="Arial"/>
          <w:sz w:val="20"/>
        </w:rPr>
        <w:t>a</w:t>
      </w:r>
      <w:r w:rsidRPr="003105ED">
        <w:rPr>
          <w:rFonts w:ascii="Verdana" w:hAnsi="Verdana" w:cs="Arial"/>
          <w:sz w:val="20"/>
        </w:rPr>
        <w:t xml:space="preserve"> o Roboty Budowlane</w:t>
      </w:r>
      <w:r w:rsidR="00B6451B" w:rsidRPr="003105ED">
        <w:rPr>
          <w:rFonts w:ascii="Verdana" w:hAnsi="Verdana" w:cs="Arial"/>
          <w:sz w:val="20"/>
        </w:rPr>
        <w:t xml:space="preserve"> </w:t>
      </w:r>
      <w:r w:rsidR="00A3129D" w:rsidRPr="003105ED">
        <w:rPr>
          <w:rFonts w:ascii="Verdana" w:hAnsi="Verdana" w:cs="Arial"/>
          <w:sz w:val="20"/>
        </w:rPr>
        <w:t>–</w:t>
      </w:r>
      <w:r w:rsidR="00B6451B" w:rsidRPr="003105ED">
        <w:rPr>
          <w:rFonts w:ascii="Verdana" w:hAnsi="Verdana" w:cs="Arial"/>
          <w:sz w:val="20"/>
        </w:rPr>
        <w:t xml:space="preserve"> Wzór</w:t>
      </w:r>
      <w:r w:rsidR="004B507F" w:rsidRPr="003105ED">
        <w:rPr>
          <w:rFonts w:ascii="Verdana" w:hAnsi="Verdana" w:cs="Arial"/>
          <w:sz w:val="20"/>
        </w:rPr>
        <w:t>;</w:t>
      </w:r>
    </w:p>
    <w:p w14:paraId="1A64B4B9" w14:textId="3A385158" w:rsidR="00C9083E" w:rsidRPr="003105ED" w:rsidRDefault="00C9083E" w:rsidP="005C0613">
      <w:pPr>
        <w:pStyle w:val="BodyText31"/>
        <w:numPr>
          <w:ilvl w:val="0"/>
          <w:numId w:val="10"/>
        </w:numPr>
        <w:spacing w:line="276" w:lineRule="auto"/>
        <w:ind w:hanging="436"/>
        <w:rPr>
          <w:rFonts w:ascii="Verdana" w:hAnsi="Verdana" w:cs="Arial"/>
          <w:sz w:val="20"/>
        </w:rPr>
      </w:pPr>
      <w:r w:rsidRPr="003105ED">
        <w:rPr>
          <w:rFonts w:ascii="Verdana" w:hAnsi="Verdana" w:cs="Arial"/>
          <w:sz w:val="20"/>
        </w:rPr>
        <w:t xml:space="preserve">Załącznik nr </w:t>
      </w:r>
      <w:r w:rsidR="000231E0" w:rsidRPr="003105ED">
        <w:rPr>
          <w:rFonts w:ascii="Verdana" w:hAnsi="Verdana" w:cs="Arial"/>
          <w:sz w:val="20"/>
        </w:rPr>
        <w:t>7</w:t>
      </w:r>
      <w:r w:rsidR="001913E7" w:rsidRPr="003105ED">
        <w:rPr>
          <w:rFonts w:ascii="Verdana" w:hAnsi="Verdana" w:cs="Arial"/>
          <w:sz w:val="20"/>
        </w:rPr>
        <w:t xml:space="preserve"> - </w:t>
      </w:r>
      <w:r w:rsidR="008509E2" w:rsidRPr="003105ED">
        <w:rPr>
          <w:rFonts w:ascii="Verdana" w:hAnsi="Verdana" w:cs="Arial"/>
          <w:sz w:val="20"/>
        </w:rPr>
        <w:t xml:space="preserve"> </w:t>
      </w:r>
      <w:r w:rsidR="00C518A4" w:rsidRPr="003105ED">
        <w:rPr>
          <w:rFonts w:ascii="Verdana" w:hAnsi="Verdana" w:cs="Arial"/>
          <w:sz w:val="20"/>
        </w:rPr>
        <w:t xml:space="preserve">Zakres Prac </w:t>
      </w:r>
      <w:r w:rsidR="00C21DE8" w:rsidRPr="003105ED">
        <w:rPr>
          <w:rFonts w:ascii="Verdana" w:hAnsi="Verdana" w:cs="Arial"/>
          <w:sz w:val="20"/>
        </w:rPr>
        <w:t xml:space="preserve">Kluczowych </w:t>
      </w:r>
      <w:r w:rsidR="00C518A4" w:rsidRPr="003105ED">
        <w:rPr>
          <w:rFonts w:ascii="Verdana" w:hAnsi="Verdana" w:cs="Arial"/>
          <w:sz w:val="20"/>
        </w:rPr>
        <w:t>Podwykonawc</w:t>
      </w:r>
      <w:r w:rsidR="002B113A" w:rsidRPr="003105ED">
        <w:rPr>
          <w:rFonts w:ascii="Verdana" w:hAnsi="Verdana" w:cs="Arial"/>
          <w:sz w:val="20"/>
        </w:rPr>
        <w:t>ów</w:t>
      </w:r>
      <w:r w:rsidR="004B507F" w:rsidRPr="003105ED">
        <w:rPr>
          <w:rFonts w:ascii="Verdana" w:hAnsi="Verdana" w:cs="Arial"/>
          <w:sz w:val="20"/>
        </w:rPr>
        <w:t>;</w:t>
      </w:r>
    </w:p>
    <w:p w14:paraId="59FB78D0" w14:textId="653C84D5" w:rsidR="00017654" w:rsidRPr="003105ED" w:rsidRDefault="00017654" w:rsidP="005C0613">
      <w:pPr>
        <w:pStyle w:val="BodyText31"/>
        <w:numPr>
          <w:ilvl w:val="0"/>
          <w:numId w:val="10"/>
        </w:numPr>
        <w:spacing w:line="276" w:lineRule="auto"/>
        <w:ind w:hanging="436"/>
        <w:rPr>
          <w:rFonts w:ascii="Verdana" w:hAnsi="Verdana" w:cs="Arial"/>
          <w:sz w:val="20"/>
        </w:rPr>
      </w:pPr>
      <w:r w:rsidRPr="003105ED">
        <w:rPr>
          <w:rFonts w:ascii="Verdana" w:hAnsi="Verdana" w:cs="Arial"/>
          <w:sz w:val="20"/>
        </w:rPr>
        <w:t xml:space="preserve">Załącznik nr 8 - </w:t>
      </w:r>
      <w:r w:rsidR="007C1032" w:rsidRPr="003105ED">
        <w:rPr>
          <w:rFonts w:ascii="Verdana" w:hAnsi="Verdana" w:cs="Arial"/>
          <w:sz w:val="20"/>
        </w:rPr>
        <w:t xml:space="preserve"> </w:t>
      </w:r>
      <w:r w:rsidRPr="003105ED">
        <w:rPr>
          <w:rFonts w:ascii="Verdana" w:hAnsi="Verdana" w:cs="Arial"/>
          <w:sz w:val="20"/>
        </w:rPr>
        <w:t>Wykaz Kluczowych Podwykonawców;</w:t>
      </w:r>
    </w:p>
    <w:p w14:paraId="4D4FD561" w14:textId="040604E5" w:rsidR="00C05EE6" w:rsidRPr="003105ED" w:rsidRDefault="00C05EE6" w:rsidP="005C0613">
      <w:pPr>
        <w:pStyle w:val="BodyText31"/>
        <w:numPr>
          <w:ilvl w:val="0"/>
          <w:numId w:val="10"/>
        </w:numPr>
        <w:spacing w:line="276" w:lineRule="auto"/>
        <w:ind w:hanging="436"/>
        <w:rPr>
          <w:rFonts w:ascii="Verdana" w:hAnsi="Verdana" w:cs="Arial"/>
          <w:sz w:val="20"/>
        </w:rPr>
      </w:pPr>
      <w:r w:rsidRPr="003105ED">
        <w:rPr>
          <w:rFonts w:ascii="Verdana" w:hAnsi="Verdana" w:cs="Arial"/>
          <w:sz w:val="20"/>
        </w:rPr>
        <w:t xml:space="preserve">Załącznik nr </w:t>
      </w:r>
      <w:r w:rsidR="0050222F" w:rsidRPr="003105ED">
        <w:rPr>
          <w:rFonts w:ascii="Verdana" w:hAnsi="Verdana" w:cs="Arial"/>
          <w:sz w:val="20"/>
        </w:rPr>
        <w:t>9</w:t>
      </w:r>
      <w:r w:rsidR="001913E7" w:rsidRPr="003105ED">
        <w:rPr>
          <w:rFonts w:ascii="Verdana" w:hAnsi="Verdana" w:cs="Arial"/>
          <w:sz w:val="20"/>
        </w:rPr>
        <w:t xml:space="preserve"> - </w:t>
      </w:r>
      <w:r w:rsidR="008509E2" w:rsidRPr="003105ED">
        <w:rPr>
          <w:rFonts w:ascii="Verdana" w:hAnsi="Verdana" w:cs="Arial"/>
          <w:sz w:val="20"/>
        </w:rPr>
        <w:t xml:space="preserve"> </w:t>
      </w:r>
      <w:r w:rsidRPr="003105ED">
        <w:rPr>
          <w:rFonts w:ascii="Verdana" w:hAnsi="Verdana" w:cs="Arial"/>
          <w:sz w:val="20"/>
        </w:rPr>
        <w:t>Tabela Podziału Ceny Ryczałtowej (TPCR)</w:t>
      </w:r>
      <w:r w:rsidR="003A53E9" w:rsidRPr="003105ED">
        <w:rPr>
          <w:rFonts w:ascii="Verdana" w:hAnsi="Verdana" w:cs="Arial"/>
          <w:sz w:val="20"/>
        </w:rPr>
        <w:t xml:space="preserve"> </w:t>
      </w:r>
      <w:r w:rsidR="009C2E13" w:rsidRPr="003105ED">
        <w:rPr>
          <w:rFonts w:ascii="Verdana" w:hAnsi="Verdana" w:cs="Arial"/>
          <w:sz w:val="20"/>
        </w:rPr>
        <w:t>–</w:t>
      </w:r>
      <w:r w:rsidRPr="003105ED">
        <w:rPr>
          <w:rFonts w:ascii="Verdana" w:hAnsi="Verdana" w:cs="Arial"/>
          <w:sz w:val="20"/>
        </w:rPr>
        <w:t xml:space="preserve"> Wzór</w:t>
      </w:r>
      <w:r w:rsidR="004B507F" w:rsidRPr="003105ED">
        <w:rPr>
          <w:rFonts w:ascii="Verdana" w:hAnsi="Verdana" w:cs="Arial"/>
          <w:sz w:val="20"/>
        </w:rPr>
        <w:t>;</w:t>
      </w:r>
    </w:p>
    <w:p w14:paraId="461F1F1F" w14:textId="2655D75B" w:rsidR="009C2E13" w:rsidRPr="003105ED" w:rsidRDefault="009C2E13" w:rsidP="005C0613">
      <w:pPr>
        <w:pStyle w:val="BodyText31"/>
        <w:numPr>
          <w:ilvl w:val="0"/>
          <w:numId w:val="10"/>
        </w:numPr>
        <w:spacing w:line="276" w:lineRule="auto"/>
        <w:ind w:hanging="436"/>
        <w:rPr>
          <w:rFonts w:ascii="Verdana" w:hAnsi="Verdana" w:cs="Arial"/>
          <w:sz w:val="20"/>
        </w:rPr>
      </w:pPr>
      <w:r w:rsidRPr="003105ED">
        <w:rPr>
          <w:rFonts w:ascii="Verdana" w:hAnsi="Verdana" w:cs="Arial"/>
          <w:sz w:val="20"/>
        </w:rPr>
        <w:t xml:space="preserve">Załącznik nr </w:t>
      </w:r>
      <w:r w:rsidR="00BA3D8E" w:rsidRPr="003105ED">
        <w:rPr>
          <w:rFonts w:ascii="Verdana" w:hAnsi="Verdana" w:cs="Arial"/>
          <w:sz w:val="20"/>
        </w:rPr>
        <w:t>1</w:t>
      </w:r>
      <w:r w:rsidR="00195EEC" w:rsidRPr="003105ED">
        <w:rPr>
          <w:rFonts w:ascii="Verdana" w:hAnsi="Verdana" w:cs="Arial"/>
          <w:sz w:val="20"/>
        </w:rPr>
        <w:t xml:space="preserve">0 – </w:t>
      </w:r>
      <w:r w:rsidRPr="003105ED">
        <w:rPr>
          <w:rFonts w:ascii="Verdana" w:hAnsi="Verdana" w:cs="Arial"/>
          <w:sz w:val="20"/>
        </w:rPr>
        <w:t>Oświadczenie o odbyciu wizji lokalnej – Wzór</w:t>
      </w:r>
      <w:r w:rsidR="004B507F" w:rsidRPr="003105ED">
        <w:rPr>
          <w:rFonts w:ascii="Verdana" w:hAnsi="Verdana" w:cs="Arial"/>
          <w:sz w:val="20"/>
        </w:rPr>
        <w:t>;</w:t>
      </w:r>
    </w:p>
    <w:p w14:paraId="05A2ABE0" w14:textId="1662525E" w:rsidR="004B507F" w:rsidRPr="003105ED" w:rsidRDefault="004B507F" w:rsidP="005C0613">
      <w:pPr>
        <w:pStyle w:val="BodyText31"/>
        <w:numPr>
          <w:ilvl w:val="0"/>
          <w:numId w:val="10"/>
        </w:numPr>
        <w:spacing w:line="276" w:lineRule="auto"/>
        <w:ind w:hanging="436"/>
        <w:rPr>
          <w:rFonts w:ascii="Verdana" w:hAnsi="Verdana" w:cs="Arial"/>
          <w:sz w:val="20"/>
        </w:rPr>
      </w:pPr>
      <w:r w:rsidRPr="003105ED">
        <w:rPr>
          <w:rFonts w:ascii="Verdana" w:hAnsi="Verdana" w:cs="Arial"/>
          <w:sz w:val="20"/>
        </w:rPr>
        <w:t>Załącznik nr 1</w:t>
      </w:r>
      <w:r w:rsidR="00195EEC" w:rsidRPr="003105ED">
        <w:rPr>
          <w:rFonts w:ascii="Verdana" w:hAnsi="Verdana" w:cs="Arial"/>
          <w:sz w:val="20"/>
        </w:rPr>
        <w:t>1</w:t>
      </w:r>
      <w:r w:rsidRPr="003105ED">
        <w:rPr>
          <w:rFonts w:ascii="Verdana" w:hAnsi="Verdana" w:cs="Arial"/>
          <w:sz w:val="20"/>
        </w:rPr>
        <w:t xml:space="preserve"> – Wykaz zrealizowanych robót budowlanych - Wzór;</w:t>
      </w:r>
    </w:p>
    <w:p w14:paraId="54FE90ED" w14:textId="08F79293" w:rsidR="0043723E" w:rsidRPr="003105ED" w:rsidRDefault="0043723E" w:rsidP="005C0613">
      <w:pPr>
        <w:pStyle w:val="BodyText31"/>
        <w:numPr>
          <w:ilvl w:val="0"/>
          <w:numId w:val="10"/>
        </w:numPr>
        <w:spacing w:line="276" w:lineRule="auto"/>
        <w:ind w:hanging="436"/>
        <w:rPr>
          <w:rFonts w:ascii="Verdana" w:hAnsi="Verdana" w:cs="Arial"/>
          <w:sz w:val="20"/>
        </w:rPr>
      </w:pPr>
      <w:r w:rsidRPr="003105ED">
        <w:rPr>
          <w:rFonts w:ascii="Verdana" w:hAnsi="Verdana" w:cs="Arial"/>
          <w:sz w:val="20"/>
        </w:rPr>
        <w:t>Załącznik nr 12 – Wykaz prac Kluczowego Podwykonawcy - Wzór</w:t>
      </w:r>
    </w:p>
    <w:p w14:paraId="140B98D5" w14:textId="59FD471A" w:rsidR="004B507F" w:rsidRPr="003105ED" w:rsidRDefault="004B507F" w:rsidP="005C0613">
      <w:pPr>
        <w:pStyle w:val="BodyText31"/>
        <w:numPr>
          <w:ilvl w:val="0"/>
          <w:numId w:val="10"/>
        </w:numPr>
        <w:spacing w:line="276" w:lineRule="auto"/>
        <w:ind w:hanging="436"/>
        <w:rPr>
          <w:rFonts w:ascii="Verdana" w:hAnsi="Verdana" w:cs="Arial"/>
          <w:sz w:val="20"/>
        </w:rPr>
      </w:pPr>
      <w:r w:rsidRPr="003105ED">
        <w:rPr>
          <w:rFonts w:ascii="Verdana" w:hAnsi="Verdana" w:cs="Arial"/>
          <w:sz w:val="20"/>
        </w:rPr>
        <w:t>Załącznik nr 1</w:t>
      </w:r>
      <w:r w:rsidR="00F33CCF" w:rsidRPr="003105ED">
        <w:rPr>
          <w:rFonts w:ascii="Verdana" w:hAnsi="Verdana" w:cs="Arial"/>
          <w:sz w:val="20"/>
        </w:rPr>
        <w:t>3</w:t>
      </w:r>
      <w:r w:rsidRPr="003105ED">
        <w:rPr>
          <w:rFonts w:ascii="Verdana" w:hAnsi="Verdana" w:cs="Arial"/>
          <w:sz w:val="20"/>
        </w:rPr>
        <w:t xml:space="preserve"> – Wykaz Personelu - Wzór;</w:t>
      </w:r>
    </w:p>
    <w:p w14:paraId="6BAAB560" w14:textId="751C06E2" w:rsidR="004702AE" w:rsidRPr="003105ED" w:rsidRDefault="0022263C" w:rsidP="005C1688">
      <w:pPr>
        <w:pStyle w:val="BodyText31"/>
        <w:numPr>
          <w:ilvl w:val="0"/>
          <w:numId w:val="10"/>
        </w:numPr>
        <w:spacing w:line="276" w:lineRule="auto"/>
        <w:ind w:hanging="436"/>
        <w:rPr>
          <w:rFonts w:ascii="Verdana" w:hAnsi="Verdana" w:cs="Arial"/>
          <w:sz w:val="20"/>
        </w:rPr>
      </w:pPr>
      <w:r w:rsidRPr="003105ED">
        <w:rPr>
          <w:rFonts w:ascii="Verdana" w:hAnsi="Verdana" w:cs="Arial"/>
          <w:sz w:val="20"/>
        </w:rPr>
        <w:t>Załącznik nr 1</w:t>
      </w:r>
      <w:r w:rsidR="00F33CCF" w:rsidRPr="003105ED">
        <w:rPr>
          <w:rFonts w:ascii="Verdana" w:hAnsi="Verdana" w:cs="Arial"/>
          <w:sz w:val="20"/>
        </w:rPr>
        <w:t>4</w:t>
      </w:r>
      <w:r w:rsidRPr="003105ED">
        <w:rPr>
          <w:rFonts w:ascii="Verdana" w:hAnsi="Verdana" w:cs="Arial"/>
          <w:sz w:val="20"/>
        </w:rPr>
        <w:t xml:space="preserve"> – </w:t>
      </w:r>
      <w:r w:rsidR="00957F85" w:rsidRPr="003105ED">
        <w:rPr>
          <w:rFonts w:ascii="Verdana" w:hAnsi="Verdana" w:cs="Arial"/>
          <w:sz w:val="20"/>
        </w:rPr>
        <w:t>Oświadczenie Kluczowego Podwykonawcy</w:t>
      </w:r>
      <w:r w:rsidR="00904D4D" w:rsidRPr="003105ED">
        <w:rPr>
          <w:rFonts w:ascii="Verdana" w:hAnsi="Verdana" w:cs="Arial"/>
          <w:sz w:val="20"/>
        </w:rPr>
        <w:t xml:space="preserve"> </w:t>
      </w:r>
      <w:r w:rsidR="00957F85" w:rsidRPr="003105ED">
        <w:rPr>
          <w:rFonts w:ascii="Verdana" w:hAnsi="Verdana" w:cs="Arial"/>
          <w:sz w:val="20"/>
        </w:rPr>
        <w:t>o spełnianiu warunków</w:t>
      </w:r>
      <w:r w:rsidR="002F1975" w:rsidRPr="003105ED">
        <w:rPr>
          <w:rFonts w:ascii="Verdana" w:hAnsi="Verdana" w:cs="Arial"/>
          <w:sz w:val="20"/>
        </w:rPr>
        <w:t xml:space="preserve"> wskazanych w Załączniku nr 7 do SWZ</w:t>
      </w:r>
      <w:r w:rsidR="00957F85" w:rsidRPr="003105ED">
        <w:rPr>
          <w:rFonts w:ascii="Verdana" w:hAnsi="Verdana" w:cs="Arial"/>
          <w:sz w:val="20"/>
        </w:rPr>
        <w:t>.</w:t>
      </w:r>
    </w:p>
    <w:sectPr w:rsidR="004702AE" w:rsidRPr="003105ED" w:rsidSect="007F5F1B">
      <w:headerReference w:type="default" r:id="rId11"/>
      <w:footerReference w:type="even" r:id="rId12"/>
      <w:headerReference w:type="first" r:id="rId13"/>
      <w:footerReference w:type="first" r:id="rId14"/>
      <w:pgSz w:w="11907" w:h="16840"/>
      <w:pgMar w:top="765" w:right="1134" w:bottom="1276" w:left="1134" w:header="709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D4D8C" w14:textId="77777777" w:rsidR="00D77552" w:rsidRDefault="00D77552">
      <w:r>
        <w:separator/>
      </w:r>
    </w:p>
  </w:endnote>
  <w:endnote w:type="continuationSeparator" w:id="0">
    <w:p w14:paraId="3A66D20F" w14:textId="77777777" w:rsidR="00D77552" w:rsidRDefault="00D77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F4534" w14:textId="77777777" w:rsidR="00C85DEE" w:rsidRDefault="00C85DEE" w:rsidP="008426CD">
    <w:pPr>
      <w:pStyle w:val="Stopka"/>
      <w:framePr w:wrap="around" w:vAnchor="text" w:hAnchor="margin" w:xAlign="right" w:y="1"/>
      <w:rPr>
        <w:rStyle w:val="Numerstrony"/>
      </w:rPr>
    </w:pPr>
    <w:r>
      <w:rPr>
        <w:noProof/>
      </w:rPr>
      <mc:AlternateContent>
        <mc:Choice Requires="wps">
          <w:drawing>
            <wp:anchor distT="12700" distB="12700" distL="114300" distR="114300" simplePos="0" relativeHeight="251657728" behindDoc="1" locked="0" layoutInCell="0" allowOverlap="1" wp14:anchorId="041C42AF" wp14:editId="4B36DAD6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1" name="BMWAR_DM_footer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E1D5CE" w14:textId="77777777" w:rsidR="00C85DEE" w:rsidRPr="000200D2" w:rsidRDefault="00C85DEE" w:rsidP="000200D2">
                          <w:pPr>
                            <w:ind w:left="20" w:firstLine="20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0200D2">
                            <w:rPr>
                              <w:rFonts w:ascii="Arial" w:hAnsi="Arial" w:cs="Arial"/>
                              <w:sz w:val="14"/>
                            </w:rPr>
                            <w:t>BMWARDOCS132572v2</w:t>
                          </w: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1C42AF" id="_x0000_t202" coordsize="21600,21600" o:spt="202" path="m,l,21600r21600,l21600,xe">
              <v:stroke joinstyle="miter"/>
              <v:path gradientshapeok="t" o:connecttype="rect"/>
            </v:shapetype>
            <v:shape id="BMWAR_DM_footer103" o:spid="_x0000_s1027" type="#_x0000_t202" style="position:absolute;margin-left:0;margin-top:0;width:110pt;height:32pt;z-index:-251658752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" o:allowincell="f" stroked="f">
              <v:textbox inset="15pt,1pt,1pt,1pt">
                <w:txbxContent>
                  <w:p w14:paraId="24E1D5CE" w14:textId="77777777" w:rsidR="00C85DEE" w:rsidRPr="000200D2" w:rsidRDefault="00C85DEE" w:rsidP="000200D2">
                    <w:pPr>
                      <w:ind w:left="20" w:firstLine="20"/>
                      <w:rPr>
                        <w:rFonts w:ascii="Arial" w:hAnsi="Arial" w:cs="Arial"/>
                        <w:sz w:val="14"/>
                      </w:rPr>
                    </w:pPr>
                    <w:r w:rsidRPr="000200D2">
                      <w:rPr>
                        <w:rFonts w:ascii="Arial" w:hAnsi="Arial" w:cs="Arial"/>
                        <w:sz w:val="14"/>
                      </w:rPr>
                      <w:t>BMWARDOCS132572v2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50BE9C07" w14:textId="77777777" w:rsidR="00C85DEE" w:rsidRDefault="00C85DEE" w:rsidP="008426C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00941" w14:textId="77777777" w:rsidR="00C85DEE" w:rsidRDefault="00C85DEE" w:rsidP="00086CDA">
    <w:pPr>
      <w:pStyle w:val="Stopka"/>
      <w:rPr>
        <w:rFonts w:ascii="Arial" w:hAnsi="Arial" w:cs="Arial"/>
        <w:i/>
        <w:sz w:val="18"/>
        <w:szCs w:val="18"/>
      </w:rPr>
    </w:pPr>
  </w:p>
  <w:p w14:paraId="222D05DE" w14:textId="13567BE2" w:rsidR="00C85DEE" w:rsidRPr="003E5152" w:rsidRDefault="00C85DEE" w:rsidP="00086CDA">
    <w:pPr>
      <w:pStyle w:val="Stopka"/>
      <w:rPr>
        <w:rFonts w:ascii="Arial" w:hAnsi="Arial" w:cs="Arial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1B8A5" w14:textId="77777777" w:rsidR="00D77552" w:rsidRDefault="00D77552">
      <w:r>
        <w:separator/>
      </w:r>
    </w:p>
  </w:footnote>
  <w:footnote w:type="continuationSeparator" w:id="0">
    <w:p w14:paraId="2A600374" w14:textId="77777777" w:rsidR="00D77552" w:rsidRDefault="00D77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421C8" w14:textId="75BC63F7" w:rsidR="00C85DEE" w:rsidRPr="00F45055" w:rsidRDefault="00E067A9" w:rsidP="00995A40">
    <w:pPr>
      <w:pBdr>
        <w:bottom w:val="single" w:sz="6" w:space="1" w:color="auto"/>
      </w:pBdr>
      <w:tabs>
        <w:tab w:val="center" w:pos="4536"/>
        <w:tab w:val="right" w:pos="9072"/>
      </w:tabs>
      <w:spacing w:after="120"/>
      <w:jc w:val="center"/>
      <w:rPr>
        <w:rFonts w:ascii="Arial" w:hAnsi="Arial"/>
        <w:i/>
        <w:sz w:val="18"/>
        <w:szCs w:val="24"/>
      </w:rPr>
    </w:pPr>
    <w:sdt>
      <w:sdtPr>
        <w:rPr>
          <w:rFonts w:ascii="Arial" w:hAnsi="Arial"/>
          <w:i/>
          <w:sz w:val="18"/>
          <w:szCs w:val="24"/>
        </w:rPr>
        <w:id w:val="732352902"/>
        <w:docPartObj>
          <w:docPartGallery w:val="Page Numbers (Margins)"/>
          <w:docPartUnique/>
        </w:docPartObj>
      </w:sdtPr>
      <w:sdtEndPr/>
      <w:sdtContent>
        <w:r w:rsidR="00C85DEE" w:rsidRPr="000731F0">
          <w:rPr>
            <w:rFonts w:ascii="Arial" w:hAnsi="Arial"/>
            <w:i/>
            <w:noProof/>
            <w:sz w:val="18"/>
            <w:szCs w:val="24"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 wp14:anchorId="1EC2E172" wp14:editId="1BD40BF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4FA596" w14:textId="77777777" w:rsidR="00C85DEE" w:rsidRDefault="00C85DE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C8184B" w:rsidRPr="00C8184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EC2E172" id="Prostokąt 2" o:spid="_x0000_s1026" style="position:absolute;left:0;text-align:left;margin-left:0;margin-top:0;width:40.2pt;height:171.9pt;z-index:25165977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54FA596" w14:textId="77777777" w:rsidR="00C85DEE" w:rsidRDefault="00C85DE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C8184B" w:rsidRPr="00C8184B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85DEE">
      <w:rPr>
        <w:rFonts w:ascii="Arial" w:hAnsi="Arial"/>
        <w:i/>
        <w:sz w:val="18"/>
        <w:szCs w:val="24"/>
      </w:rPr>
      <w:t xml:space="preserve">Dokumentacja </w:t>
    </w:r>
    <w:r w:rsidR="00C85DEE" w:rsidRPr="00AA5E91">
      <w:rPr>
        <w:rFonts w:ascii="Arial" w:hAnsi="Arial"/>
        <w:i/>
        <w:sz w:val="18"/>
        <w:szCs w:val="24"/>
      </w:rPr>
      <w:t xml:space="preserve">Konkursu </w:t>
    </w:r>
    <w:r w:rsidR="00C85DEE">
      <w:rPr>
        <w:rFonts w:ascii="Arial" w:hAnsi="Arial"/>
        <w:i/>
        <w:sz w:val="18"/>
        <w:szCs w:val="24"/>
      </w:rPr>
      <w:t>– Specyfikacja Warunków Zamówienia (SWZ)</w:t>
    </w:r>
    <w:r w:rsidR="00C85DEE" w:rsidRPr="00F45055">
      <w:rPr>
        <w:rFonts w:ascii="Arial" w:hAnsi="Arial"/>
        <w:i/>
        <w:sz w:val="18"/>
        <w:szCs w:val="24"/>
      </w:rPr>
      <w:tab/>
    </w:r>
    <w:r w:rsidR="00C85DEE" w:rsidRPr="00F45055">
      <w:rPr>
        <w:rFonts w:ascii="Arial" w:hAnsi="Arial"/>
        <w:i/>
        <w:sz w:val="18"/>
        <w:szCs w:val="24"/>
      </w:rPr>
      <w:tab/>
    </w:r>
    <w:r w:rsidR="00C85DEE">
      <w:rPr>
        <w:rFonts w:ascii="Arial" w:hAnsi="Arial"/>
        <w:i/>
        <w:sz w:val="18"/>
        <w:szCs w:val="24"/>
      </w:rPr>
      <w:t xml:space="preserve">                </w:t>
    </w:r>
    <w:r w:rsidR="00C85DEE" w:rsidRPr="00F45055">
      <w:rPr>
        <w:rFonts w:ascii="Arial" w:hAnsi="Arial" w:cs="Arial"/>
        <w:i/>
        <w:sz w:val="18"/>
        <w:szCs w:val="18"/>
      </w:rPr>
      <w:t xml:space="preserve">  </w:t>
    </w:r>
  </w:p>
  <w:p w14:paraId="7250BBF0" w14:textId="77777777" w:rsidR="00C85DEE" w:rsidRDefault="00C85D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459CE" w14:textId="15DBBE09" w:rsidR="00C85DEE" w:rsidRPr="00A6135C" w:rsidRDefault="00C85DEE" w:rsidP="00995A40">
    <w:pPr>
      <w:pBdr>
        <w:bottom w:val="single" w:sz="6" w:space="1" w:color="auto"/>
      </w:pBdr>
      <w:tabs>
        <w:tab w:val="center" w:pos="4536"/>
        <w:tab w:val="right" w:pos="9072"/>
      </w:tabs>
      <w:spacing w:after="120"/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/>
        <w:i/>
        <w:sz w:val="18"/>
        <w:szCs w:val="24"/>
      </w:rPr>
      <w:t xml:space="preserve">Dokumentacja </w:t>
    </w:r>
    <w:r w:rsidRPr="00AA5E91">
      <w:rPr>
        <w:rFonts w:ascii="Arial" w:hAnsi="Arial"/>
        <w:i/>
        <w:sz w:val="18"/>
        <w:szCs w:val="24"/>
      </w:rPr>
      <w:t xml:space="preserve">Konkursu </w:t>
    </w:r>
    <w:r>
      <w:rPr>
        <w:rFonts w:ascii="Arial" w:hAnsi="Arial"/>
        <w:i/>
        <w:sz w:val="18"/>
        <w:szCs w:val="24"/>
      </w:rPr>
      <w:t>– Specyfikacja Warunków Zamówienia (SWZ)</w:t>
    </w:r>
    <w:r w:rsidRPr="00F45055">
      <w:rPr>
        <w:rFonts w:ascii="Arial" w:hAnsi="Arial"/>
        <w:i/>
        <w:sz w:val="18"/>
        <w:szCs w:val="24"/>
      </w:rPr>
      <w:tab/>
    </w:r>
    <w:r w:rsidRPr="00F45055">
      <w:rPr>
        <w:rFonts w:ascii="Arial" w:hAnsi="Arial"/>
        <w:i/>
        <w:sz w:val="18"/>
        <w:szCs w:val="24"/>
      </w:rPr>
      <w:tab/>
    </w:r>
    <w:r>
      <w:rPr>
        <w:rFonts w:ascii="Arial" w:hAnsi="Arial"/>
        <w:i/>
        <w:sz w:val="18"/>
        <w:szCs w:val="24"/>
      </w:rPr>
      <w:t xml:space="preserve">                </w:t>
    </w:r>
    <w:r w:rsidRPr="00F45055">
      <w:rPr>
        <w:rFonts w:ascii="Arial" w:hAnsi="Arial" w:cs="Arial"/>
        <w:i/>
        <w:sz w:val="18"/>
        <w:szCs w:val="18"/>
      </w:rPr>
      <w:t xml:space="preserve">   </w:t>
    </w:r>
  </w:p>
  <w:p w14:paraId="2A75E238" w14:textId="77777777" w:rsidR="00C85DEE" w:rsidRDefault="00C85DEE">
    <w:pPr>
      <w:pStyle w:val="Nagwek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0225C"/>
    <w:multiLevelType w:val="singleLevel"/>
    <w:tmpl w:val="04150017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</w:abstractNum>
  <w:abstractNum w:abstractNumId="1" w15:restartNumberingAfterBreak="0">
    <w:nsid w:val="044E5729"/>
    <w:multiLevelType w:val="hybridMultilevel"/>
    <w:tmpl w:val="2BEC4046"/>
    <w:lvl w:ilvl="0" w:tplc="A358D504">
      <w:start w:val="2"/>
      <w:numFmt w:val="lowerLetter"/>
      <w:lvlText w:val="%1)"/>
      <w:lvlJc w:val="left"/>
      <w:pPr>
        <w:ind w:left="992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67F32"/>
    <w:multiLevelType w:val="hybridMultilevel"/>
    <w:tmpl w:val="E9D2CBC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BB67B33"/>
    <w:multiLevelType w:val="hybridMultilevel"/>
    <w:tmpl w:val="7BE0DF4E"/>
    <w:lvl w:ilvl="0" w:tplc="04150017">
      <w:start w:val="1"/>
      <w:numFmt w:val="lowerLetter"/>
      <w:lvlText w:val="%1)"/>
      <w:lvlJc w:val="left"/>
      <w:pPr>
        <w:tabs>
          <w:tab w:val="num" w:pos="1701"/>
        </w:tabs>
        <w:ind w:left="170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4" w15:restartNumberingAfterBreak="0">
    <w:nsid w:val="0D20389C"/>
    <w:multiLevelType w:val="multilevel"/>
    <w:tmpl w:val="568CB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2D2DAD"/>
    <w:multiLevelType w:val="hybridMultilevel"/>
    <w:tmpl w:val="16C60BA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3513EC6"/>
    <w:multiLevelType w:val="hybridMultilevel"/>
    <w:tmpl w:val="FE82650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E455A5"/>
    <w:multiLevelType w:val="hybridMultilevel"/>
    <w:tmpl w:val="E5743A4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72DF0"/>
    <w:multiLevelType w:val="hybridMultilevel"/>
    <w:tmpl w:val="CE6A3FAA"/>
    <w:lvl w:ilvl="0" w:tplc="E4AEA8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D2774A"/>
    <w:multiLevelType w:val="hybridMultilevel"/>
    <w:tmpl w:val="2CC4D2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231BBB"/>
    <w:multiLevelType w:val="hybridMultilevel"/>
    <w:tmpl w:val="70EA42B8"/>
    <w:lvl w:ilvl="0" w:tplc="3D44D7D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2973D7F"/>
    <w:multiLevelType w:val="hybridMultilevel"/>
    <w:tmpl w:val="566E11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C6D75"/>
    <w:multiLevelType w:val="hybridMultilevel"/>
    <w:tmpl w:val="D47E63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020E2"/>
    <w:multiLevelType w:val="multilevel"/>
    <w:tmpl w:val="1180BC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32C4FCA"/>
    <w:multiLevelType w:val="multilevel"/>
    <w:tmpl w:val="EE7A683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bCs/>
        <w:strike w:val="0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ascii="Verdana" w:hAnsi="Verdana" w:cs="Arial" w:hint="default"/>
        <w:b/>
        <w:bCs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43E6BFD"/>
    <w:multiLevelType w:val="hybridMultilevel"/>
    <w:tmpl w:val="1C6493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96A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305F79"/>
    <w:multiLevelType w:val="hybridMultilevel"/>
    <w:tmpl w:val="BCEC652C"/>
    <w:lvl w:ilvl="0" w:tplc="ADC8820A">
      <w:start w:val="1"/>
      <w:numFmt w:val="decimal"/>
      <w:lvlText w:val="b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D725F"/>
    <w:multiLevelType w:val="hybridMultilevel"/>
    <w:tmpl w:val="7FE88900"/>
    <w:lvl w:ilvl="0" w:tplc="A6DCCEBC">
      <w:start w:val="1"/>
      <w:numFmt w:val="lowerLetter"/>
      <w:lvlText w:val="%1)"/>
      <w:lvlJc w:val="left"/>
      <w:pPr>
        <w:ind w:left="992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9" w15:restartNumberingAfterBreak="0">
    <w:nsid w:val="40B52E48"/>
    <w:multiLevelType w:val="singleLevel"/>
    <w:tmpl w:val="04150017"/>
    <w:lvl w:ilvl="0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</w:abstractNum>
  <w:abstractNum w:abstractNumId="20" w15:restartNumberingAfterBreak="0">
    <w:nsid w:val="46724885"/>
    <w:multiLevelType w:val="multilevel"/>
    <w:tmpl w:val="1FDEE5C4"/>
    <w:lvl w:ilvl="0">
      <w:start w:val="1"/>
      <w:numFmt w:val="decimal"/>
      <w:suff w:val="nothing"/>
      <w:lvlText w:val="§ %1"/>
      <w:lvlJc w:val="left"/>
      <w:pPr>
        <w:ind w:left="4395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5"/>
        </w:tabs>
        <w:ind w:left="1985" w:hanging="425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3)"/>
      <w:lvlJc w:val="left"/>
      <w:pPr>
        <w:tabs>
          <w:tab w:val="num" w:pos="2978"/>
        </w:tabs>
        <w:ind w:left="2978" w:hanging="426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0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99D49A0"/>
    <w:multiLevelType w:val="hybridMultilevel"/>
    <w:tmpl w:val="6C7EBB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222BE5"/>
    <w:multiLevelType w:val="hybridMultilevel"/>
    <w:tmpl w:val="67EC51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B2D33F1"/>
    <w:multiLevelType w:val="multilevel"/>
    <w:tmpl w:val="4D2AB838"/>
    <w:lvl w:ilvl="0">
      <w:start w:val="2"/>
      <w:numFmt w:val="decimal"/>
      <w:pStyle w:val="Lista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67"/>
        </w:tabs>
        <w:ind w:left="667" w:hanging="525"/>
      </w:pPr>
      <w:rPr>
        <w:rFonts w:hint="default"/>
      </w:rPr>
    </w:lvl>
    <w:lvl w:ilvl="2">
      <w:start w:val="1"/>
      <w:numFmt w:val="decimal"/>
      <w:pStyle w:val="Lista4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4" w15:restartNumberingAfterBreak="0">
    <w:nsid w:val="4DE80DCE"/>
    <w:multiLevelType w:val="hybridMultilevel"/>
    <w:tmpl w:val="7A489580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F8B5730"/>
    <w:multiLevelType w:val="singleLevel"/>
    <w:tmpl w:val="10EED4BA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  <w:strike w:val="0"/>
      </w:rPr>
    </w:lvl>
  </w:abstractNum>
  <w:abstractNum w:abstractNumId="26" w15:restartNumberingAfterBreak="0">
    <w:nsid w:val="500B7C58"/>
    <w:multiLevelType w:val="hybridMultilevel"/>
    <w:tmpl w:val="B56A439E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52AF37AF"/>
    <w:multiLevelType w:val="hybridMultilevel"/>
    <w:tmpl w:val="566E11E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004DA"/>
    <w:multiLevelType w:val="hybridMultilevel"/>
    <w:tmpl w:val="E5743A40"/>
    <w:lvl w:ilvl="0" w:tplc="23A61932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3E3FCA"/>
    <w:multiLevelType w:val="hybridMultilevel"/>
    <w:tmpl w:val="91D047F2"/>
    <w:lvl w:ilvl="0" w:tplc="04150017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</w:abstractNum>
  <w:abstractNum w:abstractNumId="30" w15:restartNumberingAfterBreak="0">
    <w:nsid w:val="604E5D29"/>
    <w:multiLevelType w:val="hybridMultilevel"/>
    <w:tmpl w:val="9050EA66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82243"/>
    <w:multiLevelType w:val="hybridMultilevel"/>
    <w:tmpl w:val="03448D1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8816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03A4302"/>
    <w:multiLevelType w:val="hybridMultilevel"/>
    <w:tmpl w:val="C1FA1B6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0FA7D5F"/>
    <w:multiLevelType w:val="hybridMultilevel"/>
    <w:tmpl w:val="03448D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6E4D05"/>
    <w:multiLevelType w:val="hybridMultilevel"/>
    <w:tmpl w:val="E2D22082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CC5FCD"/>
    <w:multiLevelType w:val="hybridMultilevel"/>
    <w:tmpl w:val="F3DAA0E0"/>
    <w:lvl w:ilvl="0" w:tplc="5E50A92E">
      <w:start w:val="4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EC6041"/>
    <w:multiLevelType w:val="hybridMultilevel"/>
    <w:tmpl w:val="E8C0B2C6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8244570"/>
    <w:multiLevelType w:val="hybridMultilevel"/>
    <w:tmpl w:val="6B262A50"/>
    <w:lvl w:ilvl="0" w:tplc="0415000B">
      <w:start w:val="1"/>
      <w:numFmt w:val="bullet"/>
      <w:lvlText w:val=""/>
      <w:lvlJc w:val="left"/>
      <w:pPr>
        <w:tabs>
          <w:tab w:val="num" w:pos="1164"/>
        </w:tabs>
        <w:ind w:left="1164" w:hanging="360"/>
      </w:pPr>
      <w:rPr>
        <w:rFonts w:ascii="Wingdings" w:hAnsi="Wingdings" w:hint="default"/>
      </w:rPr>
    </w:lvl>
    <w:lvl w:ilvl="1" w:tplc="A622F99A">
      <w:start w:val="1"/>
      <w:numFmt w:val="lowerLetter"/>
      <w:lvlText w:val="%2) "/>
      <w:legacy w:legacy="1" w:legacySpace="927" w:legacyIndent="283"/>
      <w:lvlJc w:val="left"/>
      <w:pPr>
        <w:ind w:left="1240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2" w:tplc="530C7582" w:tentative="1">
      <w:start w:val="1"/>
      <w:numFmt w:val="bullet"/>
      <w:lvlText w:val=""/>
      <w:lvlJc w:val="left"/>
      <w:pPr>
        <w:tabs>
          <w:tab w:val="num" w:pos="2037"/>
        </w:tabs>
        <w:ind w:left="2037" w:hanging="360"/>
      </w:pPr>
      <w:rPr>
        <w:rFonts w:ascii="Wingdings" w:hAnsi="Wingdings" w:hint="default"/>
      </w:rPr>
    </w:lvl>
    <w:lvl w:ilvl="3" w:tplc="80B87024" w:tentative="1">
      <w:start w:val="1"/>
      <w:numFmt w:val="bullet"/>
      <w:lvlText w:val=""/>
      <w:lvlJc w:val="left"/>
      <w:pPr>
        <w:tabs>
          <w:tab w:val="num" w:pos="2757"/>
        </w:tabs>
        <w:ind w:left="2757" w:hanging="360"/>
      </w:pPr>
      <w:rPr>
        <w:rFonts w:ascii="Symbol" w:hAnsi="Symbol" w:hint="default"/>
      </w:rPr>
    </w:lvl>
    <w:lvl w:ilvl="4" w:tplc="A8B25948" w:tentative="1">
      <w:start w:val="1"/>
      <w:numFmt w:val="bullet"/>
      <w:lvlText w:val="o"/>
      <w:lvlJc w:val="left"/>
      <w:pPr>
        <w:tabs>
          <w:tab w:val="num" w:pos="3477"/>
        </w:tabs>
        <w:ind w:left="3477" w:hanging="360"/>
      </w:pPr>
      <w:rPr>
        <w:rFonts w:ascii="Courier New" w:hAnsi="Courier New" w:hint="default"/>
      </w:rPr>
    </w:lvl>
    <w:lvl w:ilvl="5" w:tplc="9586CAB4" w:tentative="1">
      <w:start w:val="1"/>
      <w:numFmt w:val="bullet"/>
      <w:lvlText w:val=""/>
      <w:lvlJc w:val="left"/>
      <w:pPr>
        <w:tabs>
          <w:tab w:val="num" w:pos="4197"/>
        </w:tabs>
        <w:ind w:left="4197" w:hanging="360"/>
      </w:pPr>
      <w:rPr>
        <w:rFonts w:ascii="Wingdings" w:hAnsi="Wingdings" w:hint="default"/>
      </w:rPr>
    </w:lvl>
    <w:lvl w:ilvl="6" w:tplc="E3305F90" w:tentative="1">
      <w:start w:val="1"/>
      <w:numFmt w:val="bullet"/>
      <w:lvlText w:val=""/>
      <w:lvlJc w:val="left"/>
      <w:pPr>
        <w:tabs>
          <w:tab w:val="num" w:pos="4917"/>
        </w:tabs>
        <w:ind w:left="4917" w:hanging="360"/>
      </w:pPr>
      <w:rPr>
        <w:rFonts w:ascii="Symbol" w:hAnsi="Symbol" w:hint="default"/>
      </w:rPr>
    </w:lvl>
    <w:lvl w:ilvl="7" w:tplc="B5283FCC" w:tentative="1">
      <w:start w:val="1"/>
      <w:numFmt w:val="bullet"/>
      <w:lvlText w:val="o"/>
      <w:lvlJc w:val="left"/>
      <w:pPr>
        <w:tabs>
          <w:tab w:val="num" w:pos="5637"/>
        </w:tabs>
        <w:ind w:left="5637" w:hanging="360"/>
      </w:pPr>
      <w:rPr>
        <w:rFonts w:ascii="Courier New" w:hAnsi="Courier New" w:hint="default"/>
      </w:rPr>
    </w:lvl>
    <w:lvl w:ilvl="8" w:tplc="CDEED304" w:tentative="1">
      <w:start w:val="1"/>
      <w:numFmt w:val="bullet"/>
      <w:lvlText w:val=""/>
      <w:lvlJc w:val="left"/>
      <w:pPr>
        <w:tabs>
          <w:tab w:val="num" w:pos="6357"/>
        </w:tabs>
        <w:ind w:left="6357" w:hanging="360"/>
      </w:pPr>
      <w:rPr>
        <w:rFonts w:ascii="Wingdings" w:hAnsi="Wingdings" w:hint="default"/>
      </w:rPr>
    </w:lvl>
  </w:abstractNum>
  <w:abstractNum w:abstractNumId="39" w15:restartNumberingAfterBreak="0">
    <w:nsid w:val="784B1F07"/>
    <w:multiLevelType w:val="singleLevel"/>
    <w:tmpl w:val="F66AC916"/>
    <w:lvl w:ilvl="0">
      <w:start w:val="2"/>
      <w:numFmt w:val="upperLetter"/>
      <w:pStyle w:val="Nagwek1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40" w15:restartNumberingAfterBreak="0">
    <w:nsid w:val="79F86EE3"/>
    <w:multiLevelType w:val="hybridMultilevel"/>
    <w:tmpl w:val="7F5A43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BF422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AFF4F5A"/>
    <w:multiLevelType w:val="hybridMultilevel"/>
    <w:tmpl w:val="08DAE0DE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F635286"/>
    <w:multiLevelType w:val="hybridMultilevel"/>
    <w:tmpl w:val="3142019E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644242243">
    <w:abstractNumId w:val="39"/>
  </w:num>
  <w:num w:numId="2" w16cid:durableId="426390495">
    <w:abstractNumId w:val="25"/>
  </w:num>
  <w:num w:numId="3" w16cid:durableId="389771308">
    <w:abstractNumId w:val="0"/>
  </w:num>
  <w:num w:numId="4" w16cid:durableId="841357128">
    <w:abstractNumId w:val="38"/>
  </w:num>
  <w:num w:numId="5" w16cid:durableId="351299567">
    <w:abstractNumId w:val="14"/>
  </w:num>
  <w:num w:numId="6" w16cid:durableId="1835995400">
    <w:abstractNumId w:val="30"/>
  </w:num>
  <w:num w:numId="7" w16cid:durableId="2115441387">
    <w:abstractNumId w:val="19"/>
  </w:num>
  <w:num w:numId="8" w16cid:durableId="545029270">
    <w:abstractNumId w:val="23"/>
  </w:num>
  <w:num w:numId="9" w16cid:durableId="2065134503">
    <w:abstractNumId w:val="29"/>
  </w:num>
  <w:num w:numId="10" w16cid:durableId="797532795">
    <w:abstractNumId w:val="8"/>
  </w:num>
  <w:num w:numId="11" w16cid:durableId="70592148">
    <w:abstractNumId w:val="3"/>
  </w:num>
  <w:num w:numId="12" w16cid:durableId="169682354">
    <w:abstractNumId w:val="16"/>
  </w:num>
  <w:num w:numId="13" w16cid:durableId="256404881">
    <w:abstractNumId w:val="13"/>
  </w:num>
  <w:num w:numId="14" w16cid:durableId="1640838517">
    <w:abstractNumId w:val="35"/>
  </w:num>
  <w:num w:numId="15" w16cid:durableId="2025787502">
    <w:abstractNumId w:val="36"/>
  </w:num>
  <w:num w:numId="16" w16cid:durableId="913122461">
    <w:abstractNumId w:val="28"/>
  </w:num>
  <w:num w:numId="17" w16cid:durableId="518087368">
    <w:abstractNumId w:val="34"/>
  </w:num>
  <w:num w:numId="18" w16cid:durableId="598294525">
    <w:abstractNumId w:val="12"/>
  </w:num>
  <w:num w:numId="19" w16cid:durableId="351538569">
    <w:abstractNumId w:val="15"/>
  </w:num>
  <w:num w:numId="20" w16cid:durableId="1097365125">
    <w:abstractNumId w:val="33"/>
  </w:num>
  <w:num w:numId="21" w16cid:durableId="799226333">
    <w:abstractNumId w:val="11"/>
  </w:num>
  <w:num w:numId="22" w16cid:durableId="161900105">
    <w:abstractNumId w:val="26"/>
  </w:num>
  <w:num w:numId="23" w16cid:durableId="1981035065">
    <w:abstractNumId w:val="27"/>
  </w:num>
  <w:num w:numId="24" w16cid:durableId="1030179079">
    <w:abstractNumId w:val="18"/>
  </w:num>
  <w:num w:numId="25" w16cid:durableId="838886269">
    <w:abstractNumId w:val="17"/>
  </w:num>
  <w:num w:numId="26" w16cid:durableId="504132090">
    <w:abstractNumId w:val="7"/>
  </w:num>
  <w:num w:numId="27" w16cid:durableId="21169345">
    <w:abstractNumId w:val="1"/>
  </w:num>
  <w:num w:numId="28" w16cid:durableId="554437597">
    <w:abstractNumId w:val="9"/>
  </w:num>
  <w:num w:numId="29" w16cid:durableId="216674335">
    <w:abstractNumId w:val="31"/>
  </w:num>
  <w:num w:numId="30" w16cid:durableId="1695962442">
    <w:abstractNumId w:val="5"/>
  </w:num>
  <w:num w:numId="31" w16cid:durableId="1326741224">
    <w:abstractNumId w:val="6"/>
  </w:num>
  <w:num w:numId="32" w16cid:durableId="788860788">
    <w:abstractNumId w:val="43"/>
  </w:num>
  <w:num w:numId="33" w16cid:durableId="245309067">
    <w:abstractNumId w:val="2"/>
  </w:num>
  <w:num w:numId="34" w16cid:durableId="1647976639">
    <w:abstractNumId w:val="37"/>
  </w:num>
  <w:num w:numId="35" w16cid:durableId="741685227">
    <w:abstractNumId w:val="42"/>
  </w:num>
  <w:num w:numId="36" w16cid:durableId="115805851">
    <w:abstractNumId w:val="24"/>
  </w:num>
  <w:num w:numId="37" w16cid:durableId="1580476468">
    <w:abstractNumId w:val="21"/>
  </w:num>
  <w:num w:numId="38" w16cid:durableId="907688145">
    <w:abstractNumId w:val="20"/>
  </w:num>
  <w:num w:numId="39" w16cid:durableId="1401437633">
    <w:abstractNumId w:val="4"/>
  </w:num>
  <w:num w:numId="40" w16cid:durableId="410128657">
    <w:abstractNumId w:val="22"/>
  </w:num>
  <w:num w:numId="41" w16cid:durableId="1038314367">
    <w:abstractNumId w:val="41"/>
  </w:num>
  <w:num w:numId="42" w16cid:durableId="1030454681">
    <w:abstractNumId w:val="32"/>
  </w:num>
  <w:num w:numId="43" w16cid:durableId="1837764945">
    <w:abstractNumId w:val="40"/>
  </w:num>
  <w:num w:numId="44" w16cid:durableId="1660039645">
    <w:abstractNumId w:val="10"/>
  </w:num>
  <w:numIdMacAtCleanup w:val="2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MM">
    <w15:presenceInfo w15:providerId="None" w15:userId="SMM"/>
  </w15:person>
  <w15:person w15:author="Łyczkowska-Nowak, Marta">
    <w15:presenceInfo w15:providerId="AD" w15:userId="S::marta.lyczkowska@sweco.pl::f179b10b-6802-4806-9723-5876fc2749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571"/>
    <w:rsid w:val="00000189"/>
    <w:rsid w:val="0000093C"/>
    <w:rsid w:val="000014F1"/>
    <w:rsid w:val="00001572"/>
    <w:rsid w:val="00001E65"/>
    <w:rsid w:val="0000323E"/>
    <w:rsid w:val="0000356B"/>
    <w:rsid w:val="00003919"/>
    <w:rsid w:val="000039C1"/>
    <w:rsid w:val="00003B91"/>
    <w:rsid w:val="00005761"/>
    <w:rsid w:val="00005E63"/>
    <w:rsid w:val="00006844"/>
    <w:rsid w:val="00010103"/>
    <w:rsid w:val="00011D31"/>
    <w:rsid w:val="00012655"/>
    <w:rsid w:val="0001273E"/>
    <w:rsid w:val="00012BD2"/>
    <w:rsid w:val="0001307F"/>
    <w:rsid w:val="000133EF"/>
    <w:rsid w:val="000137A1"/>
    <w:rsid w:val="00013AC0"/>
    <w:rsid w:val="00013F21"/>
    <w:rsid w:val="00014CE3"/>
    <w:rsid w:val="00015D7D"/>
    <w:rsid w:val="00016AB6"/>
    <w:rsid w:val="000174A5"/>
    <w:rsid w:val="00017654"/>
    <w:rsid w:val="000200D2"/>
    <w:rsid w:val="00020FC1"/>
    <w:rsid w:val="00021651"/>
    <w:rsid w:val="0002233A"/>
    <w:rsid w:val="000231E0"/>
    <w:rsid w:val="00023556"/>
    <w:rsid w:val="00025365"/>
    <w:rsid w:val="000261DE"/>
    <w:rsid w:val="00026D53"/>
    <w:rsid w:val="0003002C"/>
    <w:rsid w:val="000309A8"/>
    <w:rsid w:val="000322AE"/>
    <w:rsid w:val="00032F0E"/>
    <w:rsid w:val="000336B6"/>
    <w:rsid w:val="00034C88"/>
    <w:rsid w:val="00037042"/>
    <w:rsid w:val="00040F2F"/>
    <w:rsid w:val="000419A3"/>
    <w:rsid w:val="00042F35"/>
    <w:rsid w:val="000446DC"/>
    <w:rsid w:val="00045414"/>
    <w:rsid w:val="000456FF"/>
    <w:rsid w:val="00045A0F"/>
    <w:rsid w:val="00045E38"/>
    <w:rsid w:val="00046E78"/>
    <w:rsid w:val="0004783D"/>
    <w:rsid w:val="00047B74"/>
    <w:rsid w:val="000514DE"/>
    <w:rsid w:val="000519A0"/>
    <w:rsid w:val="00051E89"/>
    <w:rsid w:val="0005411C"/>
    <w:rsid w:val="00055305"/>
    <w:rsid w:val="00055634"/>
    <w:rsid w:val="00055640"/>
    <w:rsid w:val="000556BD"/>
    <w:rsid w:val="0005617F"/>
    <w:rsid w:val="00056B49"/>
    <w:rsid w:val="0005747F"/>
    <w:rsid w:val="00057872"/>
    <w:rsid w:val="00057946"/>
    <w:rsid w:val="00057FF6"/>
    <w:rsid w:val="00060186"/>
    <w:rsid w:val="00061855"/>
    <w:rsid w:val="000619FB"/>
    <w:rsid w:val="0006289A"/>
    <w:rsid w:val="000633F8"/>
    <w:rsid w:val="00064B89"/>
    <w:rsid w:val="00064E81"/>
    <w:rsid w:val="00066643"/>
    <w:rsid w:val="00066ADF"/>
    <w:rsid w:val="00067948"/>
    <w:rsid w:val="00067EC7"/>
    <w:rsid w:val="00067EDA"/>
    <w:rsid w:val="0007092C"/>
    <w:rsid w:val="00071457"/>
    <w:rsid w:val="00072011"/>
    <w:rsid w:val="00072409"/>
    <w:rsid w:val="00072D5D"/>
    <w:rsid w:val="000731F0"/>
    <w:rsid w:val="0007381D"/>
    <w:rsid w:val="00074123"/>
    <w:rsid w:val="0007568B"/>
    <w:rsid w:val="0007590D"/>
    <w:rsid w:val="00075A0F"/>
    <w:rsid w:val="000762E7"/>
    <w:rsid w:val="00081239"/>
    <w:rsid w:val="000816B5"/>
    <w:rsid w:val="000823F9"/>
    <w:rsid w:val="00084271"/>
    <w:rsid w:val="0008479A"/>
    <w:rsid w:val="0008541F"/>
    <w:rsid w:val="00085435"/>
    <w:rsid w:val="00085D1E"/>
    <w:rsid w:val="00085FBE"/>
    <w:rsid w:val="000868BB"/>
    <w:rsid w:val="00086CDA"/>
    <w:rsid w:val="000873C5"/>
    <w:rsid w:val="00087B6B"/>
    <w:rsid w:val="00087E32"/>
    <w:rsid w:val="00087F07"/>
    <w:rsid w:val="0009086C"/>
    <w:rsid w:val="00090C42"/>
    <w:rsid w:val="00091C40"/>
    <w:rsid w:val="00092583"/>
    <w:rsid w:val="000925A9"/>
    <w:rsid w:val="0009265A"/>
    <w:rsid w:val="00092939"/>
    <w:rsid w:val="000945A3"/>
    <w:rsid w:val="00095886"/>
    <w:rsid w:val="00096047"/>
    <w:rsid w:val="000A0FA4"/>
    <w:rsid w:val="000A40FF"/>
    <w:rsid w:val="000A5506"/>
    <w:rsid w:val="000A593E"/>
    <w:rsid w:val="000A5D9B"/>
    <w:rsid w:val="000A70E3"/>
    <w:rsid w:val="000A7297"/>
    <w:rsid w:val="000A7818"/>
    <w:rsid w:val="000A7824"/>
    <w:rsid w:val="000B0E2A"/>
    <w:rsid w:val="000B0FF0"/>
    <w:rsid w:val="000B152F"/>
    <w:rsid w:val="000B25C1"/>
    <w:rsid w:val="000B319B"/>
    <w:rsid w:val="000B454D"/>
    <w:rsid w:val="000B74E4"/>
    <w:rsid w:val="000B7943"/>
    <w:rsid w:val="000B7DA7"/>
    <w:rsid w:val="000C036E"/>
    <w:rsid w:val="000C0870"/>
    <w:rsid w:val="000C309B"/>
    <w:rsid w:val="000C454D"/>
    <w:rsid w:val="000C5240"/>
    <w:rsid w:val="000C5307"/>
    <w:rsid w:val="000C5D82"/>
    <w:rsid w:val="000C61ED"/>
    <w:rsid w:val="000C61FF"/>
    <w:rsid w:val="000C6ACE"/>
    <w:rsid w:val="000C6CD1"/>
    <w:rsid w:val="000C73DD"/>
    <w:rsid w:val="000C7F29"/>
    <w:rsid w:val="000D051E"/>
    <w:rsid w:val="000D17E8"/>
    <w:rsid w:val="000D22B3"/>
    <w:rsid w:val="000D2BEA"/>
    <w:rsid w:val="000D449C"/>
    <w:rsid w:val="000D4C7B"/>
    <w:rsid w:val="000D5D58"/>
    <w:rsid w:val="000D5E05"/>
    <w:rsid w:val="000D6787"/>
    <w:rsid w:val="000E02D4"/>
    <w:rsid w:val="000E049E"/>
    <w:rsid w:val="000E136C"/>
    <w:rsid w:val="000E15A5"/>
    <w:rsid w:val="000E17D0"/>
    <w:rsid w:val="000E1AAB"/>
    <w:rsid w:val="000E20F5"/>
    <w:rsid w:val="000E2183"/>
    <w:rsid w:val="000E3280"/>
    <w:rsid w:val="000E3D0B"/>
    <w:rsid w:val="000E5767"/>
    <w:rsid w:val="000E5C03"/>
    <w:rsid w:val="000E642D"/>
    <w:rsid w:val="000E6497"/>
    <w:rsid w:val="000E7AD2"/>
    <w:rsid w:val="000F0137"/>
    <w:rsid w:val="000F0526"/>
    <w:rsid w:val="000F092D"/>
    <w:rsid w:val="000F0BF1"/>
    <w:rsid w:val="000F1400"/>
    <w:rsid w:val="000F1DAA"/>
    <w:rsid w:val="000F2989"/>
    <w:rsid w:val="000F29DC"/>
    <w:rsid w:val="000F3F3E"/>
    <w:rsid w:val="000F5A01"/>
    <w:rsid w:val="000F5B77"/>
    <w:rsid w:val="000F6896"/>
    <w:rsid w:val="000F73E6"/>
    <w:rsid w:val="000F7708"/>
    <w:rsid w:val="001001D3"/>
    <w:rsid w:val="00100373"/>
    <w:rsid w:val="0010201E"/>
    <w:rsid w:val="00102074"/>
    <w:rsid w:val="00102B6C"/>
    <w:rsid w:val="001050CC"/>
    <w:rsid w:val="001059FD"/>
    <w:rsid w:val="00106E0B"/>
    <w:rsid w:val="00111AFD"/>
    <w:rsid w:val="0011719E"/>
    <w:rsid w:val="0011724E"/>
    <w:rsid w:val="00117750"/>
    <w:rsid w:val="00117D06"/>
    <w:rsid w:val="00120459"/>
    <w:rsid w:val="001205D2"/>
    <w:rsid w:val="0012243F"/>
    <w:rsid w:val="0012256A"/>
    <w:rsid w:val="00122A14"/>
    <w:rsid w:val="001248C3"/>
    <w:rsid w:val="0012597E"/>
    <w:rsid w:val="001261FC"/>
    <w:rsid w:val="00126D91"/>
    <w:rsid w:val="00127BC6"/>
    <w:rsid w:val="0013038E"/>
    <w:rsid w:val="00130F45"/>
    <w:rsid w:val="0013129F"/>
    <w:rsid w:val="00132B47"/>
    <w:rsid w:val="00133780"/>
    <w:rsid w:val="001345CB"/>
    <w:rsid w:val="00134C41"/>
    <w:rsid w:val="001370D8"/>
    <w:rsid w:val="001378AC"/>
    <w:rsid w:val="001401A2"/>
    <w:rsid w:val="001409DD"/>
    <w:rsid w:val="00141B3F"/>
    <w:rsid w:val="00141EAA"/>
    <w:rsid w:val="00142FAD"/>
    <w:rsid w:val="00143E72"/>
    <w:rsid w:val="001444A8"/>
    <w:rsid w:val="00144A13"/>
    <w:rsid w:val="0014700C"/>
    <w:rsid w:val="00147A6B"/>
    <w:rsid w:val="0015029F"/>
    <w:rsid w:val="00150EEA"/>
    <w:rsid w:val="001522AC"/>
    <w:rsid w:val="00152CE5"/>
    <w:rsid w:val="001530B9"/>
    <w:rsid w:val="00153144"/>
    <w:rsid w:val="00154AA2"/>
    <w:rsid w:val="00154B39"/>
    <w:rsid w:val="001555BD"/>
    <w:rsid w:val="00155D21"/>
    <w:rsid w:val="00156BB5"/>
    <w:rsid w:val="001579E6"/>
    <w:rsid w:val="00161C65"/>
    <w:rsid w:val="001630D2"/>
    <w:rsid w:val="00163805"/>
    <w:rsid w:val="001638F9"/>
    <w:rsid w:val="00164CC4"/>
    <w:rsid w:val="00165632"/>
    <w:rsid w:val="00166C61"/>
    <w:rsid w:val="00167841"/>
    <w:rsid w:val="00167F9A"/>
    <w:rsid w:val="00170015"/>
    <w:rsid w:val="00171227"/>
    <w:rsid w:val="001713D1"/>
    <w:rsid w:val="0017179F"/>
    <w:rsid w:val="00171A98"/>
    <w:rsid w:val="001734DC"/>
    <w:rsid w:val="0017391B"/>
    <w:rsid w:val="00175DD0"/>
    <w:rsid w:val="001768E1"/>
    <w:rsid w:val="00177187"/>
    <w:rsid w:val="001778D7"/>
    <w:rsid w:val="00177B07"/>
    <w:rsid w:val="0018092D"/>
    <w:rsid w:val="0018137D"/>
    <w:rsid w:val="00181B6F"/>
    <w:rsid w:val="001826B9"/>
    <w:rsid w:val="0018454A"/>
    <w:rsid w:val="001848F4"/>
    <w:rsid w:val="0018552D"/>
    <w:rsid w:val="001859AB"/>
    <w:rsid w:val="00186AAB"/>
    <w:rsid w:val="001913E7"/>
    <w:rsid w:val="0019200E"/>
    <w:rsid w:val="00192711"/>
    <w:rsid w:val="00194CFD"/>
    <w:rsid w:val="00195C69"/>
    <w:rsid w:val="00195EEC"/>
    <w:rsid w:val="001974DC"/>
    <w:rsid w:val="001A109A"/>
    <w:rsid w:val="001A1760"/>
    <w:rsid w:val="001A1AA8"/>
    <w:rsid w:val="001A2F5D"/>
    <w:rsid w:val="001A3B5F"/>
    <w:rsid w:val="001A42DE"/>
    <w:rsid w:val="001A4347"/>
    <w:rsid w:val="001A4CFC"/>
    <w:rsid w:val="001A5418"/>
    <w:rsid w:val="001A5C07"/>
    <w:rsid w:val="001A6B32"/>
    <w:rsid w:val="001A70A8"/>
    <w:rsid w:val="001A710D"/>
    <w:rsid w:val="001A7743"/>
    <w:rsid w:val="001A7A0C"/>
    <w:rsid w:val="001A7FD8"/>
    <w:rsid w:val="001B0C95"/>
    <w:rsid w:val="001B322A"/>
    <w:rsid w:val="001B3590"/>
    <w:rsid w:val="001B519C"/>
    <w:rsid w:val="001B5372"/>
    <w:rsid w:val="001B5CA2"/>
    <w:rsid w:val="001B638F"/>
    <w:rsid w:val="001B6837"/>
    <w:rsid w:val="001B719C"/>
    <w:rsid w:val="001B7B9E"/>
    <w:rsid w:val="001C07B8"/>
    <w:rsid w:val="001C14BA"/>
    <w:rsid w:val="001C1AE0"/>
    <w:rsid w:val="001C1B69"/>
    <w:rsid w:val="001C36F7"/>
    <w:rsid w:val="001C3742"/>
    <w:rsid w:val="001C3E0B"/>
    <w:rsid w:val="001C3FBF"/>
    <w:rsid w:val="001C4A8B"/>
    <w:rsid w:val="001C4B5C"/>
    <w:rsid w:val="001C4E69"/>
    <w:rsid w:val="001C5E00"/>
    <w:rsid w:val="001C5EAF"/>
    <w:rsid w:val="001C68F9"/>
    <w:rsid w:val="001C75F9"/>
    <w:rsid w:val="001D02D6"/>
    <w:rsid w:val="001D04D2"/>
    <w:rsid w:val="001D13B2"/>
    <w:rsid w:val="001D1532"/>
    <w:rsid w:val="001D1547"/>
    <w:rsid w:val="001D24A6"/>
    <w:rsid w:val="001D3532"/>
    <w:rsid w:val="001D3AFD"/>
    <w:rsid w:val="001D4423"/>
    <w:rsid w:val="001D4910"/>
    <w:rsid w:val="001D602B"/>
    <w:rsid w:val="001D6637"/>
    <w:rsid w:val="001D683A"/>
    <w:rsid w:val="001D6E26"/>
    <w:rsid w:val="001E0CC9"/>
    <w:rsid w:val="001E1088"/>
    <w:rsid w:val="001E22A5"/>
    <w:rsid w:val="001E28A7"/>
    <w:rsid w:val="001E30DE"/>
    <w:rsid w:val="001E30F9"/>
    <w:rsid w:val="001E52B8"/>
    <w:rsid w:val="001E7702"/>
    <w:rsid w:val="001E7DC0"/>
    <w:rsid w:val="001F0490"/>
    <w:rsid w:val="001F1CBC"/>
    <w:rsid w:val="001F3DE9"/>
    <w:rsid w:val="001F4036"/>
    <w:rsid w:val="001F4AA1"/>
    <w:rsid w:val="001F72EA"/>
    <w:rsid w:val="001F7577"/>
    <w:rsid w:val="001F7810"/>
    <w:rsid w:val="00200254"/>
    <w:rsid w:val="002008C5"/>
    <w:rsid w:val="00202758"/>
    <w:rsid w:val="0020389B"/>
    <w:rsid w:val="002042B6"/>
    <w:rsid w:val="002043DB"/>
    <w:rsid w:val="00205406"/>
    <w:rsid w:val="00205506"/>
    <w:rsid w:val="00205E5A"/>
    <w:rsid w:val="00207512"/>
    <w:rsid w:val="00211624"/>
    <w:rsid w:val="00211631"/>
    <w:rsid w:val="00212DDD"/>
    <w:rsid w:val="00213D6C"/>
    <w:rsid w:val="00214C9D"/>
    <w:rsid w:val="00215107"/>
    <w:rsid w:val="002156CE"/>
    <w:rsid w:val="00215B2F"/>
    <w:rsid w:val="00217B06"/>
    <w:rsid w:val="0022070B"/>
    <w:rsid w:val="002207AD"/>
    <w:rsid w:val="0022109B"/>
    <w:rsid w:val="0022263C"/>
    <w:rsid w:val="00223259"/>
    <w:rsid w:val="00223B75"/>
    <w:rsid w:val="00224139"/>
    <w:rsid w:val="002256F1"/>
    <w:rsid w:val="0022650F"/>
    <w:rsid w:val="0022708C"/>
    <w:rsid w:val="00231689"/>
    <w:rsid w:val="002316A6"/>
    <w:rsid w:val="00232B92"/>
    <w:rsid w:val="00233B2F"/>
    <w:rsid w:val="002347AA"/>
    <w:rsid w:val="002350E1"/>
    <w:rsid w:val="00235327"/>
    <w:rsid w:val="0023578F"/>
    <w:rsid w:val="00235D24"/>
    <w:rsid w:val="00236E87"/>
    <w:rsid w:val="002371D6"/>
    <w:rsid w:val="00240D66"/>
    <w:rsid w:val="00241453"/>
    <w:rsid w:val="00241C9C"/>
    <w:rsid w:val="00242D54"/>
    <w:rsid w:val="0024662D"/>
    <w:rsid w:val="00247251"/>
    <w:rsid w:val="002512CF"/>
    <w:rsid w:val="00251D43"/>
    <w:rsid w:val="00252530"/>
    <w:rsid w:val="002530A1"/>
    <w:rsid w:val="00253491"/>
    <w:rsid w:val="0025358F"/>
    <w:rsid w:val="00253A3C"/>
    <w:rsid w:val="00254A90"/>
    <w:rsid w:val="00255561"/>
    <w:rsid w:val="00255864"/>
    <w:rsid w:val="00256C39"/>
    <w:rsid w:val="00262048"/>
    <w:rsid w:val="00262372"/>
    <w:rsid w:val="00262763"/>
    <w:rsid w:val="00262EB0"/>
    <w:rsid w:val="00264062"/>
    <w:rsid w:val="00264096"/>
    <w:rsid w:val="0027188D"/>
    <w:rsid w:val="0027235C"/>
    <w:rsid w:val="002732D4"/>
    <w:rsid w:val="002737AC"/>
    <w:rsid w:val="00274666"/>
    <w:rsid w:val="00275A5B"/>
    <w:rsid w:val="002778B6"/>
    <w:rsid w:val="002800AE"/>
    <w:rsid w:val="00280A63"/>
    <w:rsid w:val="00280AFE"/>
    <w:rsid w:val="00281CD2"/>
    <w:rsid w:val="00283EBC"/>
    <w:rsid w:val="002840DE"/>
    <w:rsid w:val="00284697"/>
    <w:rsid w:val="0028722E"/>
    <w:rsid w:val="00287A57"/>
    <w:rsid w:val="00287BFB"/>
    <w:rsid w:val="002935AA"/>
    <w:rsid w:val="002948D3"/>
    <w:rsid w:val="00294B8D"/>
    <w:rsid w:val="002951F8"/>
    <w:rsid w:val="00297482"/>
    <w:rsid w:val="00297CE0"/>
    <w:rsid w:val="002A0F0D"/>
    <w:rsid w:val="002A1369"/>
    <w:rsid w:val="002A1BB6"/>
    <w:rsid w:val="002A1E52"/>
    <w:rsid w:val="002A1E64"/>
    <w:rsid w:val="002A1F20"/>
    <w:rsid w:val="002A1FBB"/>
    <w:rsid w:val="002A2C75"/>
    <w:rsid w:val="002A3C42"/>
    <w:rsid w:val="002A3EE0"/>
    <w:rsid w:val="002A3FB5"/>
    <w:rsid w:val="002A4C20"/>
    <w:rsid w:val="002A4F1F"/>
    <w:rsid w:val="002A5715"/>
    <w:rsid w:val="002A61A7"/>
    <w:rsid w:val="002A664A"/>
    <w:rsid w:val="002A6FDD"/>
    <w:rsid w:val="002A76A7"/>
    <w:rsid w:val="002B0AA0"/>
    <w:rsid w:val="002B113A"/>
    <w:rsid w:val="002B19B9"/>
    <w:rsid w:val="002B4E58"/>
    <w:rsid w:val="002B4EBD"/>
    <w:rsid w:val="002B61B0"/>
    <w:rsid w:val="002B61B4"/>
    <w:rsid w:val="002B74F4"/>
    <w:rsid w:val="002B78C4"/>
    <w:rsid w:val="002B7EEE"/>
    <w:rsid w:val="002C0CD3"/>
    <w:rsid w:val="002C13FB"/>
    <w:rsid w:val="002C1AE9"/>
    <w:rsid w:val="002C33DC"/>
    <w:rsid w:val="002C405F"/>
    <w:rsid w:val="002C4232"/>
    <w:rsid w:val="002C5003"/>
    <w:rsid w:val="002C5892"/>
    <w:rsid w:val="002C6936"/>
    <w:rsid w:val="002C72B5"/>
    <w:rsid w:val="002C7AFA"/>
    <w:rsid w:val="002D0CC7"/>
    <w:rsid w:val="002D0D25"/>
    <w:rsid w:val="002D1FBF"/>
    <w:rsid w:val="002D2AAA"/>
    <w:rsid w:val="002D42B3"/>
    <w:rsid w:val="002D73BE"/>
    <w:rsid w:val="002D7489"/>
    <w:rsid w:val="002D7DA5"/>
    <w:rsid w:val="002E1011"/>
    <w:rsid w:val="002E2E69"/>
    <w:rsid w:val="002E595F"/>
    <w:rsid w:val="002E64A2"/>
    <w:rsid w:val="002E7667"/>
    <w:rsid w:val="002F0461"/>
    <w:rsid w:val="002F0C74"/>
    <w:rsid w:val="002F13F4"/>
    <w:rsid w:val="002F17BF"/>
    <w:rsid w:val="002F1975"/>
    <w:rsid w:val="002F1D08"/>
    <w:rsid w:val="002F1D4C"/>
    <w:rsid w:val="002F2613"/>
    <w:rsid w:val="002F2789"/>
    <w:rsid w:val="002F531F"/>
    <w:rsid w:val="002F5326"/>
    <w:rsid w:val="002F5571"/>
    <w:rsid w:val="002F6DA7"/>
    <w:rsid w:val="002F7788"/>
    <w:rsid w:val="002F7E54"/>
    <w:rsid w:val="003003CD"/>
    <w:rsid w:val="0030083C"/>
    <w:rsid w:val="003024EB"/>
    <w:rsid w:val="00302B42"/>
    <w:rsid w:val="0030351D"/>
    <w:rsid w:val="0030423D"/>
    <w:rsid w:val="00305626"/>
    <w:rsid w:val="00305AD7"/>
    <w:rsid w:val="003105ED"/>
    <w:rsid w:val="00310BDE"/>
    <w:rsid w:val="0031217B"/>
    <w:rsid w:val="003122C0"/>
    <w:rsid w:val="00312473"/>
    <w:rsid w:val="0031381C"/>
    <w:rsid w:val="00313BBE"/>
    <w:rsid w:val="00313D31"/>
    <w:rsid w:val="00314874"/>
    <w:rsid w:val="00317E4F"/>
    <w:rsid w:val="00321E1B"/>
    <w:rsid w:val="0032253D"/>
    <w:rsid w:val="00325FCA"/>
    <w:rsid w:val="00327701"/>
    <w:rsid w:val="00330302"/>
    <w:rsid w:val="00330667"/>
    <w:rsid w:val="003308C8"/>
    <w:rsid w:val="00331C7C"/>
    <w:rsid w:val="00332C75"/>
    <w:rsid w:val="00333E66"/>
    <w:rsid w:val="00335983"/>
    <w:rsid w:val="00335B7A"/>
    <w:rsid w:val="00337A7D"/>
    <w:rsid w:val="00340284"/>
    <w:rsid w:val="00341126"/>
    <w:rsid w:val="00341F93"/>
    <w:rsid w:val="00343E21"/>
    <w:rsid w:val="00344FB2"/>
    <w:rsid w:val="0034545C"/>
    <w:rsid w:val="0034565E"/>
    <w:rsid w:val="003500E1"/>
    <w:rsid w:val="003502FF"/>
    <w:rsid w:val="0035062C"/>
    <w:rsid w:val="00350A3D"/>
    <w:rsid w:val="00350A4D"/>
    <w:rsid w:val="003519E0"/>
    <w:rsid w:val="00351A75"/>
    <w:rsid w:val="00351F84"/>
    <w:rsid w:val="003535F8"/>
    <w:rsid w:val="00353A2F"/>
    <w:rsid w:val="003555AE"/>
    <w:rsid w:val="00357413"/>
    <w:rsid w:val="00357D7E"/>
    <w:rsid w:val="00360347"/>
    <w:rsid w:val="003616BE"/>
    <w:rsid w:val="00361F19"/>
    <w:rsid w:val="00362297"/>
    <w:rsid w:val="00362565"/>
    <w:rsid w:val="00362FC5"/>
    <w:rsid w:val="003635A8"/>
    <w:rsid w:val="00364687"/>
    <w:rsid w:val="003652EF"/>
    <w:rsid w:val="00367480"/>
    <w:rsid w:val="0036790C"/>
    <w:rsid w:val="00371613"/>
    <w:rsid w:val="00371E8C"/>
    <w:rsid w:val="0037358A"/>
    <w:rsid w:val="00374434"/>
    <w:rsid w:val="00375C98"/>
    <w:rsid w:val="003763A9"/>
    <w:rsid w:val="00376C5A"/>
    <w:rsid w:val="00380CEB"/>
    <w:rsid w:val="00380E19"/>
    <w:rsid w:val="003847A5"/>
    <w:rsid w:val="00384949"/>
    <w:rsid w:val="00385053"/>
    <w:rsid w:val="00385193"/>
    <w:rsid w:val="0038533A"/>
    <w:rsid w:val="0038581B"/>
    <w:rsid w:val="00385986"/>
    <w:rsid w:val="00385F5E"/>
    <w:rsid w:val="00387A8B"/>
    <w:rsid w:val="00390080"/>
    <w:rsid w:val="00390628"/>
    <w:rsid w:val="003914E7"/>
    <w:rsid w:val="003926FC"/>
    <w:rsid w:val="00392E96"/>
    <w:rsid w:val="00396A0A"/>
    <w:rsid w:val="003A12A9"/>
    <w:rsid w:val="003A1AF0"/>
    <w:rsid w:val="003A1DED"/>
    <w:rsid w:val="003A2E38"/>
    <w:rsid w:val="003A3550"/>
    <w:rsid w:val="003A39C2"/>
    <w:rsid w:val="003A3C35"/>
    <w:rsid w:val="003A4435"/>
    <w:rsid w:val="003A4EB2"/>
    <w:rsid w:val="003A501C"/>
    <w:rsid w:val="003A507A"/>
    <w:rsid w:val="003A53E9"/>
    <w:rsid w:val="003A628F"/>
    <w:rsid w:val="003A65EB"/>
    <w:rsid w:val="003A66F8"/>
    <w:rsid w:val="003A683E"/>
    <w:rsid w:val="003A69F0"/>
    <w:rsid w:val="003B1421"/>
    <w:rsid w:val="003B18BD"/>
    <w:rsid w:val="003B2054"/>
    <w:rsid w:val="003B3537"/>
    <w:rsid w:val="003B493A"/>
    <w:rsid w:val="003B4A2C"/>
    <w:rsid w:val="003B5592"/>
    <w:rsid w:val="003B595D"/>
    <w:rsid w:val="003B694A"/>
    <w:rsid w:val="003B7C0B"/>
    <w:rsid w:val="003C0141"/>
    <w:rsid w:val="003C07C5"/>
    <w:rsid w:val="003C216E"/>
    <w:rsid w:val="003C354A"/>
    <w:rsid w:val="003C3C5C"/>
    <w:rsid w:val="003C4BA7"/>
    <w:rsid w:val="003C4C65"/>
    <w:rsid w:val="003C5C12"/>
    <w:rsid w:val="003C6E75"/>
    <w:rsid w:val="003D12E3"/>
    <w:rsid w:val="003D1675"/>
    <w:rsid w:val="003D1E14"/>
    <w:rsid w:val="003D3C9F"/>
    <w:rsid w:val="003D405B"/>
    <w:rsid w:val="003D43E5"/>
    <w:rsid w:val="003D5876"/>
    <w:rsid w:val="003D64D7"/>
    <w:rsid w:val="003D68F0"/>
    <w:rsid w:val="003E174D"/>
    <w:rsid w:val="003E241F"/>
    <w:rsid w:val="003E3539"/>
    <w:rsid w:val="003E3F70"/>
    <w:rsid w:val="003E45DD"/>
    <w:rsid w:val="003E5152"/>
    <w:rsid w:val="003E51BA"/>
    <w:rsid w:val="003E5AAA"/>
    <w:rsid w:val="003E5DAE"/>
    <w:rsid w:val="003E705C"/>
    <w:rsid w:val="003E7227"/>
    <w:rsid w:val="003E7F2B"/>
    <w:rsid w:val="003F01E8"/>
    <w:rsid w:val="003F29CB"/>
    <w:rsid w:val="003F4173"/>
    <w:rsid w:val="003F692D"/>
    <w:rsid w:val="003F6B4C"/>
    <w:rsid w:val="00400CC7"/>
    <w:rsid w:val="00403BF1"/>
    <w:rsid w:val="00406437"/>
    <w:rsid w:val="004076A4"/>
    <w:rsid w:val="00411198"/>
    <w:rsid w:val="00411502"/>
    <w:rsid w:val="00411668"/>
    <w:rsid w:val="004144E4"/>
    <w:rsid w:val="00416E78"/>
    <w:rsid w:val="00416FCB"/>
    <w:rsid w:val="00417D6D"/>
    <w:rsid w:val="00420FDE"/>
    <w:rsid w:val="0042113E"/>
    <w:rsid w:val="004229CD"/>
    <w:rsid w:val="00422E91"/>
    <w:rsid w:val="00423589"/>
    <w:rsid w:val="00423ED3"/>
    <w:rsid w:val="00425CA6"/>
    <w:rsid w:val="004260F2"/>
    <w:rsid w:val="004273BE"/>
    <w:rsid w:val="00427D03"/>
    <w:rsid w:val="00427D08"/>
    <w:rsid w:val="00430103"/>
    <w:rsid w:val="00430C09"/>
    <w:rsid w:val="0043150C"/>
    <w:rsid w:val="00431EBF"/>
    <w:rsid w:val="0043261E"/>
    <w:rsid w:val="004327AD"/>
    <w:rsid w:val="00432EE1"/>
    <w:rsid w:val="00435199"/>
    <w:rsid w:val="00435942"/>
    <w:rsid w:val="0043594D"/>
    <w:rsid w:val="00437123"/>
    <w:rsid w:val="0043723E"/>
    <w:rsid w:val="00437CBD"/>
    <w:rsid w:val="004400A5"/>
    <w:rsid w:val="00440110"/>
    <w:rsid w:val="00440EF6"/>
    <w:rsid w:val="00442DC3"/>
    <w:rsid w:val="00443F98"/>
    <w:rsid w:val="004441A7"/>
    <w:rsid w:val="00444775"/>
    <w:rsid w:val="00444AAF"/>
    <w:rsid w:val="00445D1B"/>
    <w:rsid w:val="00445F0D"/>
    <w:rsid w:val="004463EA"/>
    <w:rsid w:val="00446BB4"/>
    <w:rsid w:val="00447451"/>
    <w:rsid w:val="00450045"/>
    <w:rsid w:val="00451455"/>
    <w:rsid w:val="0045372F"/>
    <w:rsid w:val="0045514E"/>
    <w:rsid w:val="004561BB"/>
    <w:rsid w:val="00457B9E"/>
    <w:rsid w:val="004604CA"/>
    <w:rsid w:val="00460809"/>
    <w:rsid w:val="004618A6"/>
    <w:rsid w:val="004622D2"/>
    <w:rsid w:val="00462475"/>
    <w:rsid w:val="004629E0"/>
    <w:rsid w:val="00463279"/>
    <w:rsid w:val="0046351F"/>
    <w:rsid w:val="00463932"/>
    <w:rsid w:val="004671A5"/>
    <w:rsid w:val="004702AE"/>
    <w:rsid w:val="004713FE"/>
    <w:rsid w:val="0047177E"/>
    <w:rsid w:val="00471E40"/>
    <w:rsid w:val="004725E3"/>
    <w:rsid w:val="00472CB4"/>
    <w:rsid w:val="00473EAF"/>
    <w:rsid w:val="004744C3"/>
    <w:rsid w:val="00474E16"/>
    <w:rsid w:val="00474E49"/>
    <w:rsid w:val="00475197"/>
    <w:rsid w:val="004754AA"/>
    <w:rsid w:val="00475D3D"/>
    <w:rsid w:val="00476061"/>
    <w:rsid w:val="00476CEC"/>
    <w:rsid w:val="0047774F"/>
    <w:rsid w:val="0048180C"/>
    <w:rsid w:val="0048413F"/>
    <w:rsid w:val="004863D4"/>
    <w:rsid w:val="004868A0"/>
    <w:rsid w:val="00490B75"/>
    <w:rsid w:val="00491DC5"/>
    <w:rsid w:val="0049239F"/>
    <w:rsid w:val="00493E4F"/>
    <w:rsid w:val="00493F04"/>
    <w:rsid w:val="00495F8D"/>
    <w:rsid w:val="004A0AA2"/>
    <w:rsid w:val="004A1D56"/>
    <w:rsid w:val="004A1EDE"/>
    <w:rsid w:val="004A3887"/>
    <w:rsid w:val="004A41DB"/>
    <w:rsid w:val="004A4B79"/>
    <w:rsid w:val="004A72D6"/>
    <w:rsid w:val="004B0AC7"/>
    <w:rsid w:val="004B0FD8"/>
    <w:rsid w:val="004B14E0"/>
    <w:rsid w:val="004B1F85"/>
    <w:rsid w:val="004B428C"/>
    <w:rsid w:val="004B4420"/>
    <w:rsid w:val="004B4601"/>
    <w:rsid w:val="004B47A5"/>
    <w:rsid w:val="004B489D"/>
    <w:rsid w:val="004B507F"/>
    <w:rsid w:val="004B7093"/>
    <w:rsid w:val="004B7B27"/>
    <w:rsid w:val="004C0A06"/>
    <w:rsid w:val="004C286D"/>
    <w:rsid w:val="004C3486"/>
    <w:rsid w:val="004C3B53"/>
    <w:rsid w:val="004C3C2F"/>
    <w:rsid w:val="004C54DC"/>
    <w:rsid w:val="004C5CC5"/>
    <w:rsid w:val="004C6BC7"/>
    <w:rsid w:val="004C7E7A"/>
    <w:rsid w:val="004D12CA"/>
    <w:rsid w:val="004D147D"/>
    <w:rsid w:val="004D3A71"/>
    <w:rsid w:val="004D3F79"/>
    <w:rsid w:val="004D51C1"/>
    <w:rsid w:val="004D6133"/>
    <w:rsid w:val="004D79C1"/>
    <w:rsid w:val="004D7DA1"/>
    <w:rsid w:val="004E1CF7"/>
    <w:rsid w:val="004E2597"/>
    <w:rsid w:val="004E2E83"/>
    <w:rsid w:val="004E60BE"/>
    <w:rsid w:val="004E6328"/>
    <w:rsid w:val="004E6413"/>
    <w:rsid w:val="004E77BF"/>
    <w:rsid w:val="004F08F7"/>
    <w:rsid w:val="004F111E"/>
    <w:rsid w:val="004F1D27"/>
    <w:rsid w:val="004F215A"/>
    <w:rsid w:val="004F718D"/>
    <w:rsid w:val="004F741D"/>
    <w:rsid w:val="004F7C9E"/>
    <w:rsid w:val="005004A4"/>
    <w:rsid w:val="00500B2E"/>
    <w:rsid w:val="0050222F"/>
    <w:rsid w:val="00502A9F"/>
    <w:rsid w:val="00502E85"/>
    <w:rsid w:val="00503FB3"/>
    <w:rsid w:val="00504CA7"/>
    <w:rsid w:val="00505606"/>
    <w:rsid w:val="00507E54"/>
    <w:rsid w:val="00510DB0"/>
    <w:rsid w:val="00510E70"/>
    <w:rsid w:val="00511930"/>
    <w:rsid w:val="00511E50"/>
    <w:rsid w:val="0051240A"/>
    <w:rsid w:val="00512B54"/>
    <w:rsid w:val="00513A1F"/>
    <w:rsid w:val="0051451D"/>
    <w:rsid w:val="005146DC"/>
    <w:rsid w:val="005171FE"/>
    <w:rsid w:val="00517733"/>
    <w:rsid w:val="005177C7"/>
    <w:rsid w:val="00517878"/>
    <w:rsid w:val="00520184"/>
    <w:rsid w:val="00520263"/>
    <w:rsid w:val="00520FCE"/>
    <w:rsid w:val="005246E6"/>
    <w:rsid w:val="00524FDB"/>
    <w:rsid w:val="00524FF9"/>
    <w:rsid w:val="005255A1"/>
    <w:rsid w:val="00527653"/>
    <w:rsid w:val="005276E9"/>
    <w:rsid w:val="00530572"/>
    <w:rsid w:val="00533504"/>
    <w:rsid w:val="00534E7D"/>
    <w:rsid w:val="00535B48"/>
    <w:rsid w:val="005374A1"/>
    <w:rsid w:val="00537718"/>
    <w:rsid w:val="00541826"/>
    <w:rsid w:val="00541997"/>
    <w:rsid w:val="00542111"/>
    <w:rsid w:val="0054303F"/>
    <w:rsid w:val="00547BD8"/>
    <w:rsid w:val="0055263D"/>
    <w:rsid w:val="00552E1A"/>
    <w:rsid w:val="005530A7"/>
    <w:rsid w:val="00553A6B"/>
    <w:rsid w:val="00555B02"/>
    <w:rsid w:val="00556481"/>
    <w:rsid w:val="005565FA"/>
    <w:rsid w:val="00557DE5"/>
    <w:rsid w:val="00561D7B"/>
    <w:rsid w:val="0056216D"/>
    <w:rsid w:val="00563E5C"/>
    <w:rsid w:val="0056418F"/>
    <w:rsid w:val="00564DAE"/>
    <w:rsid w:val="005652F3"/>
    <w:rsid w:val="005658D0"/>
    <w:rsid w:val="00566188"/>
    <w:rsid w:val="00571169"/>
    <w:rsid w:val="00571970"/>
    <w:rsid w:val="005728AF"/>
    <w:rsid w:val="00572914"/>
    <w:rsid w:val="00573CD5"/>
    <w:rsid w:val="005741E7"/>
    <w:rsid w:val="005753C2"/>
    <w:rsid w:val="005765AD"/>
    <w:rsid w:val="00576F12"/>
    <w:rsid w:val="00581ACA"/>
    <w:rsid w:val="0058200C"/>
    <w:rsid w:val="005827CB"/>
    <w:rsid w:val="00582FDA"/>
    <w:rsid w:val="00583A08"/>
    <w:rsid w:val="00583F27"/>
    <w:rsid w:val="00584B68"/>
    <w:rsid w:val="00584E40"/>
    <w:rsid w:val="005850F2"/>
    <w:rsid w:val="005901E9"/>
    <w:rsid w:val="0059078F"/>
    <w:rsid w:val="00591352"/>
    <w:rsid w:val="00593A58"/>
    <w:rsid w:val="00593AD8"/>
    <w:rsid w:val="0059410E"/>
    <w:rsid w:val="00597AC9"/>
    <w:rsid w:val="005A017A"/>
    <w:rsid w:val="005A2193"/>
    <w:rsid w:val="005A330E"/>
    <w:rsid w:val="005A3BBD"/>
    <w:rsid w:val="005A4E02"/>
    <w:rsid w:val="005A5687"/>
    <w:rsid w:val="005A63B8"/>
    <w:rsid w:val="005A6584"/>
    <w:rsid w:val="005A6C36"/>
    <w:rsid w:val="005A7018"/>
    <w:rsid w:val="005B1030"/>
    <w:rsid w:val="005B2059"/>
    <w:rsid w:val="005B20E5"/>
    <w:rsid w:val="005B250C"/>
    <w:rsid w:val="005B29C9"/>
    <w:rsid w:val="005B2DC5"/>
    <w:rsid w:val="005B3FB8"/>
    <w:rsid w:val="005B69B3"/>
    <w:rsid w:val="005B76E0"/>
    <w:rsid w:val="005B78C5"/>
    <w:rsid w:val="005B7A25"/>
    <w:rsid w:val="005C0613"/>
    <w:rsid w:val="005C09CE"/>
    <w:rsid w:val="005C0A5A"/>
    <w:rsid w:val="005C119D"/>
    <w:rsid w:val="005C1688"/>
    <w:rsid w:val="005C224C"/>
    <w:rsid w:val="005C2A5E"/>
    <w:rsid w:val="005C440C"/>
    <w:rsid w:val="005C5284"/>
    <w:rsid w:val="005D091E"/>
    <w:rsid w:val="005D0CD9"/>
    <w:rsid w:val="005D1148"/>
    <w:rsid w:val="005D1B3E"/>
    <w:rsid w:val="005D1B42"/>
    <w:rsid w:val="005D2062"/>
    <w:rsid w:val="005D23A8"/>
    <w:rsid w:val="005D43B8"/>
    <w:rsid w:val="005D49E9"/>
    <w:rsid w:val="005D4C3B"/>
    <w:rsid w:val="005D5CE6"/>
    <w:rsid w:val="005D60EE"/>
    <w:rsid w:val="005D6844"/>
    <w:rsid w:val="005D6E4A"/>
    <w:rsid w:val="005D7A5A"/>
    <w:rsid w:val="005D7AA2"/>
    <w:rsid w:val="005E177D"/>
    <w:rsid w:val="005E1D35"/>
    <w:rsid w:val="005E209A"/>
    <w:rsid w:val="005E2D24"/>
    <w:rsid w:val="005E2D90"/>
    <w:rsid w:val="005E39AA"/>
    <w:rsid w:val="005E3DD9"/>
    <w:rsid w:val="005E532A"/>
    <w:rsid w:val="005E5994"/>
    <w:rsid w:val="005E72F3"/>
    <w:rsid w:val="005E7858"/>
    <w:rsid w:val="005F0B8F"/>
    <w:rsid w:val="005F11E5"/>
    <w:rsid w:val="005F1699"/>
    <w:rsid w:val="005F3272"/>
    <w:rsid w:val="005F5509"/>
    <w:rsid w:val="005F57E3"/>
    <w:rsid w:val="005F6B4C"/>
    <w:rsid w:val="005F71C1"/>
    <w:rsid w:val="005F71FC"/>
    <w:rsid w:val="0060015A"/>
    <w:rsid w:val="0060158E"/>
    <w:rsid w:val="006043A1"/>
    <w:rsid w:val="00607258"/>
    <w:rsid w:val="00607CDC"/>
    <w:rsid w:val="00611A77"/>
    <w:rsid w:val="00611C4C"/>
    <w:rsid w:val="00612CB5"/>
    <w:rsid w:val="00613B00"/>
    <w:rsid w:val="006158E1"/>
    <w:rsid w:val="00617253"/>
    <w:rsid w:val="0061735F"/>
    <w:rsid w:val="006176A9"/>
    <w:rsid w:val="00617970"/>
    <w:rsid w:val="006179EA"/>
    <w:rsid w:val="00617A55"/>
    <w:rsid w:val="00617EE0"/>
    <w:rsid w:val="0062055A"/>
    <w:rsid w:val="00620720"/>
    <w:rsid w:val="0062198D"/>
    <w:rsid w:val="00624CD5"/>
    <w:rsid w:val="00625FE9"/>
    <w:rsid w:val="00626182"/>
    <w:rsid w:val="006266AB"/>
    <w:rsid w:val="00626A8F"/>
    <w:rsid w:val="006276AE"/>
    <w:rsid w:val="00630831"/>
    <w:rsid w:val="00632767"/>
    <w:rsid w:val="006349D0"/>
    <w:rsid w:val="00634C70"/>
    <w:rsid w:val="00634D03"/>
    <w:rsid w:val="006351E8"/>
    <w:rsid w:val="00636122"/>
    <w:rsid w:val="00636842"/>
    <w:rsid w:val="00636898"/>
    <w:rsid w:val="00636933"/>
    <w:rsid w:val="00636A82"/>
    <w:rsid w:val="00636DA2"/>
    <w:rsid w:val="006376F3"/>
    <w:rsid w:val="006377C7"/>
    <w:rsid w:val="006379B9"/>
    <w:rsid w:val="00637A1C"/>
    <w:rsid w:val="006409F7"/>
    <w:rsid w:val="0064105F"/>
    <w:rsid w:val="00641530"/>
    <w:rsid w:val="00642337"/>
    <w:rsid w:val="006424DE"/>
    <w:rsid w:val="00644675"/>
    <w:rsid w:val="0064482E"/>
    <w:rsid w:val="00645E79"/>
    <w:rsid w:val="00647530"/>
    <w:rsid w:val="00647F6F"/>
    <w:rsid w:val="006508ED"/>
    <w:rsid w:val="00651F8F"/>
    <w:rsid w:val="00653141"/>
    <w:rsid w:val="006536D7"/>
    <w:rsid w:val="00653C59"/>
    <w:rsid w:val="006548A8"/>
    <w:rsid w:val="00654BBC"/>
    <w:rsid w:val="00654CC8"/>
    <w:rsid w:val="006558AD"/>
    <w:rsid w:val="006576F8"/>
    <w:rsid w:val="00660947"/>
    <w:rsid w:val="00662301"/>
    <w:rsid w:val="00662A53"/>
    <w:rsid w:val="0066660C"/>
    <w:rsid w:val="00666817"/>
    <w:rsid w:val="00666A8D"/>
    <w:rsid w:val="0066708A"/>
    <w:rsid w:val="0066739D"/>
    <w:rsid w:val="006705E9"/>
    <w:rsid w:val="00671323"/>
    <w:rsid w:val="00674AD4"/>
    <w:rsid w:val="00675095"/>
    <w:rsid w:val="00676354"/>
    <w:rsid w:val="00676C0F"/>
    <w:rsid w:val="00676F45"/>
    <w:rsid w:val="006770FF"/>
    <w:rsid w:val="00677480"/>
    <w:rsid w:val="00680324"/>
    <w:rsid w:val="0068088E"/>
    <w:rsid w:val="00681F96"/>
    <w:rsid w:val="00682F0F"/>
    <w:rsid w:val="00686017"/>
    <w:rsid w:val="00686EE0"/>
    <w:rsid w:val="006877CC"/>
    <w:rsid w:val="0069059E"/>
    <w:rsid w:val="006907C6"/>
    <w:rsid w:val="006921BE"/>
    <w:rsid w:val="0069264C"/>
    <w:rsid w:val="00693384"/>
    <w:rsid w:val="00693AE4"/>
    <w:rsid w:val="00693D03"/>
    <w:rsid w:val="00695320"/>
    <w:rsid w:val="0069657C"/>
    <w:rsid w:val="006A0732"/>
    <w:rsid w:val="006A0F4E"/>
    <w:rsid w:val="006A191F"/>
    <w:rsid w:val="006A26F7"/>
    <w:rsid w:val="006A342F"/>
    <w:rsid w:val="006A393C"/>
    <w:rsid w:val="006A4BA5"/>
    <w:rsid w:val="006A6A6A"/>
    <w:rsid w:val="006A73EB"/>
    <w:rsid w:val="006B23DD"/>
    <w:rsid w:val="006B23E5"/>
    <w:rsid w:val="006B4056"/>
    <w:rsid w:val="006B47F3"/>
    <w:rsid w:val="006B53B8"/>
    <w:rsid w:val="006B5A4F"/>
    <w:rsid w:val="006B60D8"/>
    <w:rsid w:val="006B6451"/>
    <w:rsid w:val="006B743E"/>
    <w:rsid w:val="006B7487"/>
    <w:rsid w:val="006C038D"/>
    <w:rsid w:val="006C2FD6"/>
    <w:rsid w:val="006C3D5E"/>
    <w:rsid w:val="006C4943"/>
    <w:rsid w:val="006C5604"/>
    <w:rsid w:val="006C5D1A"/>
    <w:rsid w:val="006C6BC7"/>
    <w:rsid w:val="006C6FA8"/>
    <w:rsid w:val="006C710C"/>
    <w:rsid w:val="006D027F"/>
    <w:rsid w:val="006D21A0"/>
    <w:rsid w:val="006D3311"/>
    <w:rsid w:val="006D6F48"/>
    <w:rsid w:val="006D721C"/>
    <w:rsid w:val="006D7AD3"/>
    <w:rsid w:val="006E124D"/>
    <w:rsid w:val="006E1C35"/>
    <w:rsid w:val="006E2EFE"/>
    <w:rsid w:val="006E39DA"/>
    <w:rsid w:val="006E40CD"/>
    <w:rsid w:val="006E4999"/>
    <w:rsid w:val="006E4C7B"/>
    <w:rsid w:val="006E6C8D"/>
    <w:rsid w:val="006E6D85"/>
    <w:rsid w:val="006E7CF0"/>
    <w:rsid w:val="006F062C"/>
    <w:rsid w:val="006F0B4D"/>
    <w:rsid w:val="006F10D4"/>
    <w:rsid w:val="006F16D5"/>
    <w:rsid w:val="006F1E5F"/>
    <w:rsid w:val="006F33BC"/>
    <w:rsid w:val="006F347F"/>
    <w:rsid w:val="006F3BA6"/>
    <w:rsid w:val="006F471E"/>
    <w:rsid w:val="006F4871"/>
    <w:rsid w:val="006F4E94"/>
    <w:rsid w:val="006F508D"/>
    <w:rsid w:val="006F5968"/>
    <w:rsid w:val="006F5A36"/>
    <w:rsid w:val="006F617F"/>
    <w:rsid w:val="006F6698"/>
    <w:rsid w:val="006F7758"/>
    <w:rsid w:val="00700379"/>
    <w:rsid w:val="007022C6"/>
    <w:rsid w:val="007026BD"/>
    <w:rsid w:val="00702CBB"/>
    <w:rsid w:val="0070327D"/>
    <w:rsid w:val="00703309"/>
    <w:rsid w:val="0070421A"/>
    <w:rsid w:val="007043B8"/>
    <w:rsid w:val="007044AF"/>
    <w:rsid w:val="00704501"/>
    <w:rsid w:val="0070469D"/>
    <w:rsid w:val="0070479C"/>
    <w:rsid w:val="00704F4A"/>
    <w:rsid w:val="00704FA5"/>
    <w:rsid w:val="00705409"/>
    <w:rsid w:val="00705979"/>
    <w:rsid w:val="007060D9"/>
    <w:rsid w:val="00706421"/>
    <w:rsid w:val="00710932"/>
    <w:rsid w:val="00710A43"/>
    <w:rsid w:val="00710DD9"/>
    <w:rsid w:val="00711A98"/>
    <w:rsid w:val="00711CB2"/>
    <w:rsid w:val="00712D75"/>
    <w:rsid w:val="00713BB2"/>
    <w:rsid w:val="00714E90"/>
    <w:rsid w:val="00716738"/>
    <w:rsid w:val="00716D32"/>
    <w:rsid w:val="00717F6F"/>
    <w:rsid w:val="007231E7"/>
    <w:rsid w:val="00724941"/>
    <w:rsid w:val="00724EEF"/>
    <w:rsid w:val="00725AC1"/>
    <w:rsid w:val="00725B38"/>
    <w:rsid w:val="007265E4"/>
    <w:rsid w:val="007272AA"/>
    <w:rsid w:val="007272D8"/>
    <w:rsid w:val="00727C9A"/>
    <w:rsid w:val="00730419"/>
    <w:rsid w:val="0073150E"/>
    <w:rsid w:val="00731AFE"/>
    <w:rsid w:val="007328B9"/>
    <w:rsid w:val="0073300D"/>
    <w:rsid w:val="00733074"/>
    <w:rsid w:val="0073385D"/>
    <w:rsid w:val="00735C12"/>
    <w:rsid w:val="00737019"/>
    <w:rsid w:val="0073723D"/>
    <w:rsid w:val="00737B08"/>
    <w:rsid w:val="00737DF5"/>
    <w:rsid w:val="00742355"/>
    <w:rsid w:val="00743C98"/>
    <w:rsid w:val="00743D58"/>
    <w:rsid w:val="0074719E"/>
    <w:rsid w:val="00747F76"/>
    <w:rsid w:val="00751ADD"/>
    <w:rsid w:val="00751EE7"/>
    <w:rsid w:val="0075222C"/>
    <w:rsid w:val="00752687"/>
    <w:rsid w:val="00752E30"/>
    <w:rsid w:val="00753ADD"/>
    <w:rsid w:val="00754097"/>
    <w:rsid w:val="00754557"/>
    <w:rsid w:val="00754788"/>
    <w:rsid w:val="0075605D"/>
    <w:rsid w:val="00756326"/>
    <w:rsid w:val="00756F34"/>
    <w:rsid w:val="0075721B"/>
    <w:rsid w:val="007613B0"/>
    <w:rsid w:val="00761EA7"/>
    <w:rsid w:val="00762186"/>
    <w:rsid w:val="00762585"/>
    <w:rsid w:val="007628FE"/>
    <w:rsid w:val="00764914"/>
    <w:rsid w:val="00764A71"/>
    <w:rsid w:val="007656DB"/>
    <w:rsid w:val="0076678A"/>
    <w:rsid w:val="0077061A"/>
    <w:rsid w:val="00770663"/>
    <w:rsid w:val="0077145E"/>
    <w:rsid w:val="0077206A"/>
    <w:rsid w:val="00772B3E"/>
    <w:rsid w:val="00774E08"/>
    <w:rsid w:val="00775C93"/>
    <w:rsid w:val="00776D7C"/>
    <w:rsid w:val="00777F86"/>
    <w:rsid w:val="00780385"/>
    <w:rsid w:val="007807CB"/>
    <w:rsid w:val="00782B7C"/>
    <w:rsid w:val="0078376D"/>
    <w:rsid w:val="00784548"/>
    <w:rsid w:val="0078545E"/>
    <w:rsid w:val="007857EF"/>
    <w:rsid w:val="00785AC5"/>
    <w:rsid w:val="00785B9D"/>
    <w:rsid w:val="007862B2"/>
    <w:rsid w:val="00787B35"/>
    <w:rsid w:val="00787F56"/>
    <w:rsid w:val="00790648"/>
    <w:rsid w:val="00792778"/>
    <w:rsid w:val="00792950"/>
    <w:rsid w:val="00792E7F"/>
    <w:rsid w:val="00793091"/>
    <w:rsid w:val="007946A3"/>
    <w:rsid w:val="007947B5"/>
    <w:rsid w:val="007950F9"/>
    <w:rsid w:val="00795AE9"/>
    <w:rsid w:val="00795F7F"/>
    <w:rsid w:val="007962A8"/>
    <w:rsid w:val="007967C6"/>
    <w:rsid w:val="007973BF"/>
    <w:rsid w:val="00797F6A"/>
    <w:rsid w:val="007A00B4"/>
    <w:rsid w:val="007A0688"/>
    <w:rsid w:val="007A09A5"/>
    <w:rsid w:val="007A2635"/>
    <w:rsid w:val="007A316E"/>
    <w:rsid w:val="007A3B81"/>
    <w:rsid w:val="007A406E"/>
    <w:rsid w:val="007A522D"/>
    <w:rsid w:val="007A5272"/>
    <w:rsid w:val="007A5799"/>
    <w:rsid w:val="007A5D02"/>
    <w:rsid w:val="007A6792"/>
    <w:rsid w:val="007A69FF"/>
    <w:rsid w:val="007A6A74"/>
    <w:rsid w:val="007A6FD3"/>
    <w:rsid w:val="007B295B"/>
    <w:rsid w:val="007B4AC0"/>
    <w:rsid w:val="007B54E4"/>
    <w:rsid w:val="007B5BE8"/>
    <w:rsid w:val="007B6273"/>
    <w:rsid w:val="007B6BCD"/>
    <w:rsid w:val="007C1032"/>
    <w:rsid w:val="007C1065"/>
    <w:rsid w:val="007C1B75"/>
    <w:rsid w:val="007C43F3"/>
    <w:rsid w:val="007C4F7B"/>
    <w:rsid w:val="007C5007"/>
    <w:rsid w:val="007C52C7"/>
    <w:rsid w:val="007C5A32"/>
    <w:rsid w:val="007C5A55"/>
    <w:rsid w:val="007C6CF6"/>
    <w:rsid w:val="007D0734"/>
    <w:rsid w:val="007D15EB"/>
    <w:rsid w:val="007D1A96"/>
    <w:rsid w:val="007D1E8B"/>
    <w:rsid w:val="007D20DE"/>
    <w:rsid w:val="007D3B79"/>
    <w:rsid w:val="007D3D76"/>
    <w:rsid w:val="007D4636"/>
    <w:rsid w:val="007D6A40"/>
    <w:rsid w:val="007D7011"/>
    <w:rsid w:val="007D70F2"/>
    <w:rsid w:val="007D721C"/>
    <w:rsid w:val="007D75AF"/>
    <w:rsid w:val="007E1A76"/>
    <w:rsid w:val="007E454A"/>
    <w:rsid w:val="007E4894"/>
    <w:rsid w:val="007E6018"/>
    <w:rsid w:val="007E6642"/>
    <w:rsid w:val="007E7656"/>
    <w:rsid w:val="007E7AEE"/>
    <w:rsid w:val="007F2DB4"/>
    <w:rsid w:val="007F4367"/>
    <w:rsid w:val="007F4A42"/>
    <w:rsid w:val="007F5F1B"/>
    <w:rsid w:val="007F64F3"/>
    <w:rsid w:val="007F7A30"/>
    <w:rsid w:val="00800DC9"/>
    <w:rsid w:val="00800F22"/>
    <w:rsid w:val="00800FD6"/>
    <w:rsid w:val="0080104C"/>
    <w:rsid w:val="00801F76"/>
    <w:rsid w:val="008020E5"/>
    <w:rsid w:val="008046B5"/>
    <w:rsid w:val="00805475"/>
    <w:rsid w:val="00805D46"/>
    <w:rsid w:val="00806E70"/>
    <w:rsid w:val="0080729A"/>
    <w:rsid w:val="008077AC"/>
    <w:rsid w:val="00807FCC"/>
    <w:rsid w:val="00811E8E"/>
    <w:rsid w:val="008134B0"/>
    <w:rsid w:val="008152F9"/>
    <w:rsid w:val="00816783"/>
    <w:rsid w:val="00820310"/>
    <w:rsid w:val="0082042F"/>
    <w:rsid w:val="008204F5"/>
    <w:rsid w:val="008209B0"/>
    <w:rsid w:val="00821A51"/>
    <w:rsid w:val="00821EB6"/>
    <w:rsid w:val="00822492"/>
    <w:rsid w:val="00823034"/>
    <w:rsid w:val="008233DA"/>
    <w:rsid w:val="00824585"/>
    <w:rsid w:val="0082469C"/>
    <w:rsid w:val="0082626A"/>
    <w:rsid w:val="00827470"/>
    <w:rsid w:val="00827797"/>
    <w:rsid w:val="00830054"/>
    <w:rsid w:val="00830665"/>
    <w:rsid w:val="00830729"/>
    <w:rsid w:val="00830C82"/>
    <w:rsid w:val="00832AB3"/>
    <w:rsid w:val="008342DD"/>
    <w:rsid w:val="00836886"/>
    <w:rsid w:val="008368FC"/>
    <w:rsid w:val="00837415"/>
    <w:rsid w:val="008375D7"/>
    <w:rsid w:val="00837CCD"/>
    <w:rsid w:val="0084030F"/>
    <w:rsid w:val="00840904"/>
    <w:rsid w:val="00840908"/>
    <w:rsid w:val="00840940"/>
    <w:rsid w:val="00840FC6"/>
    <w:rsid w:val="00841082"/>
    <w:rsid w:val="0084251E"/>
    <w:rsid w:val="008426CD"/>
    <w:rsid w:val="008431C6"/>
    <w:rsid w:val="00843A94"/>
    <w:rsid w:val="00845B65"/>
    <w:rsid w:val="008460B4"/>
    <w:rsid w:val="008465DF"/>
    <w:rsid w:val="00846971"/>
    <w:rsid w:val="008509E2"/>
    <w:rsid w:val="008526E8"/>
    <w:rsid w:val="008550C7"/>
    <w:rsid w:val="0086152A"/>
    <w:rsid w:val="008649BB"/>
    <w:rsid w:val="00864AFD"/>
    <w:rsid w:val="00864D79"/>
    <w:rsid w:val="00870F15"/>
    <w:rsid w:val="00871CD0"/>
    <w:rsid w:val="008723A9"/>
    <w:rsid w:val="00873176"/>
    <w:rsid w:val="00873FC1"/>
    <w:rsid w:val="00875E5D"/>
    <w:rsid w:val="0087671C"/>
    <w:rsid w:val="0087690E"/>
    <w:rsid w:val="008809D7"/>
    <w:rsid w:val="00881DBD"/>
    <w:rsid w:val="00882194"/>
    <w:rsid w:val="00882517"/>
    <w:rsid w:val="00882B1B"/>
    <w:rsid w:val="0088650C"/>
    <w:rsid w:val="00887A44"/>
    <w:rsid w:val="00890501"/>
    <w:rsid w:val="008908A3"/>
    <w:rsid w:val="00891807"/>
    <w:rsid w:val="00892362"/>
    <w:rsid w:val="00892B49"/>
    <w:rsid w:val="00893053"/>
    <w:rsid w:val="00893B38"/>
    <w:rsid w:val="0089517B"/>
    <w:rsid w:val="00895DA8"/>
    <w:rsid w:val="00896CC5"/>
    <w:rsid w:val="00897469"/>
    <w:rsid w:val="008A0405"/>
    <w:rsid w:val="008A0CF6"/>
    <w:rsid w:val="008A39CD"/>
    <w:rsid w:val="008A3AEC"/>
    <w:rsid w:val="008A41BA"/>
    <w:rsid w:val="008A5795"/>
    <w:rsid w:val="008A6411"/>
    <w:rsid w:val="008A64CD"/>
    <w:rsid w:val="008A68C6"/>
    <w:rsid w:val="008A6DD1"/>
    <w:rsid w:val="008A72A3"/>
    <w:rsid w:val="008B0272"/>
    <w:rsid w:val="008B1CB9"/>
    <w:rsid w:val="008B1D7B"/>
    <w:rsid w:val="008B1DFB"/>
    <w:rsid w:val="008B1E72"/>
    <w:rsid w:val="008B24FC"/>
    <w:rsid w:val="008B3DB7"/>
    <w:rsid w:val="008B6E56"/>
    <w:rsid w:val="008B746F"/>
    <w:rsid w:val="008C0427"/>
    <w:rsid w:val="008C09A2"/>
    <w:rsid w:val="008C1DBD"/>
    <w:rsid w:val="008C2857"/>
    <w:rsid w:val="008C2D42"/>
    <w:rsid w:val="008C3A90"/>
    <w:rsid w:val="008C3F76"/>
    <w:rsid w:val="008C49F4"/>
    <w:rsid w:val="008C595B"/>
    <w:rsid w:val="008C5A7D"/>
    <w:rsid w:val="008C6C1E"/>
    <w:rsid w:val="008D20F1"/>
    <w:rsid w:val="008D3B82"/>
    <w:rsid w:val="008D46B1"/>
    <w:rsid w:val="008D4C7E"/>
    <w:rsid w:val="008D5D40"/>
    <w:rsid w:val="008D6868"/>
    <w:rsid w:val="008D6A7F"/>
    <w:rsid w:val="008D6ED9"/>
    <w:rsid w:val="008E0C5E"/>
    <w:rsid w:val="008E16AB"/>
    <w:rsid w:val="008E3E94"/>
    <w:rsid w:val="008E5EBC"/>
    <w:rsid w:val="008E601A"/>
    <w:rsid w:val="008E6183"/>
    <w:rsid w:val="008E6F5C"/>
    <w:rsid w:val="008E7221"/>
    <w:rsid w:val="008E79AC"/>
    <w:rsid w:val="008F1097"/>
    <w:rsid w:val="008F1988"/>
    <w:rsid w:val="008F55E4"/>
    <w:rsid w:val="009008DF"/>
    <w:rsid w:val="00901BD4"/>
    <w:rsid w:val="00901EA6"/>
    <w:rsid w:val="00902C75"/>
    <w:rsid w:val="00903A9D"/>
    <w:rsid w:val="009040E9"/>
    <w:rsid w:val="00904D4D"/>
    <w:rsid w:val="00905770"/>
    <w:rsid w:val="0090600A"/>
    <w:rsid w:val="00910289"/>
    <w:rsid w:val="009104FB"/>
    <w:rsid w:val="0091054B"/>
    <w:rsid w:val="00911613"/>
    <w:rsid w:val="00912172"/>
    <w:rsid w:val="00912A14"/>
    <w:rsid w:val="00912C23"/>
    <w:rsid w:val="00913C2C"/>
    <w:rsid w:val="00914A22"/>
    <w:rsid w:val="0091631E"/>
    <w:rsid w:val="00916BB6"/>
    <w:rsid w:val="009179DA"/>
    <w:rsid w:val="00917A28"/>
    <w:rsid w:val="00917ECE"/>
    <w:rsid w:val="009206BF"/>
    <w:rsid w:val="0092081B"/>
    <w:rsid w:val="00921F49"/>
    <w:rsid w:val="00922D6D"/>
    <w:rsid w:val="009233B2"/>
    <w:rsid w:val="00924B5E"/>
    <w:rsid w:val="00925B41"/>
    <w:rsid w:val="00926CE4"/>
    <w:rsid w:val="00927012"/>
    <w:rsid w:val="00927932"/>
    <w:rsid w:val="009309B5"/>
    <w:rsid w:val="00930AAA"/>
    <w:rsid w:val="009321FA"/>
    <w:rsid w:val="009325F3"/>
    <w:rsid w:val="00932816"/>
    <w:rsid w:val="00933F3D"/>
    <w:rsid w:val="0093515F"/>
    <w:rsid w:val="0093769B"/>
    <w:rsid w:val="0094104A"/>
    <w:rsid w:val="0094137C"/>
    <w:rsid w:val="009427EB"/>
    <w:rsid w:val="00943086"/>
    <w:rsid w:val="009431BB"/>
    <w:rsid w:val="00943C72"/>
    <w:rsid w:val="00943EBE"/>
    <w:rsid w:val="009464A5"/>
    <w:rsid w:val="009468DC"/>
    <w:rsid w:val="00947FB1"/>
    <w:rsid w:val="0095060B"/>
    <w:rsid w:val="0095072F"/>
    <w:rsid w:val="00951667"/>
    <w:rsid w:val="00951AE1"/>
    <w:rsid w:val="00951EB5"/>
    <w:rsid w:val="009520D4"/>
    <w:rsid w:val="009524F9"/>
    <w:rsid w:val="00952D05"/>
    <w:rsid w:val="00953860"/>
    <w:rsid w:val="00955296"/>
    <w:rsid w:val="00955727"/>
    <w:rsid w:val="00956561"/>
    <w:rsid w:val="00956A0D"/>
    <w:rsid w:val="00957F85"/>
    <w:rsid w:val="00961FE4"/>
    <w:rsid w:val="00962478"/>
    <w:rsid w:val="00962F72"/>
    <w:rsid w:val="00964742"/>
    <w:rsid w:val="00965792"/>
    <w:rsid w:val="00970CAD"/>
    <w:rsid w:val="00971D06"/>
    <w:rsid w:val="0097205F"/>
    <w:rsid w:val="00972A06"/>
    <w:rsid w:val="0097580E"/>
    <w:rsid w:val="00976B70"/>
    <w:rsid w:val="00976F00"/>
    <w:rsid w:val="00977082"/>
    <w:rsid w:val="009807DF"/>
    <w:rsid w:val="0098098E"/>
    <w:rsid w:val="00981086"/>
    <w:rsid w:val="009815C1"/>
    <w:rsid w:val="00984858"/>
    <w:rsid w:val="0098552F"/>
    <w:rsid w:val="0098579C"/>
    <w:rsid w:val="00986FAA"/>
    <w:rsid w:val="00987C10"/>
    <w:rsid w:val="009903F5"/>
    <w:rsid w:val="009913CA"/>
    <w:rsid w:val="00991427"/>
    <w:rsid w:val="00991DD5"/>
    <w:rsid w:val="00993D41"/>
    <w:rsid w:val="00993E8F"/>
    <w:rsid w:val="00993F82"/>
    <w:rsid w:val="009949C6"/>
    <w:rsid w:val="00994D93"/>
    <w:rsid w:val="00995A40"/>
    <w:rsid w:val="00995F58"/>
    <w:rsid w:val="00995F6B"/>
    <w:rsid w:val="009962D0"/>
    <w:rsid w:val="00996E20"/>
    <w:rsid w:val="00997C4C"/>
    <w:rsid w:val="009A06AA"/>
    <w:rsid w:val="009A43AB"/>
    <w:rsid w:val="009A4C0E"/>
    <w:rsid w:val="009A5D77"/>
    <w:rsid w:val="009A70C2"/>
    <w:rsid w:val="009B03AC"/>
    <w:rsid w:val="009B0B8C"/>
    <w:rsid w:val="009B16B3"/>
    <w:rsid w:val="009B2082"/>
    <w:rsid w:val="009B28A0"/>
    <w:rsid w:val="009B33D2"/>
    <w:rsid w:val="009B350F"/>
    <w:rsid w:val="009B37B0"/>
    <w:rsid w:val="009B450B"/>
    <w:rsid w:val="009B4C97"/>
    <w:rsid w:val="009B4D72"/>
    <w:rsid w:val="009B5027"/>
    <w:rsid w:val="009B7B00"/>
    <w:rsid w:val="009B7B75"/>
    <w:rsid w:val="009C0535"/>
    <w:rsid w:val="009C1108"/>
    <w:rsid w:val="009C116D"/>
    <w:rsid w:val="009C13FC"/>
    <w:rsid w:val="009C29EB"/>
    <w:rsid w:val="009C2D25"/>
    <w:rsid w:val="009C2E13"/>
    <w:rsid w:val="009C3185"/>
    <w:rsid w:val="009C3D38"/>
    <w:rsid w:val="009C411E"/>
    <w:rsid w:val="009C4A6B"/>
    <w:rsid w:val="009C5920"/>
    <w:rsid w:val="009C5F6A"/>
    <w:rsid w:val="009C6509"/>
    <w:rsid w:val="009C65AF"/>
    <w:rsid w:val="009C7156"/>
    <w:rsid w:val="009C7BF0"/>
    <w:rsid w:val="009D021F"/>
    <w:rsid w:val="009D18E5"/>
    <w:rsid w:val="009D2AD6"/>
    <w:rsid w:val="009D2DD6"/>
    <w:rsid w:val="009D400E"/>
    <w:rsid w:val="009D5199"/>
    <w:rsid w:val="009D6F74"/>
    <w:rsid w:val="009E010E"/>
    <w:rsid w:val="009E1733"/>
    <w:rsid w:val="009E173E"/>
    <w:rsid w:val="009E288E"/>
    <w:rsid w:val="009E2CB1"/>
    <w:rsid w:val="009E43AE"/>
    <w:rsid w:val="009E4E1D"/>
    <w:rsid w:val="009E5338"/>
    <w:rsid w:val="009E53F6"/>
    <w:rsid w:val="009E5F00"/>
    <w:rsid w:val="009F1B9A"/>
    <w:rsid w:val="009F1CF4"/>
    <w:rsid w:val="009F2331"/>
    <w:rsid w:val="009F23DA"/>
    <w:rsid w:val="009F2A9C"/>
    <w:rsid w:val="009F2CE8"/>
    <w:rsid w:val="009F341D"/>
    <w:rsid w:val="009F41A9"/>
    <w:rsid w:val="009F4C14"/>
    <w:rsid w:val="009F4E74"/>
    <w:rsid w:val="009F55B5"/>
    <w:rsid w:val="009F5E52"/>
    <w:rsid w:val="009F705A"/>
    <w:rsid w:val="009F75A7"/>
    <w:rsid w:val="00A01765"/>
    <w:rsid w:val="00A024BA"/>
    <w:rsid w:val="00A028ED"/>
    <w:rsid w:val="00A02F11"/>
    <w:rsid w:val="00A03192"/>
    <w:rsid w:val="00A03511"/>
    <w:rsid w:val="00A03BC1"/>
    <w:rsid w:val="00A0429D"/>
    <w:rsid w:val="00A04F95"/>
    <w:rsid w:val="00A07A2C"/>
    <w:rsid w:val="00A102C5"/>
    <w:rsid w:val="00A1152B"/>
    <w:rsid w:val="00A1265D"/>
    <w:rsid w:val="00A131AA"/>
    <w:rsid w:val="00A133BE"/>
    <w:rsid w:val="00A14735"/>
    <w:rsid w:val="00A14A67"/>
    <w:rsid w:val="00A16052"/>
    <w:rsid w:val="00A160D8"/>
    <w:rsid w:val="00A17085"/>
    <w:rsid w:val="00A2036C"/>
    <w:rsid w:val="00A20B0F"/>
    <w:rsid w:val="00A2195B"/>
    <w:rsid w:val="00A22005"/>
    <w:rsid w:val="00A22B0C"/>
    <w:rsid w:val="00A253C9"/>
    <w:rsid w:val="00A25B1B"/>
    <w:rsid w:val="00A2622B"/>
    <w:rsid w:val="00A26534"/>
    <w:rsid w:val="00A26B9B"/>
    <w:rsid w:val="00A272E9"/>
    <w:rsid w:val="00A3129D"/>
    <w:rsid w:val="00A3192E"/>
    <w:rsid w:val="00A32326"/>
    <w:rsid w:val="00A3270A"/>
    <w:rsid w:val="00A327FA"/>
    <w:rsid w:val="00A33101"/>
    <w:rsid w:val="00A341B7"/>
    <w:rsid w:val="00A34A03"/>
    <w:rsid w:val="00A3583B"/>
    <w:rsid w:val="00A360AA"/>
    <w:rsid w:val="00A362B0"/>
    <w:rsid w:val="00A37013"/>
    <w:rsid w:val="00A3743E"/>
    <w:rsid w:val="00A37DD9"/>
    <w:rsid w:val="00A40D86"/>
    <w:rsid w:val="00A41292"/>
    <w:rsid w:val="00A42086"/>
    <w:rsid w:val="00A42A01"/>
    <w:rsid w:val="00A42BB4"/>
    <w:rsid w:val="00A42DBE"/>
    <w:rsid w:val="00A43D69"/>
    <w:rsid w:val="00A440A8"/>
    <w:rsid w:val="00A44483"/>
    <w:rsid w:val="00A4472B"/>
    <w:rsid w:val="00A5018B"/>
    <w:rsid w:val="00A5118B"/>
    <w:rsid w:val="00A51B9E"/>
    <w:rsid w:val="00A530E0"/>
    <w:rsid w:val="00A5421C"/>
    <w:rsid w:val="00A5485B"/>
    <w:rsid w:val="00A54DB6"/>
    <w:rsid w:val="00A54F54"/>
    <w:rsid w:val="00A5546E"/>
    <w:rsid w:val="00A55F13"/>
    <w:rsid w:val="00A55FE8"/>
    <w:rsid w:val="00A56BF5"/>
    <w:rsid w:val="00A56E1B"/>
    <w:rsid w:val="00A603F1"/>
    <w:rsid w:val="00A6135C"/>
    <w:rsid w:val="00A61E5B"/>
    <w:rsid w:val="00A62CD1"/>
    <w:rsid w:val="00A633B4"/>
    <w:rsid w:val="00A63B67"/>
    <w:rsid w:val="00A64216"/>
    <w:rsid w:val="00A663B1"/>
    <w:rsid w:val="00A66C87"/>
    <w:rsid w:val="00A671C1"/>
    <w:rsid w:val="00A67C7B"/>
    <w:rsid w:val="00A71F8B"/>
    <w:rsid w:val="00A74536"/>
    <w:rsid w:val="00A74E24"/>
    <w:rsid w:val="00A757C3"/>
    <w:rsid w:val="00A7694A"/>
    <w:rsid w:val="00A76D7C"/>
    <w:rsid w:val="00A770F7"/>
    <w:rsid w:val="00A77334"/>
    <w:rsid w:val="00A77E7C"/>
    <w:rsid w:val="00A82C91"/>
    <w:rsid w:val="00A83B10"/>
    <w:rsid w:val="00A84559"/>
    <w:rsid w:val="00A85197"/>
    <w:rsid w:val="00A90AD8"/>
    <w:rsid w:val="00A921D3"/>
    <w:rsid w:val="00A93196"/>
    <w:rsid w:val="00A94536"/>
    <w:rsid w:val="00A95019"/>
    <w:rsid w:val="00A95D40"/>
    <w:rsid w:val="00A9622B"/>
    <w:rsid w:val="00A96517"/>
    <w:rsid w:val="00A9705E"/>
    <w:rsid w:val="00A97854"/>
    <w:rsid w:val="00AA0212"/>
    <w:rsid w:val="00AA05B7"/>
    <w:rsid w:val="00AA0B34"/>
    <w:rsid w:val="00AA2375"/>
    <w:rsid w:val="00AA293F"/>
    <w:rsid w:val="00AA36D4"/>
    <w:rsid w:val="00AA3ECC"/>
    <w:rsid w:val="00AA5E91"/>
    <w:rsid w:val="00AB008A"/>
    <w:rsid w:val="00AB00BA"/>
    <w:rsid w:val="00AB064E"/>
    <w:rsid w:val="00AB0E44"/>
    <w:rsid w:val="00AB1999"/>
    <w:rsid w:val="00AB2EBD"/>
    <w:rsid w:val="00AB2F46"/>
    <w:rsid w:val="00AB31D5"/>
    <w:rsid w:val="00AB3D3A"/>
    <w:rsid w:val="00AB434A"/>
    <w:rsid w:val="00AB5792"/>
    <w:rsid w:val="00AB5ECC"/>
    <w:rsid w:val="00AB662E"/>
    <w:rsid w:val="00AB7889"/>
    <w:rsid w:val="00AC39AF"/>
    <w:rsid w:val="00AC4493"/>
    <w:rsid w:val="00AC5221"/>
    <w:rsid w:val="00AC5303"/>
    <w:rsid w:val="00AC59F6"/>
    <w:rsid w:val="00AC7136"/>
    <w:rsid w:val="00AD006D"/>
    <w:rsid w:val="00AD01A4"/>
    <w:rsid w:val="00AD036F"/>
    <w:rsid w:val="00AD0778"/>
    <w:rsid w:val="00AD174C"/>
    <w:rsid w:val="00AD1817"/>
    <w:rsid w:val="00AD1982"/>
    <w:rsid w:val="00AD1B97"/>
    <w:rsid w:val="00AD2FD8"/>
    <w:rsid w:val="00AD3915"/>
    <w:rsid w:val="00AD3BC9"/>
    <w:rsid w:val="00AD3E21"/>
    <w:rsid w:val="00AD441A"/>
    <w:rsid w:val="00AD6071"/>
    <w:rsid w:val="00AD6106"/>
    <w:rsid w:val="00AE3800"/>
    <w:rsid w:val="00AE4B71"/>
    <w:rsid w:val="00AE4EE5"/>
    <w:rsid w:val="00AE4F24"/>
    <w:rsid w:val="00AE555B"/>
    <w:rsid w:val="00AE55A7"/>
    <w:rsid w:val="00AE59C3"/>
    <w:rsid w:val="00AE5E82"/>
    <w:rsid w:val="00AE6492"/>
    <w:rsid w:val="00AE6A23"/>
    <w:rsid w:val="00AF05AA"/>
    <w:rsid w:val="00AF0D14"/>
    <w:rsid w:val="00AF2AC5"/>
    <w:rsid w:val="00AF4A9A"/>
    <w:rsid w:val="00AF525E"/>
    <w:rsid w:val="00AF6CB5"/>
    <w:rsid w:val="00AF6FEB"/>
    <w:rsid w:val="00B007DB"/>
    <w:rsid w:val="00B018F8"/>
    <w:rsid w:val="00B01976"/>
    <w:rsid w:val="00B01C47"/>
    <w:rsid w:val="00B02C0A"/>
    <w:rsid w:val="00B0439B"/>
    <w:rsid w:val="00B05F13"/>
    <w:rsid w:val="00B07BFD"/>
    <w:rsid w:val="00B07EF2"/>
    <w:rsid w:val="00B134B8"/>
    <w:rsid w:val="00B14051"/>
    <w:rsid w:val="00B14985"/>
    <w:rsid w:val="00B1631C"/>
    <w:rsid w:val="00B172BD"/>
    <w:rsid w:val="00B1739E"/>
    <w:rsid w:val="00B207CB"/>
    <w:rsid w:val="00B2295A"/>
    <w:rsid w:val="00B23A39"/>
    <w:rsid w:val="00B24E9C"/>
    <w:rsid w:val="00B25A76"/>
    <w:rsid w:val="00B27801"/>
    <w:rsid w:val="00B278B6"/>
    <w:rsid w:val="00B314B5"/>
    <w:rsid w:val="00B3168D"/>
    <w:rsid w:val="00B31A78"/>
    <w:rsid w:val="00B31E26"/>
    <w:rsid w:val="00B33130"/>
    <w:rsid w:val="00B34396"/>
    <w:rsid w:val="00B34D69"/>
    <w:rsid w:val="00B373EE"/>
    <w:rsid w:val="00B40589"/>
    <w:rsid w:val="00B40C80"/>
    <w:rsid w:val="00B41571"/>
    <w:rsid w:val="00B416A8"/>
    <w:rsid w:val="00B43693"/>
    <w:rsid w:val="00B43AC2"/>
    <w:rsid w:val="00B44F58"/>
    <w:rsid w:val="00B45B11"/>
    <w:rsid w:val="00B46557"/>
    <w:rsid w:val="00B47929"/>
    <w:rsid w:val="00B5115A"/>
    <w:rsid w:val="00B51AF8"/>
    <w:rsid w:val="00B51BB2"/>
    <w:rsid w:val="00B51C28"/>
    <w:rsid w:val="00B526FA"/>
    <w:rsid w:val="00B534AB"/>
    <w:rsid w:val="00B5400D"/>
    <w:rsid w:val="00B550E6"/>
    <w:rsid w:val="00B55399"/>
    <w:rsid w:val="00B567AE"/>
    <w:rsid w:val="00B57E08"/>
    <w:rsid w:val="00B605C8"/>
    <w:rsid w:val="00B61B9F"/>
    <w:rsid w:val="00B623D9"/>
    <w:rsid w:val="00B629E0"/>
    <w:rsid w:val="00B62E19"/>
    <w:rsid w:val="00B633AB"/>
    <w:rsid w:val="00B63E8D"/>
    <w:rsid w:val="00B6451B"/>
    <w:rsid w:val="00B645B7"/>
    <w:rsid w:val="00B64D15"/>
    <w:rsid w:val="00B65B78"/>
    <w:rsid w:val="00B65CEA"/>
    <w:rsid w:val="00B65FCA"/>
    <w:rsid w:val="00B66DE3"/>
    <w:rsid w:val="00B671D0"/>
    <w:rsid w:val="00B72881"/>
    <w:rsid w:val="00B7292A"/>
    <w:rsid w:val="00B732F7"/>
    <w:rsid w:val="00B73378"/>
    <w:rsid w:val="00B73494"/>
    <w:rsid w:val="00B77CE4"/>
    <w:rsid w:val="00B813E7"/>
    <w:rsid w:val="00B82704"/>
    <w:rsid w:val="00B83790"/>
    <w:rsid w:val="00B845A6"/>
    <w:rsid w:val="00B85045"/>
    <w:rsid w:val="00B85A00"/>
    <w:rsid w:val="00B914A9"/>
    <w:rsid w:val="00B9173B"/>
    <w:rsid w:val="00B92B2D"/>
    <w:rsid w:val="00B92EEB"/>
    <w:rsid w:val="00B9384C"/>
    <w:rsid w:val="00B93EA6"/>
    <w:rsid w:val="00B94BEF"/>
    <w:rsid w:val="00B95ECB"/>
    <w:rsid w:val="00B96BBF"/>
    <w:rsid w:val="00B9725C"/>
    <w:rsid w:val="00B9726C"/>
    <w:rsid w:val="00BA0116"/>
    <w:rsid w:val="00BA08C3"/>
    <w:rsid w:val="00BA3D8E"/>
    <w:rsid w:val="00BA48C3"/>
    <w:rsid w:val="00BA5103"/>
    <w:rsid w:val="00BA7714"/>
    <w:rsid w:val="00BB01F7"/>
    <w:rsid w:val="00BB0A24"/>
    <w:rsid w:val="00BB1532"/>
    <w:rsid w:val="00BB24CA"/>
    <w:rsid w:val="00BB24EE"/>
    <w:rsid w:val="00BB3632"/>
    <w:rsid w:val="00BB3B69"/>
    <w:rsid w:val="00BB453A"/>
    <w:rsid w:val="00BB46B3"/>
    <w:rsid w:val="00BB48C5"/>
    <w:rsid w:val="00BB4C99"/>
    <w:rsid w:val="00BB50BD"/>
    <w:rsid w:val="00BB55B9"/>
    <w:rsid w:val="00BB7283"/>
    <w:rsid w:val="00BC13F3"/>
    <w:rsid w:val="00BC1414"/>
    <w:rsid w:val="00BC1535"/>
    <w:rsid w:val="00BC2A6F"/>
    <w:rsid w:val="00BC2D27"/>
    <w:rsid w:val="00BC3480"/>
    <w:rsid w:val="00BC3C75"/>
    <w:rsid w:val="00BC45D0"/>
    <w:rsid w:val="00BC4E2F"/>
    <w:rsid w:val="00BC61DA"/>
    <w:rsid w:val="00BC61E7"/>
    <w:rsid w:val="00BC64E4"/>
    <w:rsid w:val="00BC7BEC"/>
    <w:rsid w:val="00BD1F5C"/>
    <w:rsid w:val="00BD2104"/>
    <w:rsid w:val="00BD2935"/>
    <w:rsid w:val="00BD44CF"/>
    <w:rsid w:val="00BD4C8E"/>
    <w:rsid w:val="00BD5483"/>
    <w:rsid w:val="00BD5AC6"/>
    <w:rsid w:val="00BD5E8F"/>
    <w:rsid w:val="00BD6245"/>
    <w:rsid w:val="00BD62A8"/>
    <w:rsid w:val="00BD6CF3"/>
    <w:rsid w:val="00BD771D"/>
    <w:rsid w:val="00BE2570"/>
    <w:rsid w:val="00BE38F7"/>
    <w:rsid w:val="00BE433E"/>
    <w:rsid w:val="00BE48F6"/>
    <w:rsid w:val="00BE4CE5"/>
    <w:rsid w:val="00BE534E"/>
    <w:rsid w:val="00BE57BE"/>
    <w:rsid w:val="00BE604A"/>
    <w:rsid w:val="00BE66B4"/>
    <w:rsid w:val="00BE6F71"/>
    <w:rsid w:val="00BE7483"/>
    <w:rsid w:val="00BE7541"/>
    <w:rsid w:val="00BE7691"/>
    <w:rsid w:val="00BE77DE"/>
    <w:rsid w:val="00BF03A3"/>
    <w:rsid w:val="00BF0ADF"/>
    <w:rsid w:val="00BF177F"/>
    <w:rsid w:val="00BF196D"/>
    <w:rsid w:val="00BF3E50"/>
    <w:rsid w:val="00BF400C"/>
    <w:rsid w:val="00BF4E16"/>
    <w:rsid w:val="00BF5717"/>
    <w:rsid w:val="00BF573D"/>
    <w:rsid w:val="00BF58D5"/>
    <w:rsid w:val="00BF7AAB"/>
    <w:rsid w:val="00C001A9"/>
    <w:rsid w:val="00C02FCA"/>
    <w:rsid w:val="00C046DD"/>
    <w:rsid w:val="00C04C96"/>
    <w:rsid w:val="00C04F0A"/>
    <w:rsid w:val="00C05753"/>
    <w:rsid w:val="00C05EE6"/>
    <w:rsid w:val="00C0630F"/>
    <w:rsid w:val="00C064BF"/>
    <w:rsid w:val="00C1002E"/>
    <w:rsid w:val="00C1094D"/>
    <w:rsid w:val="00C1136F"/>
    <w:rsid w:val="00C11752"/>
    <w:rsid w:val="00C11E24"/>
    <w:rsid w:val="00C12C25"/>
    <w:rsid w:val="00C1334D"/>
    <w:rsid w:val="00C14138"/>
    <w:rsid w:val="00C14B5E"/>
    <w:rsid w:val="00C154F7"/>
    <w:rsid w:val="00C15EBB"/>
    <w:rsid w:val="00C1609C"/>
    <w:rsid w:val="00C16778"/>
    <w:rsid w:val="00C1697A"/>
    <w:rsid w:val="00C17879"/>
    <w:rsid w:val="00C20567"/>
    <w:rsid w:val="00C205F1"/>
    <w:rsid w:val="00C20704"/>
    <w:rsid w:val="00C21B91"/>
    <w:rsid w:val="00C21DE8"/>
    <w:rsid w:val="00C221FA"/>
    <w:rsid w:val="00C227CB"/>
    <w:rsid w:val="00C24768"/>
    <w:rsid w:val="00C257A0"/>
    <w:rsid w:val="00C25A98"/>
    <w:rsid w:val="00C25D6A"/>
    <w:rsid w:val="00C2666D"/>
    <w:rsid w:val="00C26A5C"/>
    <w:rsid w:val="00C27443"/>
    <w:rsid w:val="00C27CD4"/>
    <w:rsid w:val="00C30585"/>
    <w:rsid w:val="00C30E2D"/>
    <w:rsid w:val="00C30FE1"/>
    <w:rsid w:val="00C31742"/>
    <w:rsid w:val="00C34239"/>
    <w:rsid w:val="00C3471D"/>
    <w:rsid w:val="00C34E4A"/>
    <w:rsid w:val="00C355E1"/>
    <w:rsid w:val="00C35642"/>
    <w:rsid w:val="00C37A88"/>
    <w:rsid w:val="00C37AE3"/>
    <w:rsid w:val="00C433C4"/>
    <w:rsid w:val="00C448C3"/>
    <w:rsid w:val="00C45E52"/>
    <w:rsid w:val="00C46BC4"/>
    <w:rsid w:val="00C47381"/>
    <w:rsid w:val="00C50574"/>
    <w:rsid w:val="00C509BC"/>
    <w:rsid w:val="00C50E5C"/>
    <w:rsid w:val="00C518A4"/>
    <w:rsid w:val="00C51E9F"/>
    <w:rsid w:val="00C52691"/>
    <w:rsid w:val="00C5399D"/>
    <w:rsid w:val="00C53F7F"/>
    <w:rsid w:val="00C5487F"/>
    <w:rsid w:val="00C54F87"/>
    <w:rsid w:val="00C5585F"/>
    <w:rsid w:val="00C55990"/>
    <w:rsid w:val="00C57BDC"/>
    <w:rsid w:val="00C619A4"/>
    <w:rsid w:val="00C62C84"/>
    <w:rsid w:val="00C631D2"/>
    <w:rsid w:val="00C6328A"/>
    <w:rsid w:val="00C634B8"/>
    <w:rsid w:val="00C635F3"/>
    <w:rsid w:val="00C635F9"/>
    <w:rsid w:val="00C637A8"/>
    <w:rsid w:val="00C6384C"/>
    <w:rsid w:val="00C6396B"/>
    <w:rsid w:val="00C63DBF"/>
    <w:rsid w:val="00C6460C"/>
    <w:rsid w:val="00C6466A"/>
    <w:rsid w:val="00C6556D"/>
    <w:rsid w:val="00C700AC"/>
    <w:rsid w:val="00C70DBA"/>
    <w:rsid w:val="00C70FFD"/>
    <w:rsid w:val="00C72928"/>
    <w:rsid w:val="00C7546D"/>
    <w:rsid w:val="00C7549F"/>
    <w:rsid w:val="00C8081E"/>
    <w:rsid w:val="00C8184B"/>
    <w:rsid w:val="00C83344"/>
    <w:rsid w:val="00C8395D"/>
    <w:rsid w:val="00C83D61"/>
    <w:rsid w:val="00C8553C"/>
    <w:rsid w:val="00C85843"/>
    <w:rsid w:val="00C85DEE"/>
    <w:rsid w:val="00C87A5C"/>
    <w:rsid w:val="00C905B2"/>
    <w:rsid w:val="00C9083E"/>
    <w:rsid w:val="00C9087F"/>
    <w:rsid w:val="00C90F59"/>
    <w:rsid w:val="00C91128"/>
    <w:rsid w:val="00C9192B"/>
    <w:rsid w:val="00C91A18"/>
    <w:rsid w:val="00C934E1"/>
    <w:rsid w:val="00C9359C"/>
    <w:rsid w:val="00C944BD"/>
    <w:rsid w:val="00C952A1"/>
    <w:rsid w:val="00C952BB"/>
    <w:rsid w:val="00C957D5"/>
    <w:rsid w:val="00C960AE"/>
    <w:rsid w:val="00C97BBE"/>
    <w:rsid w:val="00C97F33"/>
    <w:rsid w:val="00CA0A78"/>
    <w:rsid w:val="00CA0B4C"/>
    <w:rsid w:val="00CA2926"/>
    <w:rsid w:val="00CA2C7D"/>
    <w:rsid w:val="00CA4B57"/>
    <w:rsid w:val="00CA573D"/>
    <w:rsid w:val="00CA7020"/>
    <w:rsid w:val="00CA767E"/>
    <w:rsid w:val="00CB1557"/>
    <w:rsid w:val="00CB2200"/>
    <w:rsid w:val="00CB2AA1"/>
    <w:rsid w:val="00CB2DC1"/>
    <w:rsid w:val="00CB3251"/>
    <w:rsid w:val="00CB3B71"/>
    <w:rsid w:val="00CB4735"/>
    <w:rsid w:val="00CB5288"/>
    <w:rsid w:val="00CB61F2"/>
    <w:rsid w:val="00CB6483"/>
    <w:rsid w:val="00CB65ED"/>
    <w:rsid w:val="00CB6A55"/>
    <w:rsid w:val="00CB7703"/>
    <w:rsid w:val="00CC01E6"/>
    <w:rsid w:val="00CC0F5C"/>
    <w:rsid w:val="00CC178D"/>
    <w:rsid w:val="00CC1CA3"/>
    <w:rsid w:val="00CC29E4"/>
    <w:rsid w:val="00CC2F96"/>
    <w:rsid w:val="00CC3020"/>
    <w:rsid w:val="00CC428E"/>
    <w:rsid w:val="00CC53F2"/>
    <w:rsid w:val="00CC6197"/>
    <w:rsid w:val="00CC6671"/>
    <w:rsid w:val="00CC72DC"/>
    <w:rsid w:val="00CC74E9"/>
    <w:rsid w:val="00CD154A"/>
    <w:rsid w:val="00CD1C86"/>
    <w:rsid w:val="00CD1E75"/>
    <w:rsid w:val="00CD2A0C"/>
    <w:rsid w:val="00CD2CC0"/>
    <w:rsid w:val="00CD31A2"/>
    <w:rsid w:val="00CD31C6"/>
    <w:rsid w:val="00CD4B39"/>
    <w:rsid w:val="00CD6AAC"/>
    <w:rsid w:val="00CE0F35"/>
    <w:rsid w:val="00CE1072"/>
    <w:rsid w:val="00CE1AF3"/>
    <w:rsid w:val="00CE29BC"/>
    <w:rsid w:val="00CE3C20"/>
    <w:rsid w:val="00CE52A4"/>
    <w:rsid w:val="00CE6AFB"/>
    <w:rsid w:val="00CE6BC6"/>
    <w:rsid w:val="00CE747D"/>
    <w:rsid w:val="00CF0DC7"/>
    <w:rsid w:val="00CF1617"/>
    <w:rsid w:val="00CF1850"/>
    <w:rsid w:val="00CF22FE"/>
    <w:rsid w:val="00CF515C"/>
    <w:rsid w:val="00CF5180"/>
    <w:rsid w:val="00CF67F8"/>
    <w:rsid w:val="00CF6A66"/>
    <w:rsid w:val="00CF74C6"/>
    <w:rsid w:val="00CF7BDB"/>
    <w:rsid w:val="00CF7EEE"/>
    <w:rsid w:val="00D01385"/>
    <w:rsid w:val="00D01868"/>
    <w:rsid w:val="00D01EEB"/>
    <w:rsid w:val="00D03263"/>
    <w:rsid w:val="00D0361C"/>
    <w:rsid w:val="00D03E84"/>
    <w:rsid w:val="00D046B4"/>
    <w:rsid w:val="00D046E2"/>
    <w:rsid w:val="00D04736"/>
    <w:rsid w:val="00D05294"/>
    <w:rsid w:val="00D057EB"/>
    <w:rsid w:val="00D06A92"/>
    <w:rsid w:val="00D115EC"/>
    <w:rsid w:val="00D1341D"/>
    <w:rsid w:val="00D13CD2"/>
    <w:rsid w:val="00D13DB2"/>
    <w:rsid w:val="00D1432B"/>
    <w:rsid w:val="00D164AB"/>
    <w:rsid w:val="00D16703"/>
    <w:rsid w:val="00D16B65"/>
    <w:rsid w:val="00D1719A"/>
    <w:rsid w:val="00D1747A"/>
    <w:rsid w:val="00D17560"/>
    <w:rsid w:val="00D20590"/>
    <w:rsid w:val="00D21DC9"/>
    <w:rsid w:val="00D21FF3"/>
    <w:rsid w:val="00D250B0"/>
    <w:rsid w:val="00D25BB4"/>
    <w:rsid w:val="00D25E75"/>
    <w:rsid w:val="00D26044"/>
    <w:rsid w:val="00D26792"/>
    <w:rsid w:val="00D273E0"/>
    <w:rsid w:val="00D278F5"/>
    <w:rsid w:val="00D30966"/>
    <w:rsid w:val="00D33354"/>
    <w:rsid w:val="00D334CE"/>
    <w:rsid w:val="00D338B6"/>
    <w:rsid w:val="00D3446B"/>
    <w:rsid w:val="00D34C61"/>
    <w:rsid w:val="00D35B56"/>
    <w:rsid w:val="00D3624A"/>
    <w:rsid w:val="00D364E2"/>
    <w:rsid w:val="00D36A55"/>
    <w:rsid w:val="00D402F8"/>
    <w:rsid w:val="00D41C3E"/>
    <w:rsid w:val="00D436DD"/>
    <w:rsid w:val="00D43778"/>
    <w:rsid w:val="00D441DE"/>
    <w:rsid w:val="00D44D42"/>
    <w:rsid w:val="00D469EB"/>
    <w:rsid w:val="00D472A1"/>
    <w:rsid w:val="00D47411"/>
    <w:rsid w:val="00D47C7D"/>
    <w:rsid w:val="00D5019B"/>
    <w:rsid w:val="00D503ED"/>
    <w:rsid w:val="00D50CE1"/>
    <w:rsid w:val="00D50F4E"/>
    <w:rsid w:val="00D51ABC"/>
    <w:rsid w:val="00D52BD3"/>
    <w:rsid w:val="00D53622"/>
    <w:rsid w:val="00D54841"/>
    <w:rsid w:val="00D54DD4"/>
    <w:rsid w:val="00D5639F"/>
    <w:rsid w:val="00D5698D"/>
    <w:rsid w:val="00D56B6A"/>
    <w:rsid w:val="00D57908"/>
    <w:rsid w:val="00D60B1C"/>
    <w:rsid w:val="00D61218"/>
    <w:rsid w:val="00D61C92"/>
    <w:rsid w:val="00D61F83"/>
    <w:rsid w:val="00D61FDA"/>
    <w:rsid w:val="00D63642"/>
    <w:rsid w:val="00D646E0"/>
    <w:rsid w:val="00D6563E"/>
    <w:rsid w:val="00D659F8"/>
    <w:rsid w:val="00D66E0B"/>
    <w:rsid w:val="00D70B27"/>
    <w:rsid w:val="00D7129C"/>
    <w:rsid w:val="00D72C58"/>
    <w:rsid w:val="00D73476"/>
    <w:rsid w:val="00D74D39"/>
    <w:rsid w:val="00D7526F"/>
    <w:rsid w:val="00D75480"/>
    <w:rsid w:val="00D7669E"/>
    <w:rsid w:val="00D77165"/>
    <w:rsid w:val="00D77552"/>
    <w:rsid w:val="00D81510"/>
    <w:rsid w:val="00D8214C"/>
    <w:rsid w:val="00D839E6"/>
    <w:rsid w:val="00D841FC"/>
    <w:rsid w:val="00D84215"/>
    <w:rsid w:val="00D86C36"/>
    <w:rsid w:val="00D873AB"/>
    <w:rsid w:val="00D876DA"/>
    <w:rsid w:val="00D878C6"/>
    <w:rsid w:val="00D90404"/>
    <w:rsid w:val="00D907BE"/>
    <w:rsid w:val="00D9124E"/>
    <w:rsid w:val="00D92F2F"/>
    <w:rsid w:val="00D970EC"/>
    <w:rsid w:val="00DA0A7A"/>
    <w:rsid w:val="00DA13A0"/>
    <w:rsid w:val="00DA2EDA"/>
    <w:rsid w:val="00DA305B"/>
    <w:rsid w:val="00DA4628"/>
    <w:rsid w:val="00DA48EF"/>
    <w:rsid w:val="00DB0481"/>
    <w:rsid w:val="00DB221E"/>
    <w:rsid w:val="00DB4C41"/>
    <w:rsid w:val="00DB55F9"/>
    <w:rsid w:val="00DB5676"/>
    <w:rsid w:val="00DC11B1"/>
    <w:rsid w:val="00DC1529"/>
    <w:rsid w:val="00DC1C67"/>
    <w:rsid w:val="00DC2D15"/>
    <w:rsid w:val="00DC37CF"/>
    <w:rsid w:val="00DC4251"/>
    <w:rsid w:val="00DC460B"/>
    <w:rsid w:val="00DC4AF2"/>
    <w:rsid w:val="00DC5ACF"/>
    <w:rsid w:val="00DC69B9"/>
    <w:rsid w:val="00DC72A9"/>
    <w:rsid w:val="00DC7721"/>
    <w:rsid w:val="00DD03F7"/>
    <w:rsid w:val="00DD05AC"/>
    <w:rsid w:val="00DD2131"/>
    <w:rsid w:val="00DD2DF5"/>
    <w:rsid w:val="00DD3104"/>
    <w:rsid w:val="00DD3E04"/>
    <w:rsid w:val="00DD4825"/>
    <w:rsid w:val="00DD63B5"/>
    <w:rsid w:val="00DD6DE6"/>
    <w:rsid w:val="00DD79A9"/>
    <w:rsid w:val="00DE0BE3"/>
    <w:rsid w:val="00DE1587"/>
    <w:rsid w:val="00DE2397"/>
    <w:rsid w:val="00DE4068"/>
    <w:rsid w:val="00DE476C"/>
    <w:rsid w:val="00DE629B"/>
    <w:rsid w:val="00DE65E1"/>
    <w:rsid w:val="00DE783B"/>
    <w:rsid w:val="00DE7A96"/>
    <w:rsid w:val="00DF0B84"/>
    <w:rsid w:val="00DF5163"/>
    <w:rsid w:val="00DF5860"/>
    <w:rsid w:val="00DF5F83"/>
    <w:rsid w:val="00DF6020"/>
    <w:rsid w:val="00DF711C"/>
    <w:rsid w:val="00DF7F0E"/>
    <w:rsid w:val="00E00A5C"/>
    <w:rsid w:val="00E00EBC"/>
    <w:rsid w:val="00E01208"/>
    <w:rsid w:val="00E04081"/>
    <w:rsid w:val="00E04566"/>
    <w:rsid w:val="00E04858"/>
    <w:rsid w:val="00E04A25"/>
    <w:rsid w:val="00E05D7B"/>
    <w:rsid w:val="00E067A9"/>
    <w:rsid w:val="00E067EA"/>
    <w:rsid w:val="00E10055"/>
    <w:rsid w:val="00E10DF3"/>
    <w:rsid w:val="00E11752"/>
    <w:rsid w:val="00E11A5A"/>
    <w:rsid w:val="00E11EE1"/>
    <w:rsid w:val="00E14809"/>
    <w:rsid w:val="00E157BE"/>
    <w:rsid w:val="00E15832"/>
    <w:rsid w:val="00E15B1A"/>
    <w:rsid w:val="00E162C6"/>
    <w:rsid w:val="00E165A9"/>
    <w:rsid w:val="00E176E7"/>
    <w:rsid w:val="00E17883"/>
    <w:rsid w:val="00E178A8"/>
    <w:rsid w:val="00E17D4E"/>
    <w:rsid w:val="00E20398"/>
    <w:rsid w:val="00E20BC1"/>
    <w:rsid w:val="00E212AF"/>
    <w:rsid w:val="00E21FB9"/>
    <w:rsid w:val="00E235EF"/>
    <w:rsid w:val="00E237DE"/>
    <w:rsid w:val="00E24325"/>
    <w:rsid w:val="00E25060"/>
    <w:rsid w:val="00E25E8D"/>
    <w:rsid w:val="00E262A4"/>
    <w:rsid w:val="00E272AC"/>
    <w:rsid w:val="00E308B2"/>
    <w:rsid w:val="00E30A58"/>
    <w:rsid w:val="00E31DA3"/>
    <w:rsid w:val="00E3431C"/>
    <w:rsid w:val="00E35115"/>
    <w:rsid w:val="00E35463"/>
    <w:rsid w:val="00E3579C"/>
    <w:rsid w:val="00E36E00"/>
    <w:rsid w:val="00E37D9B"/>
    <w:rsid w:val="00E40742"/>
    <w:rsid w:val="00E4212C"/>
    <w:rsid w:val="00E4226E"/>
    <w:rsid w:val="00E42DF4"/>
    <w:rsid w:val="00E43E10"/>
    <w:rsid w:val="00E4551B"/>
    <w:rsid w:val="00E45A17"/>
    <w:rsid w:val="00E46430"/>
    <w:rsid w:val="00E47325"/>
    <w:rsid w:val="00E51A73"/>
    <w:rsid w:val="00E53F1C"/>
    <w:rsid w:val="00E54260"/>
    <w:rsid w:val="00E54A3F"/>
    <w:rsid w:val="00E55208"/>
    <w:rsid w:val="00E55AFF"/>
    <w:rsid w:val="00E568B5"/>
    <w:rsid w:val="00E577A2"/>
    <w:rsid w:val="00E57B44"/>
    <w:rsid w:val="00E60994"/>
    <w:rsid w:val="00E61278"/>
    <w:rsid w:val="00E61A08"/>
    <w:rsid w:val="00E61B17"/>
    <w:rsid w:val="00E61C54"/>
    <w:rsid w:val="00E61C8F"/>
    <w:rsid w:val="00E62B24"/>
    <w:rsid w:val="00E637A1"/>
    <w:rsid w:val="00E648C5"/>
    <w:rsid w:val="00E64B81"/>
    <w:rsid w:val="00E707D1"/>
    <w:rsid w:val="00E71B6B"/>
    <w:rsid w:val="00E71D93"/>
    <w:rsid w:val="00E7312D"/>
    <w:rsid w:val="00E73CC2"/>
    <w:rsid w:val="00E75185"/>
    <w:rsid w:val="00E75B7A"/>
    <w:rsid w:val="00E76550"/>
    <w:rsid w:val="00E76CFA"/>
    <w:rsid w:val="00E810E8"/>
    <w:rsid w:val="00E8155E"/>
    <w:rsid w:val="00E8167B"/>
    <w:rsid w:val="00E827E9"/>
    <w:rsid w:val="00E82802"/>
    <w:rsid w:val="00E82C5B"/>
    <w:rsid w:val="00E83E1B"/>
    <w:rsid w:val="00E84723"/>
    <w:rsid w:val="00E8565B"/>
    <w:rsid w:val="00E87FC3"/>
    <w:rsid w:val="00E92831"/>
    <w:rsid w:val="00E92A0C"/>
    <w:rsid w:val="00E92AD4"/>
    <w:rsid w:val="00E942D5"/>
    <w:rsid w:val="00E94563"/>
    <w:rsid w:val="00E945C0"/>
    <w:rsid w:val="00E947CE"/>
    <w:rsid w:val="00E94820"/>
    <w:rsid w:val="00E95874"/>
    <w:rsid w:val="00E96994"/>
    <w:rsid w:val="00E96D3F"/>
    <w:rsid w:val="00E96DC7"/>
    <w:rsid w:val="00E97639"/>
    <w:rsid w:val="00EA1CB8"/>
    <w:rsid w:val="00EA207F"/>
    <w:rsid w:val="00EA364F"/>
    <w:rsid w:val="00EA4069"/>
    <w:rsid w:val="00EA4173"/>
    <w:rsid w:val="00EA4DCC"/>
    <w:rsid w:val="00EA50B2"/>
    <w:rsid w:val="00EA53C3"/>
    <w:rsid w:val="00EA5689"/>
    <w:rsid w:val="00EA61D0"/>
    <w:rsid w:val="00EA65F8"/>
    <w:rsid w:val="00EA6650"/>
    <w:rsid w:val="00EA6808"/>
    <w:rsid w:val="00EA70E7"/>
    <w:rsid w:val="00EA7E87"/>
    <w:rsid w:val="00EB0053"/>
    <w:rsid w:val="00EB055A"/>
    <w:rsid w:val="00EB11FC"/>
    <w:rsid w:val="00EB1928"/>
    <w:rsid w:val="00EB3F29"/>
    <w:rsid w:val="00EB45BE"/>
    <w:rsid w:val="00EB50E3"/>
    <w:rsid w:val="00EB5339"/>
    <w:rsid w:val="00EB546F"/>
    <w:rsid w:val="00EB7573"/>
    <w:rsid w:val="00EC30F8"/>
    <w:rsid w:val="00EC4EEA"/>
    <w:rsid w:val="00EC5073"/>
    <w:rsid w:val="00EC53D5"/>
    <w:rsid w:val="00EC644F"/>
    <w:rsid w:val="00EC67BF"/>
    <w:rsid w:val="00EC69C2"/>
    <w:rsid w:val="00EC6C8D"/>
    <w:rsid w:val="00EC6D20"/>
    <w:rsid w:val="00EC6FC2"/>
    <w:rsid w:val="00ED0FD1"/>
    <w:rsid w:val="00ED19FA"/>
    <w:rsid w:val="00ED3D96"/>
    <w:rsid w:val="00ED4174"/>
    <w:rsid w:val="00ED4445"/>
    <w:rsid w:val="00ED6B4A"/>
    <w:rsid w:val="00ED7E53"/>
    <w:rsid w:val="00ED7E7E"/>
    <w:rsid w:val="00EE08C3"/>
    <w:rsid w:val="00EE1DE1"/>
    <w:rsid w:val="00EE1DE8"/>
    <w:rsid w:val="00EE2D60"/>
    <w:rsid w:val="00EE50D2"/>
    <w:rsid w:val="00EE6131"/>
    <w:rsid w:val="00EE6164"/>
    <w:rsid w:val="00EE74CD"/>
    <w:rsid w:val="00EF1CAF"/>
    <w:rsid w:val="00EF3957"/>
    <w:rsid w:val="00EF5FAD"/>
    <w:rsid w:val="00EF7983"/>
    <w:rsid w:val="00F026F8"/>
    <w:rsid w:val="00F02854"/>
    <w:rsid w:val="00F03948"/>
    <w:rsid w:val="00F041C4"/>
    <w:rsid w:val="00F04440"/>
    <w:rsid w:val="00F06569"/>
    <w:rsid w:val="00F06782"/>
    <w:rsid w:val="00F07499"/>
    <w:rsid w:val="00F10507"/>
    <w:rsid w:val="00F10973"/>
    <w:rsid w:val="00F10B28"/>
    <w:rsid w:val="00F13017"/>
    <w:rsid w:val="00F13A98"/>
    <w:rsid w:val="00F13B4D"/>
    <w:rsid w:val="00F13E4A"/>
    <w:rsid w:val="00F14303"/>
    <w:rsid w:val="00F1603B"/>
    <w:rsid w:val="00F16BED"/>
    <w:rsid w:val="00F170F5"/>
    <w:rsid w:val="00F20065"/>
    <w:rsid w:val="00F21A0A"/>
    <w:rsid w:val="00F22E5F"/>
    <w:rsid w:val="00F23336"/>
    <w:rsid w:val="00F2335B"/>
    <w:rsid w:val="00F2415F"/>
    <w:rsid w:val="00F25CA2"/>
    <w:rsid w:val="00F26357"/>
    <w:rsid w:val="00F30257"/>
    <w:rsid w:val="00F30369"/>
    <w:rsid w:val="00F30589"/>
    <w:rsid w:val="00F307A2"/>
    <w:rsid w:val="00F33765"/>
    <w:rsid w:val="00F33CCF"/>
    <w:rsid w:val="00F34196"/>
    <w:rsid w:val="00F369D2"/>
    <w:rsid w:val="00F405F1"/>
    <w:rsid w:val="00F413FE"/>
    <w:rsid w:val="00F423FF"/>
    <w:rsid w:val="00F42D3E"/>
    <w:rsid w:val="00F43BDB"/>
    <w:rsid w:val="00F44760"/>
    <w:rsid w:val="00F44924"/>
    <w:rsid w:val="00F44E90"/>
    <w:rsid w:val="00F45055"/>
    <w:rsid w:val="00F4515D"/>
    <w:rsid w:val="00F46B1F"/>
    <w:rsid w:val="00F50341"/>
    <w:rsid w:val="00F50661"/>
    <w:rsid w:val="00F525C9"/>
    <w:rsid w:val="00F53C23"/>
    <w:rsid w:val="00F54E63"/>
    <w:rsid w:val="00F56FB4"/>
    <w:rsid w:val="00F572E8"/>
    <w:rsid w:val="00F60122"/>
    <w:rsid w:val="00F604E9"/>
    <w:rsid w:val="00F604FB"/>
    <w:rsid w:val="00F60AF2"/>
    <w:rsid w:val="00F61E5E"/>
    <w:rsid w:val="00F6208A"/>
    <w:rsid w:val="00F625AF"/>
    <w:rsid w:val="00F64332"/>
    <w:rsid w:val="00F64F5D"/>
    <w:rsid w:val="00F65BC3"/>
    <w:rsid w:val="00F66285"/>
    <w:rsid w:val="00F6721C"/>
    <w:rsid w:val="00F67B1D"/>
    <w:rsid w:val="00F67E92"/>
    <w:rsid w:val="00F7194C"/>
    <w:rsid w:val="00F72D98"/>
    <w:rsid w:val="00F73078"/>
    <w:rsid w:val="00F732AB"/>
    <w:rsid w:val="00F7359F"/>
    <w:rsid w:val="00F73D8B"/>
    <w:rsid w:val="00F76468"/>
    <w:rsid w:val="00F76627"/>
    <w:rsid w:val="00F76677"/>
    <w:rsid w:val="00F77F12"/>
    <w:rsid w:val="00F800AE"/>
    <w:rsid w:val="00F80FD8"/>
    <w:rsid w:val="00F81539"/>
    <w:rsid w:val="00F82F00"/>
    <w:rsid w:val="00F850F2"/>
    <w:rsid w:val="00F85E99"/>
    <w:rsid w:val="00F865A5"/>
    <w:rsid w:val="00F869B0"/>
    <w:rsid w:val="00F86A62"/>
    <w:rsid w:val="00F86D03"/>
    <w:rsid w:val="00F912F0"/>
    <w:rsid w:val="00F92349"/>
    <w:rsid w:val="00F9241E"/>
    <w:rsid w:val="00F93B1E"/>
    <w:rsid w:val="00F94204"/>
    <w:rsid w:val="00F95B9C"/>
    <w:rsid w:val="00F96355"/>
    <w:rsid w:val="00FA154C"/>
    <w:rsid w:val="00FA45AF"/>
    <w:rsid w:val="00FA4C49"/>
    <w:rsid w:val="00FA515D"/>
    <w:rsid w:val="00FA540C"/>
    <w:rsid w:val="00FA551C"/>
    <w:rsid w:val="00FA6597"/>
    <w:rsid w:val="00FA6BC5"/>
    <w:rsid w:val="00FA76E4"/>
    <w:rsid w:val="00FB2087"/>
    <w:rsid w:val="00FB2EA9"/>
    <w:rsid w:val="00FB401E"/>
    <w:rsid w:val="00FB45BF"/>
    <w:rsid w:val="00FB46CD"/>
    <w:rsid w:val="00FB5248"/>
    <w:rsid w:val="00FB55B0"/>
    <w:rsid w:val="00FB69B7"/>
    <w:rsid w:val="00FB7A28"/>
    <w:rsid w:val="00FC0F9F"/>
    <w:rsid w:val="00FC1B03"/>
    <w:rsid w:val="00FC2365"/>
    <w:rsid w:val="00FC3D46"/>
    <w:rsid w:val="00FC41C5"/>
    <w:rsid w:val="00FC59AF"/>
    <w:rsid w:val="00FC7CDF"/>
    <w:rsid w:val="00FC7D0A"/>
    <w:rsid w:val="00FD0B04"/>
    <w:rsid w:val="00FD1733"/>
    <w:rsid w:val="00FD2543"/>
    <w:rsid w:val="00FD4055"/>
    <w:rsid w:val="00FD63D6"/>
    <w:rsid w:val="00FD6BBB"/>
    <w:rsid w:val="00FD6E44"/>
    <w:rsid w:val="00FD6FB4"/>
    <w:rsid w:val="00FD7CE9"/>
    <w:rsid w:val="00FD7FC1"/>
    <w:rsid w:val="00FE26F7"/>
    <w:rsid w:val="00FE4F4B"/>
    <w:rsid w:val="00FE569C"/>
    <w:rsid w:val="00FE6033"/>
    <w:rsid w:val="00FE6D16"/>
    <w:rsid w:val="00FE7B5D"/>
    <w:rsid w:val="00FF0168"/>
    <w:rsid w:val="00FF1B79"/>
    <w:rsid w:val="00FF1D1D"/>
    <w:rsid w:val="00FF3042"/>
    <w:rsid w:val="00FF5186"/>
    <w:rsid w:val="00FF58EF"/>
    <w:rsid w:val="00FF5A74"/>
    <w:rsid w:val="00FF6109"/>
    <w:rsid w:val="00FF70EC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430A02"/>
  <w15:docId w15:val="{9980513C-3665-4733-B24D-A4B22C82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aliases w:val="paragraf"/>
    <w:basedOn w:val="Normalny"/>
    <w:next w:val="Normalny"/>
    <w:qFormat/>
    <w:pPr>
      <w:keepNext/>
      <w:numPr>
        <w:numId w:val="1"/>
      </w:numPr>
      <w:tabs>
        <w:tab w:val="left" w:pos="567"/>
      </w:tabs>
      <w:ind w:right="-70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ind w:right="-284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ind w:left="426" w:right="-285" w:hanging="426"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ind w:left="112" w:right="112"/>
      <w:jc w:val="both"/>
      <w:outlineLvl w:val="3"/>
    </w:pPr>
    <w:rPr>
      <w:snapToGrid w:val="0"/>
      <w:sz w:val="24"/>
    </w:rPr>
  </w:style>
  <w:style w:type="paragraph" w:styleId="Nagwek5">
    <w:name w:val="heading 5"/>
    <w:basedOn w:val="Normalny"/>
    <w:next w:val="Normalny"/>
    <w:qFormat/>
    <w:pPr>
      <w:keepNext/>
      <w:ind w:left="170" w:right="112"/>
      <w:jc w:val="both"/>
      <w:outlineLvl w:val="4"/>
    </w:pPr>
    <w:rPr>
      <w:snapToGrid w:val="0"/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snapToGrid w:val="0"/>
      <w:sz w:val="24"/>
    </w:rPr>
  </w:style>
  <w:style w:type="paragraph" w:styleId="Nagwek8">
    <w:name w:val="heading 8"/>
    <w:basedOn w:val="Normalny"/>
    <w:next w:val="Normalny"/>
    <w:qFormat/>
    <w:pPr>
      <w:keepNext/>
      <w:ind w:left="170" w:right="-28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ind w:left="112" w:right="112"/>
      <w:jc w:val="both"/>
      <w:outlineLvl w:val="8"/>
    </w:pPr>
    <w:rPr>
      <w:b/>
      <w:snapToGrid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ind w:right="-284"/>
    </w:pPr>
    <w:rPr>
      <w:sz w:val="24"/>
    </w:rPr>
  </w:style>
  <w:style w:type="paragraph" w:styleId="Tekstpodstawowy2">
    <w:name w:val="Body Text 2"/>
    <w:basedOn w:val="Normalny"/>
    <w:pPr>
      <w:ind w:right="-284"/>
      <w:jc w:val="both"/>
    </w:pPr>
    <w:rPr>
      <w:sz w:val="24"/>
    </w:rPr>
  </w:style>
  <w:style w:type="paragraph" w:styleId="Tekstblokowy">
    <w:name w:val="Block Text"/>
    <w:basedOn w:val="Normalny"/>
    <w:pPr>
      <w:ind w:left="567" w:right="72"/>
      <w:jc w:val="both"/>
    </w:pPr>
    <w:rPr>
      <w:sz w:val="24"/>
    </w:rPr>
  </w:style>
  <w:style w:type="paragraph" w:styleId="Tekstpodstawowy3">
    <w:name w:val="Body Text 3"/>
    <w:basedOn w:val="Normalny"/>
    <w:pPr>
      <w:ind w:right="72"/>
      <w:jc w:val="both"/>
    </w:pPr>
    <w:rPr>
      <w:sz w:val="24"/>
    </w:rPr>
  </w:style>
  <w:style w:type="paragraph" w:styleId="Tekstpodstawowywcity">
    <w:name w:val="Body Text Indent"/>
    <w:basedOn w:val="Normalny"/>
    <w:pPr>
      <w:ind w:right="72" w:firstLine="567"/>
      <w:jc w:val="both"/>
    </w:pPr>
    <w:rPr>
      <w:sz w:val="24"/>
    </w:rPr>
  </w:style>
  <w:style w:type="paragraph" w:styleId="Tekstpodstawowywcity2">
    <w:name w:val="Body Text Indent 2"/>
    <w:basedOn w:val="Normalny"/>
    <w:pPr>
      <w:ind w:right="-285" w:firstLine="567"/>
      <w:jc w:val="both"/>
    </w:pPr>
    <w:rPr>
      <w:sz w:val="24"/>
    </w:rPr>
  </w:style>
  <w:style w:type="paragraph" w:styleId="Tekstpodstawowywcity3">
    <w:name w:val="Body Text Indent 3"/>
    <w:basedOn w:val="Normalny"/>
    <w:pPr>
      <w:ind w:left="170"/>
      <w:jc w:val="both"/>
    </w:pPr>
    <w:rPr>
      <w:snapToGrid w:val="0"/>
      <w:sz w:val="24"/>
    </w:rPr>
  </w:style>
  <w:style w:type="paragraph" w:customStyle="1" w:styleId="BodyText21">
    <w:name w:val="Body Text 21"/>
    <w:basedOn w:val="Normalny"/>
    <w:pPr>
      <w:spacing w:line="360" w:lineRule="auto"/>
      <w:ind w:left="70"/>
      <w:jc w:val="both"/>
    </w:pPr>
    <w:rPr>
      <w:sz w:val="24"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customStyle="1" w:styleId="p10">
    <w:name w:val="p10"/>
    <w:basedOn w:val="Normalny"/>
    <w:pPr>
      <w:widowControl w:val="0"/>
      <w:tabs>
        <w:tab w:val="left" w:pos="360"/>
        <w:tab w:val="left" w:pos="720"/>
      </w:tabs>
      <w:suppressAutoHyphens/>
      <w:spacing w:before="120" w:line="300" w:lineRule="exact"/>
      <w:ind w:left="283" w:hanging="283"/>
      <w:jc w:val="both"/>
    </w:pPr>
    <w:rPr>
      <w:sz w:val="24"/>
    </w:rPr>
  </w:style>
  <w:style w:type="paragraph" w:customStyle="1" w:styleId="BodyTextIndent31">
    <w:name w:val="Body Text Indent 31"/>
    <w:basedOn w:val="Normalny"/>
    <w:pPr>
      <w:ind w:left="-284" w:hanging="283"/>
      <w:jc w:val="both"/>
    </w:pPr>
    <w:rPr>
      <w:sz w:val="24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p16">
    <w:name w:val="p16"/>
    <w:basedOn w:val="Normalny"/>
    <w:pPr>
      <w:spacing w:line="360" w:lineRule="atLeast"/>
      <w:ind w:left="660" w:hanging="720"/>
    </w:pPr>
  </w:style>
  <w:style w:type="paragraph" w:customStyle="1" w:styleId="BodyText31">
    <w:name w:val="Body Text 31"/>
    <w:basedOn w:val="Normalny"/>
    <w:pPr>
      <w:spacing w:line="360" w:lineRule="auto"/>
      <w:jc w:val="both"/>
    </w:pPr>
    <w:rPr>
      <w:rFonts w:ascii="Times New Roman PL" w:hAnsi="Times New Roman PL"/>
      <w:sz w:val="24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paragraph" w:styleId="Lista">
    <w:name w:val="List"/>
    <w:basedOn w:val="Normalny"/>
    <w:pPr>
      <w:numPr>
        <w:numId w:val="8"/>
      </w:numPr>
      <w:spacing w:before="120" w:after="120"/>
      <w:jc w:val="both"/>
    </w:pPr>
    <w:rPr>
      <w:rFonts w:ascii="Arial" w:hAnsi="Arial"/>
      <w:sz w:val="24"/>
    </w:rPr>
  </w:style>
  <w:style w:type="paragraph" w:styleId="Lista4">
    <w:name w:val="List 4"/>
    <w:basedOn w:val="Normalny"/>
    <w:pPr>
      <w:widowControl w:val="0"/>
      <w:numPr>
        <w:ilvl w:val="2"/>
        <w:numId w:val="8"/>
      </w:numPr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A72D6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rsid w:val="00626A8F"/>
    <w:pPr>
      <w:tabs>
        <w:tab w:val="left" w:pos="567"/>
        <w:tab w:val="right" w:leader="dot" w:pos="9062"/>
      </w:tabs>
      <w:spacing w:line="276" w:lineRule="auto"/>
    </w:pPr>
    <w:rPr>
      <w:rFonts w:ascii="Arial" w:hAnsi="Arial" w:cs="Arial"/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275A5B"/>
    <w:pPr>
      <w:ind w:left="200"/>
    </w:pPr>
  </w:style>
  <w:style w:type="character" w:styleId="Odwoaniedokomentarza">
    <w:name w:val="annotation reference"/>
    <w:basedOn w:val="Domylnaczcionkaakapitu"/>
    <w:rsid w:val="00CB528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B5288"/>
  </w:style>
  <w:style w:type="character" w:customStyle="1" w:styleId="TekstkomentarzaZnak">
    <w:name w:val="Tekst komentarza Znak"/>
    <w:basedOn w:val="Domylnaczcionkaakapitu"/>
    <w:link w:val="Tekstkomentarza"/>
    <w:rsid w:val="00CB5288"/>
  </w:style>
  <w:style w:type="paragraph" w:styleId="Tematkomentarza">
    <w:name w:val="annotation subject"/>
    <w:basedOn w:val="Tekstkomentarza"/>
    <w:next w:val="Tekstkomentarza"/>
    <w:link w:val="TematkomentarzaZnak"/>
    <w:rsid w:val="00CB52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B5288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9C29EB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5A40"/>
    <w:rPr>
      <w:color w:val="605E5C"/>
      <w:shd w:val="clear" w:color="auto" w:fill="E1DFDD"/>
    </w:rPr>
  </w:style>
  <w:style w:type="paragraph" w:customStyle="1" w:styleId="Default">
    <w:name w:val="Default"/>
    <w:rsid w:val="00C87A5C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376F3"/>
  </w:style>
  <w:style w:type="paragraph" w:styleId="Tekstprzypisukocowego">
    <w:name w:val="endnote text"/>
    <w:basedOn w:val="Normalny"/>
    <w:link w:val="TekstprzypisukocowegoZnak"/>
    <w:rsid w:val="000B152F"/>
  </w:style>
  <w:style w:type="character" w:customStyle="1" w:styleId="TekstprzypisukocowegoZnak">
    <w:name w:val="Tekst przypisu końcowego Znak"/>
    <w:basedOn w:val="Domylnaczcionkaakapitu"/>
    <w:link w:val="Tekstprzypisukocowego"/>
    <w:rsid w:val="000B152F"/>
  </w:style>
  <w:style w:type="character" w:styleId="Odwoanieprzypisukocowego">
    <w:name w:val="endnote reference"/>
    <w:basedOn w:val="Domylnaczcionkaakapitu"/>
    <w:rsid w:val="000B152F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5D23A8"/>
    <w:rPr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52C7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AE6A23"/>
  </w:style>
  <w:style w:type="character" w:customStyle="1" w:styleId="footnote">
    <w:name w:val="footnote"/>
    <w:basedOn w:val="Domylnaczcionkaakapitu"/>
    <w:rsid w:val="00AE6A23"/>
  </w:style>
  <w:style w:type="paragraph" w:styleId="Bezodstpw">
    <w:name w:val="No Spacing"/>
    <w:aliases w:val="punkt"/>
    <w:uiPriority w:val="1"/>
    <w:qFormat/>
    <w:rsid w:val="00637A1C"/>
    <w:pPr>
      <w:tabs>
        <w:tab w:val="num" w:pos="851"/>
      </w:tabs>
      <w:ind w:left="851" w:hanging="426"/>
      <w:jc w:val="both"/>
    </w:pPr>
    <w:rPr>
      <w:sz w:val="22"/>
    </w:rPr>
  </w:style>
  <w:style w:type="table" w:styleId="Tabela-Siatka">
    <w:name w:val="Table Grid"/>
    <w:basedOn w:val="Standardowy"/>
    <w:rsid w:val="009C3D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0731F0"/>
  </w:style>
  <w:style w:type="character" w:customStyle="1" w:styleId="highlight">
    <w:name w:val="highlight"/>
    <w:basedOn w:val="Domylnaczcionkaakapitu"/>
    <w:rsid w:val="007F4A42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850F2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0015A"/>
    <w:pPr>
      <w:keepLines/>
      <w:numPr>
        <w:numId w:val="0"/>
      </w:numPr>
      <w:tabs>
        <w:tab w:val="clear" w:pos="567"/>
      </w:tabs>
      <w:spacing w:before="240" w:line="259" w:lineRule="auto"/>
      <w:ind w:right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935AA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43D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3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70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5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6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8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30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559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44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007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876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41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51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110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09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8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00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946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10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37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70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95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34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203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26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5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465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3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096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68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25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79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18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220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21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15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536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98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3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7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mtp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od@grupamtp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AE4BB-52AE-48E6-8521-2BBB42F79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22</Pages>
  <Words>7996</Words>
  <Characters>53647</Characters>
  <Application>Microsoft Office Word</Application>
  <DocSecurity>0</DocSecurity>
  <Lines>447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DLA OFERENTÓW</vt:lpstr>
    </vt:vector>
  </TitlesOfParts>
  <Company>Sweco</Company>
  <LinksUpToDate>false</LinksUpToDate>
  <CharactersWithSpaces>61520</CharactersWithSpaces>
  <SharedDoc>false</SharedDoc>
  <HLinks>
    <vt:vector size="108" baseType="variant">
      <vt:variant>
        <vt:i4>6553695</vt:i4>
      </vt:variant>
      <vt:variant>
        <vt:i4>102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2752574</vt:i4>
      </vt:variant>
      <vt:variant>
        <vt:i4>93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4522008</vt:i4>
      </vt:variant>
      <vt:variant>
        <vt:i4>90</vt:i4>
      </vt:variant>
      <vt:variant>
        <vt:i4>0</vt:i4>
      </vt:variant>
      <vt:variant>
        <vt:i4>5</vt:i4>
      </vt:variant>
      <vt:variant>
        <vt:lpwstr>https://platformazakupowa.pl/pn/mtp/supplier</vt:lpwstr>
      </vt:variant>
      <vt:variant>
        <vt:lpwstr/>
      </vt:variant>
      <vt:variant>
        <vt:i4>1114173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_Toc225838948</vt:lpwstr>
      </vt:variant>
      <vt:variant>
        <vt:i4>1114173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_Toc225838947</vt:lpwstr>
      </vt:variant>
      <vt:variant>
        <vt:i4>1114173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_Toc225838946</vt:lpwstr>
      </vt:variant>
      <vt:variant>
        <vt:i4>1114173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_Toc225838944</vt:lpwstr>
      </vt:variant>
      <vt:variant>
        <vt:i4>1114173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_Toc225838943</vt:lpwstr>
      </vt:variant>
      <vt:variant>
        <vt:i4>1114173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_Toc225838942</vt:lpwstr>
      </vt:variant>
      <vt:variant>
        <vt:i4>1441853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_Toc225838933</vt:lpwstr>
      </vt:variant>
      <vt:variant>
        <vt:i4>1441853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_Toc225838932</vt:lpwstr>
      </vt:variant>
      <vt:variant>
        <vt:i4>1441853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_Toc225838931</vt:lpwstr>
      </vt:variant>
      <vt:variant>
        <vt:i4>1507389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_Toc225838923</vt:lpwstr>
      </vt:variant>
      <vt:variant>
        <vt:i4>1507389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_Toc225838922</vt:lpwstr>
      </vt:variant>
      <vt:variant>
        <vt:i4>1310781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_Toc225838919</vt:lpwstr>
      </vt:variant>
      <vt:variant>
        <vt:i4>1310781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_Toc225838917</vt:lpwstr>
      </vt:variant>
      <vt:variant>
        <vt:i4>1310781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_Toc225838916</vt:lpwstr>
      </vt:variant>
      <vt:variant>
        <vt:i4>1310781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_Toc225838915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DLA OFERENTÓW</dc:title>
  <dc:creator>WARMPP</dc:creator>
  <cp:lastModifiedBy>Łyczkowska-Nowak, Marta</cp:lastModifiedBy>
  <cp:revision>5</cp:revision>
  <cp:lastPrinted>2023-01-31T20:56:00Z</cp:lastPrinted>
  <dcterms:created xsi:type="dcterms:W3CDTF">2023-05-08T08:40:00Z</dcterms:created>
  <dcterms:modified xsi:type="dcterms:W3CDTF">2023-05-12T12:21:00Z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IFAALETIYWvAsij8Qny9s8V9L+lA50XlV6EgAS693l148aEWZeg8SPslMjFEjo1MyNdEzfZMB9ECVzpD_x000d_
OuxouIGQGVBCNQpA86Sx6sKM0Jrnfv7yYaFZnj9XVmkt3NHIlLBILHr/WmX89Xr2p4DLh98ZXuwk_x000d_
19Khtz01ehs6dib/VL6aDQMbL0S5P1PPqYaz5CQE6axPIq9jmfPFivkB0c3T51JK+Cxr/mXnHkZV_x000d_
0csxOOyI88nijy9t9</vt:lpwstr>
  </property>
  <property fmtid="{D5CDD505-2E9C-101B-9397-08002B2CF9AE}" pid="3" name="MAIL_MSG_ID2">
    <vt:lpwstr>AzMWfKqa4bTg6UrAp8bye3NUQSbilSUKIBagt1JP+tRPFeZVGzoxEBEEJoL_x000d_
KkOLtz9z37eRbKCZ</vt:lpwstr>
  </property>
  <property fmtid="{D5CDD505-2E9C-101B-9397-08002B2CF9AE}" pid="4" name="RESPONSE_SENDER_NAME">
    <vt:lpwstr>MBAATlylsZMK2SUpLpVCz9CbHJslKkHHIvuyoy0Ig5D1JNCK/hOL8301PrnbPoNxPM2/IcoQO5mLtYs=</vt:lpwstr>
  </property>
  <property fmtid="{D5CDD505-2E9C-101B-9397-08002B2CF9AE}" pid="5" name="EMAIL_OWNER_ADDRESS">
    <vt:lpwstr>MBAATHcNpOsP/vDJlrZlrq8xEAWMbPbVha67t4H73wejMn7JCWLU1AdWpz607C0bBAlgBUNXENlNuhc=</vt:lpwstr>
  </property>
  <property fmtid="{D5CDD505-2E9C-101B-9397-08002B2CF9AE}" pid="6" name="MSIP_Label_43f08ec5-d6d9-4227-8387-ccbfcb3632c4_Enabled">
    <vt:lpwstr>true</vt:lpwstr>
  </property>
  <property fmtid="{D5CDD505-2E9C-101B-9397-08002B2CF9AE}" pid="7" name="MSIP_Label_43f08ec5-d6d9-4227-8387-ccbfcb3632c4_SetDate">
    <vt:lpwstr>2020-09-26T13:53:15Z</vt:lpwstr>
  </property>
  <property fmtid="{D5CDD505-2E9C-101B-9397-08002B2CF9AE}" pid="8" name="MSIP_Label_43f08ec5-d6d9-4227-8387-ccbfcb3632c4_Method">
    <vt:lpwstr>Standard</vt:lpwstr>
  </property>
  <property fmtid="{D5CDD505-2E9C-101B-9397-08002B2CF9AE}" pid="9" name="MSIP_Label_43f08ec5-d6d9-4227-8387-ccbfcb3632c4_Name">
    <vt:lpwstr>Sweco Restricted</vt:lpwstr>
  </property>
  <property fmtid="{D5CDD505-2E9C-101B-9397-08002B2CF9AE}" pid="10" name="MSIP_Label_43f08ec5-d6d9-4227-8387-ccbfcb3632c4_SiteId">
    <vt:lpwstr>b7872ef0-9a00-4c18-8a4a-c7d25c778a9e</vt:lpwstr>
  </property>
  <property fmtid="{D5CDD505-2E9C-101B-9397-08002B2CF9AE}" pid="11" name="MSIP_Label_43f08ec5-d6d9-4227-8387-ccbfcb3632c4_ActionId">
    <vt:lpwstr>8d572db9-cbbd-4939-aed2-00002974743b</vt:lpwstr>
  </property>
  <property fmtid="{D5CDD505-2E9C-101B-9397-08002B2CF9AE}" pid="12" name="MSIP_Label_43f08ec5-d6d9-4227-8387-ccbfcb3632c4_ContentBits">
    <vt:lpwstr>0</vt:lpwstr>
  </property>
</Properties>
</file>