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70D0633C" w14:textId="77777777" w:rsidR="00407D66" w:rsidRPr="00784BD8" w:rsidRDefault="00060236" w:rsidP="00B13BEB">
      <w:pPr>
        <w:spacing w:after="0" w:line="240" w:lineRule="auto"/>
        <w:ind w:left="5892" w:right="-693" w:firstLine="0"/>
        <w:jc w:val="left"/>
        <w:rPr>
          <w:rFonts w:ascii="Sylfaen" w:hAnsi="Sylfaen"/>
          <w:color w:val="auto"/>
          <w:sz w:val="22"/>
        </w:rPr>
      </w:pPr>
      <w:r w:rsidRPr="00784BD8">
        <w:rPr>
          <w:rFonts w:ascii="Sylfaen" w:hAnsi="Sylfaen"/>
          <w:noProof/>
          <w:color w:val="auto"/>
          <w:sz w:val="22"/>
        </w:rPr>
        <w:drawing>
          <wp:inline distT="0" distB="0" distL="0" distR="0" wp14:anchorId="6A278D9F" wp14:editId="0A710A45">
            <wp:extent cx="3019044" cy="656844"/>
            <wp:effectExtent l="0" t="0" r="0" b="0"/>
            <wp:docPr id="285" name="Picture 285"/>
            <wp:cNvGraphicFramePr/>
            <a:graphic xmlns:a="http://schemas.openxmlformats.org/drawingml/2006/main">
              <a:graphicData uri="http://schemas.openxmlformats.org/drawingml/2006/picture">
                <pic:pic xmlns:pic="http://schemas.openxmlformats.org/drawingml/2006/picture">
                  <pic:nvPicPr>
                    <pic:cNvPr id="285" name="Picture 285"/>
                    <pic:cNvPicPr/>
                  </pic:nvPicPr>
                  <pic:blipFill>
                    <a:blip r:embed="rId8"/>
                    <a:stretch>
                      <a:fillRect/>
                    </a:stretch>
                  </pic:blipFill>
                  <pic:spPr>
                    <a:xfrm>
                      <a:off x="0" y="0"/>
                      <a:ext cx="3019044" cy="656844"/>
                    </a:xfrm>
                    <a:prstGeom prst="rect">
                      <a:avLst/>
                    </a:prstGeom>
                  </pic:spPr>
                </pic:pic>
              </a:graphicData>
            </a:graphic>
          </wp:inline>
        </w:drawing>
      </w:r>
    </w:p>
    <w:p w14:paraId="057BEE42" w14:textId="77777777" w:rsidR="00407D66" w:rsidRPr="00784BD8" w:rsidRDefault="00407D66" w:rsidP="00B13BEB">
      <w:pPr>
        <w:spacing w:after="17" w:line="240" w:lineRule="auto"/>
        <w:ind w:left="0" w:right="0" w:firstLine="0"/>
        <w:jc w:val="right"/>
        <w:rPr>
          <w:rFonts w:ascii="Sylfaen" w:hAnsi="Sylfaen"/>
          <w:color w:val="auto"/>
          <w:sz w:val="22"/>
        </w:rPr>
      </w:pPr>
    </w:p>
    <w:p w14:paraId="7E701E62" w14:textId="77777777" w:rsidR="00AE2632" w:rsidRPr="00784BD8" w:rsidRDefault="00060236" w:rsidP="00697BC9">
      <w:pPr>
        <w:spacing w:after="0" w:line="240" w:lineRule="auto"/>
        <w:ind w:left="3562" w:right="0" w:firstLine="0"/>
        <w:jc w:val="right"/>
        <w:rPr>
          <w:rFonts w:ascii="Sylfaen" w:hAnsi="Sylfaen"/>
          <w:i/>
          <w:color w:val="auto"/>
          <w:sz w:val="22"/>
        </w:rPr>
      </w:pPr>
      <w:r w:rsidRPr="00784BD8">
        <w:rPr>
          <w:rFonts w:ascii="Sylfaen" w:hAnsi="Sylfaen"/>
          <w:i/>
          <w:color w:val="auto"/>
          <w:sz w:val="22"/>
        </w:rPr>
        <w:t>Tom II SWZ - Projekt umowy</w:t>
      </w:r>
    </w:p>
    <w:p w14:paraId="2E4A8F96" w14:textId="77777777" w:rsidR="00AE2632" w:rsidRPr="00784BD8" w:rsidRDefault="00AE2632" w:rsidP="00B13BEB">
      <w:pPr>
        <w:spacing w:after="0" w:line="240" w:lineRule="auto"/>
        <w:ind w:left="3562" w:right="0" w:firstLine="0"/>
        <w:jc w:val="left"/>
        <w:rPr>
          <w:rFonts w:ascii="Sylfaen" w:hAnsi="Sylfaen"/>
          <w:i/>
          <w:color w:val="auto"/>
          <w:sz w:val="22"/>
        </w:rPr>
      </w:pPr>
    </w:p>
    <w:p w14:paraId="7D733C3D" w14:textId="77777777" w:rsidR="00AE2632" w:rsidRPr="00784BD8" w:rsidRDefault="00AE2632" w:rsidP="00B13BEB">
      <w:pPr>
        <w:spacing w:after="0" w:line="240" w:lineRule="auto"/>
        <w:ind w:left="3562" w:right="0" w:firstLine="0"/>
        <w:jc w:val="left"/>
        <w:rPr>
          <w:rFonts w:ascii="Sylfaen" w:hAnsi="Sylfaen"/>
          <w:i/>
          <w:color w:val="auto"/>
          <w:sz w:val="22"/>
        </w:rPr>
      </w:pPr>
    </w:p>
    <w:p w14:paraId="48DAECB1" w14:textId="77777777" w:rsidR="00407D66" w:rsidRPr="00784BD8" w:rsidRDefault="00060236" w:rsidP="00B13BEB">
      <w:pPr>
        <w:spacing w:after="0" w:line="240" w:lineRule="auto"/>
        <w:ind w:left="3562" w:right="0" w:firstLine="0"/>
        <w:jc w:val="left"/>
        <w:rPr>
          <w:rFonts w:ascii="Sylfaen" w:hAnsi="Sylfaen"/>
          <w:color w:val="auto"/>
          <w:sz w:val="22"/>
        </w:rPr>
      </w:pPr>
      <w:r w:rsidRPr="00784BD8">
        <w:rPr>
          <w:rFonts w:ascii="Sylfaen" w:hAnsi="Sylfaen"/>
          <w:b/>
          <w:color w:val="auto"/>
          <w:sz w:val="22"/>
        </w:rPr>
        <w:t xml:space="preserve">UMOWA NR </w:t>
      </w:r>
      <w:r w:rsidR="00AE2632" w:rsidRPr="00784BD8">
        <w:rPr>
          <w:rFonts w:ascii="Sylfaen" w:hAnsi="Sylfaen"/>
          <w:b/>
          <w:color w:val="auto"/>
          <w:sz w:val="22"/>
        </w:rPr>
        <w:t>……</w:t>
      </w:r>
      <w:r w:rsidRPr="00784BD8">
        <w:rPr>
          <w:rFonts w:ascii="Sylfaen" w:hAnsi="Sylfaen"/>
          <w:b/>
          <w:color w:val="auto"/>
          <w:sz w:val="22"/>
        </w:rPr>
        <w:t xml:space="preserve">……………….. </w:t>
      </w:r>
    </w:p>
    <w:p w14:paraId="11B717F2" w14:textId="77777777" w:rsidR="00407D66" w:rsidRPr="00784BD8" w:rsidRDefault="00697BC9" w:rsidP="00B13BEB">
      <w:pPr>
        <w:spacing w:line="240" w:lineRule="auto"/>
        <w:ind w:left="-15" w:firstLine="4949"/>
        <w:rPr>
          <w:rFonts w:ascii="Sylfaen" w:hAnsi="Sylfaen"/>
          <w:color w:val="auto"/>
          <w:sz w:val="22"/>
        </w:rPr>
      </w:pPr>
      <w:r w:rsidRPr="00784BD8">
        <w:rPr>
          <w:rFonts w:ascii="Sylfaen" w:hAnsi="Sylfaen"/>
          <w:color w:val="auto"/>
          <w:sz w:val="22"/>
        </w:rPr>
        <w:t>zawarta w dniu ___.___.2024</w:t>
      </w:r>
      <w:r w:rsidR="00060236" w:rsidRPr="00784BD8">
        <w:rPr>
          <w:rFonts w:ascii="Sylfaen" w:hAnsi="Sylfaen"/>
          <w:color w:val="auto"/>
          <w:sz w:val="22"/>
        </w:rPr>
        <w:t xml:space="preserve"> r. pomiędzy:</w:t>
      </w:r>
    </w:p>
    <w:p w14:paraId="381E69FE" w14:textId="77777777" w:rsidR="00407D66" w:rsidRPr="00784BD8" w:rsidRDefault="00702D34" w:rsidP="00B13BEB">
      <w:pPr>
        <w:spacing w:after="60" w:line="240" w:lineRule="auto"/>
        <w:ind w:left="-5" w:right="3096"/>
        <w:rPr>
          <w:rFonts w:ascii="Sylfaen" w:hAnsi="Sylfaen"/>
          <w:color w:val="auto"/>
          <w:sz w:val="22"/>
        </w:rPr>
      </w:pPr>
      <w:r w:rsidRPr="00784BD8">
        <w:rPr>
          <w:rFonts w:ascii="Sylfaen" w:hAnsi="Sylfaen"/>
          <w:b/>
          <w:color w:val="auto"/>
          <w:sz w:val="22"/>
        </w:rPr>
        <w:t>…………..</w:t>
      </w:r>
      <w:r w:rsidR="00060236" w:rsidRPr="00784BD8">
        <w:rPr>
          <w:rFonts w:ascii="Sylfaen" w:hAnsi="Sylfaen"/>
          <w:color w:val="auto"/>
          <w:sz w:val="22"/>
        </w:rPr>
        <w:t xml:space="preserve">reprezentowanym przez: </w:t>
      </w:r>
    </w:p>
    <w:p w14:paraId="01D50F44" w14:textId="77777777" w:rsidR="00407D66" w:rsidRPr="00784BD8" w:rsidRDefault="00702D34" w:rsidP="00B13BEB">
      <w:pPr>
        <w:spacing w:after="8" w:line="240" w:lineRule="auto"/>
        <w:ind w:left="-5" w:right="39"/>
        <w:rPr>
          <w:rFonts w:ascii="Sylfaen" w:hAnsi="Sylfaen"/>
          <w:color w:val="auto"/>
          <w:sz w:val="22"/>
        </w:rPr>
      </w:pPr>
      <w:r w:rsidRPr="00784BD8">
        <w:rPr>
          <w:rFonts w:ascii="Sylfaen" w:hAnsi="Sylfaen"/>
          <w:b/>
          <w:color w:val="auto"/>
          <w:sz w:val="22"/>
        </w:rPr>
        <w:t>……………….</w:t>
      </w:r>
    </w:p>
    <w:p w14:paraId="65B75CF2" w14:textId="77777777" w:rsidR="00AE2632" w:rsidRPr="00784BD8" w:rsidRDefault="00060236" w:rsidP="00B13BEB">
      <w:pPr>
        <w:spacing w:line="240" w:lineRule="auto"/>
        <w:ind w:left="-5" w:right="43"/>
        <w:rPr>
          <w:rFonts w:ascii="Sylfaen" w:hAnsi="Sylfaen"/>
          <w:b/>
          <w:color w:val="auto"/>
          <w:sz w:val="22"/>
        </w:rPr>
      </w:pPr>
      <w:r w:rsidRPr="00784BD8">
        <w:rPr>
          <w:rFonts w:ascii="Sylfaen" w:hAnsi="Sylfaen"/>
          <w:color w:val="auto"/>
          <w:sz w:val="22"/>
        </w:rPr>
        <w:t xml:space="preserve">dalej w treści umowy zwanym </w:t>
      </w:r>
    </w:p>
    <w:p w14:paraId="4675A76D" w14:textId="77777777" w:rsidR="00AE2632" w:rsidRPr="00784BD8" w:rsidRDefault="00060236" w:rsidP="00B13BEB">
      <w:pPr>
        <w:spacing w:line="240" w:lineRule="auto"/>
        <w:ind w:left="-5" w:right="4718"/>
        <w:rPr>
          <w:rFonts w:ascii="Sylfaen" w:hAnsi="Sylfaen"/>
          <w:b/>
          <w:color w:val="auto"/>
          <w:sz w:val="22"/>
        </w:rPr>
      </w:pPr>
      <w:r w:rsidRPr="00784BD8">
        <w:rPr>
          <w:rFonts w:ascii="Sylfaen" w:hAnsi="Sylfaen"/>
          <w:b/>
          <w:color w:val="auto"/>
          <w:sz w:val="22"/>
        </w:rPr>
        <w:t xml:space="preserve">„Zamawiającym”  </w:t>
      </w:r>
    </w:p>
    <w:p w14:paraId="2AA4E694" w14:textId="77777777" w:rsidR="00407D66" w:rsidRPr="00784BD8" w:rsidRDefault="00060236" w:rsidP="00B13BEB">
      <w:pPr>
        <w:spacing w:line="240" w:lineRule="auto"/>
        <w:ind w:left="-5" w:right="4718"/>
        <w:rPr>
          <w:rFonts w:ascii="Sylfaen" w:hAnsi="Sylfaen"/>
          <w:color w:val="auto"/>
          <w:sz w:val="22"/>
        </w:rPr>
      </w:pPr>
      <w:r w:rsidRPr="00784BD8">
        <w:rPr>
          <w:rFonts w:ascii="Sylfaen" w:hAnsi="Sylfaen"/>
          <w:color w:val="auto"/>
          <w:sz w:val="22"/>
        </w:rPr>
        <w:t>a:</w:t>
      </w:r>
    </w:p>
    <w:p w14:paraId="132E7769" w14:textId="77777777" w:rsidR="00407D66" w:rsidRPr="00784BD8" w:rsidRDefault="000D05AF" w:rsidP="00B13BEB">
      <w:pPr>
        <w:spacing w:after="66" w:line="240" w:lineRule="auto"/>
        <w:ind w:left="-5" w:right="874"/>
        <w:rPr>
          <w:rFonts w:ascii="Sylfaen" w:hAnsi="Sylfaen"/>
          <w:color w:val="auto"/>
          <w:sz w:val="22"/>
        </w:rPr>
      </w:pPr>
      <w:r w:rsidRPr="00784BD8">
        <w:rPr>
          <w:rFonts w:ascii="Sylfaen" w:hAnsi="Sylfaen"/>
          <w:color w:val="auto"/>
          <w:sz w:val="22"/>
        </w:rPr>
        <w:t>……………………………………………………………………</w:t>
      </w:r>
      <w:r w:rsidR="00060236" w:rsidRPr="00784BD8">
        <w:rPr>
          <w:rFonts w:ascii="Sylfaen" w:hAnsi="Sylfaen"/>
          <w:color w:val="auto"/>
          <w:sz w:val="22"/>
        </w:rPr>
        <w:t>,</w:t>
      </w:r>
      <w:r w:rsidR="00060236" w:rsidRPr="00784BD8">
        <w:rPr>
          <w:rFonts w:ascii="Sylfaen" w:hAnsi="Sylfaen"/>
          <w:b/>
          <w:color w:val="auto"/>
          <w:sz w:val="22"/>
        </w:rPr>
        <w:t xml:space="preserve"> </w:t>
      </w:r>
      <w:r w:rsidR="00060236" w:rsidRPr="00784BD8">
        <w:rPr>
          <w:rFonts w:ascii="Sylfaen" w:hAnsi="Sylfaen"/>
          <w:color w:val="auto"/>
          <w:sz w:val="22"/>
        </w:rPr>
        <w:t xml:space="preserve">z siedzibą ………………………………………………………...posiadającym numer identyfikacyjny NIP …………………………. , REGON  ………………..…………….zwanym dalej w treści  umowy </w:t>
      </w:r>
      <w:r w:rsidR="00060236" w:rsidRPr="00784BD8">
        <w:rPr>
          <w:rFonts w:ascii="Sylfaen" w:hAnsi="Sylfaen"/>
          <w:b/>
          <w:color w:val="auto"/>
          <w:sz w:val="22"/>
        </w:rPr>
        <w:t>„Wykonawcą”</w:t>
      </w:r>
      <w:r w:rsidR="00060236" w:rsidRPr="00784BD8">
        <w:rPr>
          <w:rFonts w:ascii="Sylfaen" w:hAnsi="Sylfaen"/>
          <w:color w:val="auto"/>
          <w:sz w:val="22"/>
        </w:rPr>
        <w:t xml:space="preserve">, reprezentowanym przez: </w:t>
      </w:r>
    </w:p>
    <w:p w14:paraId="78A7C118" w14:textId="77777777" w:rsidR="00407D66" w:rsidRPr="00784BD8" w:rsidRDefault="00060236" w:rsidP="00B13BEB">
      <w:pPr>
        <w:tabs>
          <w:tab w:val="center" w:pos="1924"/>
        </w:tabs>
        <w:spacing w:line="240" w:lineRule="auto"/>
        <w:ind w:left="-15" w:right="0" w:firstLine="0"/>
        <w:jc w:val="left"/>
        <w:rPr>
          <w:rFonts w:ascii="Sylfaen" w:hAnsi="Sylfaen"/>
          <w:color w:val="auto"/>
          <w:sz w:val="22"/>
        </w:rPr>
      </w:pPr>
      <w:r w:rsidRPr="00784BD8">
        <w:rPr>
          <w:rFonts w:ascii="Sylfaen" w:hAnsi="Sylfaen"/>
          <w:color w:val="auto"/>
          <w:sz w:val="22"/>
        </w:rPr>
        <w:tab/>
        <w:t>- ……………………………..</w:t>
      </w:r>
    </w:p>
    <w:p w14:paraId="56A7C0A2"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dalej w treści umowy zwanymi „</w:t>
      </w:r>
      <w:r w:rsidRPr="00784BD8">
        <w:rPr>
          <w:rFonts w:ascii="Sylfaen" w:hAnsi="Sylfaen"/>
          <w:b/>
          <w:color w:val="auto"/>
          <w:sz w:val="22"/>
        </w:rPr>
        <w:t>Stronami</w:t>
      </w:r>
      <w:r w:rsidRPr="00784BD8">
        <w:rPr>
          <w:rFonts w:ascii="Sylfaen" w:hAnsi="Sylfaen"/>
          <w:color w:val="auto"/>
          <w:sz w:val="22"/>
        </w:rPr>
        <w:t xml:space="preserve">” </w:t>
      </w:r>
    </w:p>
    <w:p w14:paraId="7C95FE0F" w14:textId="77777777" w:rsidR="00407D66" w:rsidRPr="00784BD8" w:rsidRDefault="00407D66" w:rsidP="00B13BEB">
      <w:pPr>
        <w:spacing w:after="0" w:line="240" w:lineRule="auto"/>
        <w:ind w:left="0" w:right="0" w:firstLine="0"/>
        <w:jc w:val="left"/>
        <w:rPr>
          <w:rFonts w:ascii="Sylfaen" w:hAnsi="Sylfaen"/>
          <w:color w:val="auto"/>
          <w:sz w:val="22"/>
        </w:rPr>
      </w:pPr>
    </w:p>
    <w:p w14:paraId="21408547" w14:textId="77777777" w:rsidR="00407D66" w:rsidRPr="00784BD8" w:rsidRDefault="00407D66" w:rsidP="00B13BEB">
      <w:pPr>
        <w:spacing w:after="118" w:line="240" w:lineRule="auto"/>
        <w:ind w:left="0" w:right="0" w:firstLine="0"/>
        <w:jc w:val="left"/>
        <w:rPr>
          <w:rFonts w:ascii="Sylfaen" w:hAnsi="Sylfaen"/>
          <w:color w:val="auto"/>
          <w:sz w:val="22"/>
        </w:rPr>
      </w:pPr>
    </w:p>
    <w:p w14:paraId="4345CA23" w14:textId="42D8A3EB"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W wyniku przeprowadzonego postępowania o udzielenie zamówienia publicznego w trybie podstawowym zgodnie z art. 275 pkt 1 Ustawy z dnia 11 września 2019 r. Prawo Zamówień</w:t>
      </w:r>
      <w:r w:rsidR="00D05D2E" w:rsidRPr="00784BD8">
        <w:rPr>
          <w:rFonts w:ascii="Sylfaen" w:hAnsi="Sylfaen"/>
          <w:color w:val="auto"/>
          <w:sz w:val="22"/>
        </w:rPr>
        <w:t xml:space="preserve"> Publicznych (</w:t>
      </w:r>
      <w:proofErr w:type="spellStart"/>
      <w:r w:rsidR="00D05D2E" w:rsidRPr="00784BD8">
        <w:rPr>
          <w:rFonts w:ascii="Sylfaen" w:hAnsi="Sylfaen"/>
          <w:color w:val="auto"/>
          <w:sz w:val="22"/>
        </w:rPr>
        <w:t>t.j</w:t>
      </w:r>
      <w:proofErr w:type="spellEnd"/>
      <w:r w:rsidR="00D05D2E" w:rsidRPr="00784BD8">
        <w:rPr>
          <w:rFonts w:ascii="Sylfaen" w:hAnsi="Sylfaen"/>
          <w:color w:val="auto"/>
          <w:sz w:val="22"/>
        </w:rPr>
        <w:t xml:space="preserve">. Dz. U. </w:t>
      </w:r>
      <w:r w:rsidR="00627C01" w:rsidRPr="00784BD8">
        <w:rPr>
          <w:rFonts w:ascii="Sylfaen" w:hAnsi="Sylfaen"/>
          <w:color w:val="auto"/>
          <w:sz w:val="22"/>
        </w:rPr>
        <w:br/>
      </w:r>
      <w:r w:rsidR="0063148C" w:rsidRPr="00784BD8">
        <w:rPr>
          <w:rFonts w:ascii="Sylfaen" w:hAnsi="Sylfaen"/>
          <w:color w:val="auto"/>
          <w:sz w:val="22"/>
        </w:rPr>
        <w:t>z 202</w:t>
      </w:r>
      <w:r w:rsidR="00C70BED" w:rsidRPr="00784BD8">
        <w:rPr>
          <w:rFonts w:ascii="Sylfaen" w:hAnsi="Sylfaen"/>
          <w:color w:val="auto"/>
          <w:sz w:val="22"/>
        </w:rPr>
        <w:t>3</w:t>
      </w:r>
      <w:r w:rsidRPr="00784BD8">
        <w:rPr>
          <w:rFonts w:ascii="Sylfaen" w:hAnsi="Sylfaen"/>
          <w:color w:val="auto"/>
          <w:sz w:val="22"/>
        </w:rPr>
        <w:t xml:space="preserve"> r., poz. </w:t>
      </w:r>
      <w:r w:rsidR="00C70BED" w:rsidRPr="00784BD8">
        <w:rPr>
          <w:rFonts w:ascii="Sylfaen" w:hAnsi="Sylfaen"/>
          <w:color w:val="auto"/>
          <w:sz w:val="22"/>
        </w:rPr>
        <w:t>1605</w:t>
      </w:r>
      <w:r w:rsidRPr="00784BD8">
        <w:rPr>
          <w:rFonts w:ascii="Sylfaen" w:hAnsi="Sylfaen"/>
          <w:color w:val="auto"/>
          <w:sz w:val="22"/>
        </w:rPr>
        <w:t>z</w:t>
      </w:r>
      <w:r w:rsidR="00D05D2E" w:rsidRPr="00784BD8">
        <w:rPr>
          <w:rFonts w:ascii="Sylfaen" w:hAnsi="Sylfaen"/>
          <w:color w:val="auto"/>
          <w:sz w:val="22"/>
        </w:rPr>
        <w:t>e</w:t>
      </w:r>
      <w:r w:rsidRPr="00784BD8">
        <w:rPr>
          <w:rFonts w:ascii="Sylfaen" w:hAnsi="Sylfaen"/>
          <w:color w:val="auto"/>
          <w:sz w:val="22"/>
        </w:rPr>
        <w:t xml:space="preserve"> zm.), została zawarta umowa o następującej treści: </w:t>
      </w:r>
    </w:p>
    <w:p w14:paraId="67687648" w14:textId="77777777" w:rsidR="00407D66" w:rsidRPr="00784BD8" w:rsidRDefault="00407D66" w:rsidP="00B13BEB">
      <w:pPr>
        <w:spacing w:after="0" w:line="240" w:lineRule="auto"/>
        <w:ind w:left="0" w:right="0" w:firstLine="0"/>
        <w:jc w:val="center"/>
        <w:rPr>
          <w:rFonts w:ascii="Sylfaen" w:hAnsi="Sylfaen"/>
          <w:color w:val="auto"/>
          <w:sz w:val="22"/>
        </w:rPr>
      </w:pPr>
    </w:p>
    <w:p w14:paraId="2D8E92A1" w14:textId="77777777" w:rsidR="00407D66" w:rsidRPr="00784BD8" w:rsidRDefault="00060236" w:rsidP="00B13BEB">
      <w:pPr>
        <w:spacing w:after="16" w:line="240" w:lineRule="auto"/>
        <w:ind w:right="60"/>
        <w:jc w:val="center"/>
        <w:rPr>
          <w:rFonts w:ascii="Sylfaen" w:hAnsi="Sylfaen"/>
          <w:b/>
          <w:color w:val="auto"/>
          <w:sz w:val="22"/>
        </w:rPr>
      </w:pPr>
      <w:r w:rsidRPr="00784BD8">
        <w:rPr>
          <w:rFonts w:ascii="Sylfaen" w:hAnsi="Sylfaen"/>
          <w:b/>
          <w:color w:val="auto"/>
          <w:sz w:val="22"/>
        </w:rPr>
        <w:t xml:space="preserve">§ 1. </w:t>
      </w:r>
    </w:p>
    <w:p w14:paraId="519C0899" w14:textId="77777777" w:rsidR="002C4BB4" w:rsidRPr="00784BD8" w:rsidRDefault="002C4BB4" w:rsidP="00B13BEB">
      <w:pPr>
        <w:spacing w:after="16" w:line="240" w:lineRule="auto"/>
        <w:ind w:right="60"/>
        <w:jc w:val="center"/>
        <w:rPr>
          <w:rFonts w:ascii="Sylfaen" w:hAnsi="Sylfaen"/>
          <w:b/>
          <w:color w:val="auto"/>
          <w:sz w:val="22"/>
        </w:rPr>
      </w:pPr>
    </w:p>
    <w:p w14:paraId="6A02B4D0" w14:textId="77777777" w:rsidR="00B04714" w:rsidRPr="00784BD8" w:rsidRDefault="00060236" w:rsidP="00B13BEB">
      <w:pPr>
        <w:numPr>
          <w:ilvl w:val="0"/>
          <w:numId w:val="1"/>
        </w:numPr>
        <w:spacing w:line="240" w:lineRule="auto"/>
        <w:ind w:right="43"/>
        <w:rPr>
          <w:rFonts w:ascii="Sylfaen" w:hAnsi="Sylfaen"/>
          <w:color w:val="auto"/>
          <w:sz w:val="22"/>
        </w:rPr>
      </w:pPr>
      <w:r w:rsidRPr="00784BD8">
        <w:rPr>
          <w:rFonts w:ascii="Sylfaen" w:hAnsi="Sylfaen"/>
          <w:color w:val="auto"/>
          <w:sz w:val="22"/>
        </w:rPr>
        <w:t xml:space="preserve">Zamawiający zleca, a Wykonawca przyjmuje do wykonania </w:t>
      </w:r>
      <w:r w:rsidR="00464910" w:rsidRPr="00784BD8">
        <w:rPr>
          <w:rFonts w:ascii="Sylfaen" w:hAnsi="Sylfaen"/>
          <w:color w:val="auto"/>
          <w:sz w:val="22"/>
        </w:rPr>
        <w:t xml:space="preserve">zadanie w formule „zaprojektuj i wybuduj” </w:t>
      </w:r>
      <w:r w:rsidR="008575F7" w:rsidRPr="00784BD8">
        <w:rPr>
          <w:rFonts w:ascii="Sylfaen" w:hAnsi="Sylfaen"/>
          <w:color w:val="auto"/>
          <w:sz w:val="22"/>
        </w:rPr>
        <w:t>pn.</w:t>
      </w:r>
      <w:r w:rsidR="00B62769" w:rsidRPr="00784BD8">
        <w:rPr>
          <w:rFonts w:ascii="Sylfaen" w:hAnsi="Sylfaen"/>
          <w:color w:val="auto"/>
          <w:sz w:val="22"/>
        </w:rPr>
        <w:t xml:space="preserve"> </w:t>
      </w:r>
      <w:r w:rsidR="00D05D2E" w:rsidRPr="00784BD8">
        <w:rPr>
          <w:rFonts w:ascii="Sylfaen" w:hAnsi="Sylfaen"/>
          <w:b/>
          <w:color w:val="auto"/>
          <w:sz w:val="22"/>
        </w:rPr>
        <w:t>„Przebudowa dróg lokalnych wraz z mostami na terenie Gminy Lubawka</w:t>
      </w:r>
      <w:r w:rsidR="00CD214F" w:rsidRPr="00784BD8">
        <w:rPr>
          <w:rFonts w:ascii="Sylfaen" w:hAnsi="Sylfaen"/>
          <w:b/>
          <w:color w:val="auto"/>
          <w:sz w:val="22"/>
        </w:rPr>
        <w:t xml:space="preserve"> -</w:t>
      </w:r>
      <w:r w:rsidR="00D05D2E" w:rsidRPr="00784BD8">
        <w:rPr>
          <w:rFonts w:ascii="Sylfaen" w:hAnsi="Sylfaen"/>
          <w:b/>
          <w:color w:val="auto"/>
          <w:sz w:val="22"/>
        </w:rPr>
        <w:t xml:space="preserve"> sołectwo Chełmsko Śląskie oraz miasto Lubawka</w:t>
      </w:r>
      <w:r w:rsidR="00627C01" w:rsidRPr="00784BD8">
        <w:rPr>
          <w:rFonts w:ascii="Sylfaen" w:hAnsi="Sylfaen"/>
          <w:b/>
          <w:color w:val="auto"/>
          <w:sz w:val="22"/>
        </w:rPr>
        <w:t>”</w:t>
      </w:r>
      <w:r w:rsidR="00B04714" w:rsidRPr="00784BD8">
        <w:rPr>
          <w:rFonts w:ascii="Sylfaen" w:hAnsi="Sylfaen"/>
          <w:b/>
          <w:color w:val="auto"/>
          <w:sz w:val="22"/>
        </w:rPr>
        <w:t>, które składa się z następujących składowych zadań inwestycyjnych:</w:t>
      </w:r>
    </w:p>
    <w:p w14:paraId="04DF8A99" w14:textId="77777777" w:rsidR="00CD214F" w:rsidRPr="00784BD8" w:rsidRDefault="001B2E83" w:rsidP="00BB43A9">
      <w:pPr>
        <w:numPr>
          <w:ilvl w:val="0"/>
          <w:numId w:val="19"/>
        </w:numPr>
        <w:spacing w:after="0" w:line="240" w:lineRule="auto"/>
        <w:ind w:left="709" w:right="0"/>
        <w:rPr>
          <w:rFonts w:ascii="Sylfaen" w:hAnsi="Sylfaen"/>
          <w:bCs/>
          <w:color w:val="auto"/>
          <w:sz w:val="22"/>
        </w:rPr>
      </w:pPr>
      <w:r w:rsidRPr="00784BD8">
        <w:rPr>
          <w:rFonts w:ascii="Sylfaen" w:hAnsi="Sylfaen"/>
          <w:bCs/>
          <w:color w:val="auto"/>
          <w:sz w:val="22"/>
        </w:rPr>
        <w:t>„</w:t>
      </w:r>
      <w:r w:rsidR="00CD214F" w:rsidRPr="00784BD8">
        <w:rPr>
          <w:rFonts w:ascii="Sylfaen" w:hAnsi="Sylfaen"/>
          <w:bCs/>
          <w:color w:val="auto"/>
          <w:sz w:val="22"/>
        </w:rPr>
        <w:t>Przebudowa odcinka ulicy Kruczej w miejscowości Lubawka”;</w:t>
      </w:r>
    </w:p>
    <w:p w14:paraId="0ED4CCCD" w14:textId="77777777" w:rsidR="00CD214F" w:rsidRPr="00784BD8" w:rsidRDefault="00CD214F" w:rsidP="00BB43A9">
      <w:pPr>
        <w:numPr>
          <w:ilvl w:val="0"/>
          <w:numId w:val="19"/>
        </w:numPr>
        <w:spacing w:after="0" w:line="240" w:lineRule="auto"/>
        <w:ind w:left="709" w:right="0"/>
        <w:rPr>
          <w:rFonts w:ascii="Sylfaen" w:hAnsi="Sylfaen"/>
          <w:bCs/>
          <w:color w:val="auto"/>
          <w:sz w:val="22"/>
        </w:rPr>
      </w:pPr>
      <w:r w:rsidRPr="00784BD8">
        <w:rPr>
          <w:rFonts w:ascii="Sylfaen" w:hAnsi="Sylfaen"/>
          <w:bCs/>
          <w:color w:val="auto"/>
          <w:sz w:val="22"/>
        </w:rPr>
        <w:t>„Przebudowa odcinka ul. Słonecznej w miejscowości Chełmsko Śląskie”;</w:t>
      </w:r>
    </w:p>
    <w:p w14:paraId="14C19750" w14:textId="77777777" w:rsidR="00CD214F" w:rsidRPr="00784BD8" w:rsidRDefault="00CD214F" w:rsidP="00BB43A9">
      <w:pPr>
        <w:numPr>
          <w:ilvl w:val="0"/>
          <w:numId w:val="19"/>
        </w:numPr>
        <w:spacing w:after="0" w:line="240" w:lineRule="auto"/>
        <w:ind w:left="709" w:right="0"/>
        <w:rPr>
          <w:rFonts w:ascii="Sylfaen" w:hAnsi="Sylfaen"/>
          <w:bCs/>
          <w:color w:val="auto"/>
          <w:sz w:val="22"/>
        </w:rPr>
      </w:pPr>
      <w:r w:rsidRPr="00784BD8">
        <w:rPr>
          <w:rFonts w:ascii="Sylfaen" w:hAnsi="Sylfaen"/>
          <w:bCs/>
          <w:color w:val="auto"/>
          <w:sz w:val="22"/>
        </w:rPr>
        <w:t>„Remont mostu w miejscowości Chełmsko Śląskie”;</w:t>
      </w:r>
    </w:p>
    <w:p w14:paraId="61D68C70" w14:textId="2937DD81" w:rsidR="00CD214F" w:rsidRPr="00784BD8" w:rsidRDefault="00CD214F" w:rsidP="00BB43A9">
      <w:pPr>
        <w:numPr>
          <w:ilvl w:val="0"/>
          <w:numId w:val="19"/>
        </w:numPr>
        <w:spacing w:after="0" w:line="240" w:lineRule="auto"/>
        <w:ind w:left="709" w:right="0"/>
        <w:rPr>
          <w:rFonts w:ascii="Sylfaen" w:hAnsi="Sylfaen"/>
          <w:bCs/>
          <w:color w:val="auto"/>
          <w:sz w:val="22"/>
        </w:rPr>
      </w:pPr>
      <w:r w:rsidRPr="00784BD8">
        <w:rPr>
          <w:rFonts w:ascii="Sylfaen" w:hAnsi="Sylfaen"/>
          <w:bCs/>
          <w:color w:val="auto"/>
          <w:sz w:val="22"/>
        </w:rPr>
        <w:t xml:space="preserve">„Budowa </w:t>
      </w:r>
      <w:r w:rsidR="00BC570C" w:rsidRPr="00784BD8">
        <w:rPr>
          <w:rFonts w:ascii="Sylfaen" w:hAnsi="Sylfaen"/>
          <w:bCs/>
          <w:color w:val="auto"/>
          <w:sz w:val="22"/>
        </w:rPr>
        <w:t>i modernizacja</w:t>
      </w:r>
      <w:r w:rsidRPr="00784BD8">
        <w:rPr>
          <w:rFonts w:ascii="Sylfaen" w:hAnsi="Sylfaen"/>
          <w:bCs/>
          <w:color w:val="auto"/>
          <w:sz w:val="22"/>
        </w:rPr>
        <w:t xml:space="preserve"> drogi gminnej przy ul. Kolonia w Chełmsku Śląskim – II etap”.</w:t>
      </w:r>
    </w:p>
    <w:p w14:paraId="7ED67D40" w14:textId="77777777" w:rsidR="008A72F4" w:rsidRPr="00784BD8" w:rsidRDefault="00C70BED" w:rsidP="00CD214F">
      <w:pPr>
        <w:numPr>
          <w:ilvl w:val="0"/>
          <w:numId w:val="1"/>
        </w:numPr>
        <w:spacing w:line="240" w:lineRule="auto"/>
        <w:ind w:right="43"/>
        <w:rPr>
          <w:rFonts w:ascii="Sylfaen" w:hAnsi="Sylfaen"/>
          <w:color w:val="auto"/>
          <w:sz w:val="22"/>
        </w:rPr>
      </w:pPr>
      <w:r w:rsidRPr="00784BD8">
        <w:rPr>
          <w:rFonts w:ascii="Sylfaen" w:hAnsi="Sylfaen"/>
          <w:color w:val="auto"/>
          <w:sz w:val="22"/>
        </w:rPr>
        <w:t>Dla każdego ze składowych zadania został opracowany</w:t>
      </w:r>
      <w:r w:rsidR="008A72F4" w:rsidRPr="00784BD8">
        <w:rPr>
          <w:rFonts w:ascii="Sylfaen" w:hAnsi="Sylfaen"/>
          <w:color w:val="auto"/>
          <w:sz w:val="22"/>
        </w:rPr>
        <w:t xml:space="preserve"> odrębny </w:t>
      </w:r>
      <w:r w:rsidRPr="00784BD8">
        <w:rPr>
          <w:rFonts w:ascii="Sylfaen" w:hAnsi="Sylfaen"/>
          <w:color w:val="auto"/>
          <w:sz w:val="22"/>
        </w:rPr>
        <w:t>Program Funkcjonalno-Użytkowy</w:t>
      </w:r>
      <w:r w:rsidR="008A72F4" w:rsidRPr="00784BD8">
        <w:rPr>
          <w:rFonts w:ascii="Sylfaen" w:hAnsi="Sylfaen"/>
          <w:color w:val="auto"/>
          <w:sz w:val="22"/>
        </w:rPr>
        <w:t>.</w:t>
      </w:r>
    </w:p>
    <w:p w14:paraId="058FF4EB" w14:textId="77777777" w:rsidR="00F1568F" w:rsidRPr="00784BD8" w:rsidRDefault="008A72F4" w:rsidP="00F1568F">
      <w:pPr>
        <w:numPr>
          <w:ilvl w:val="0"/>
          <w:numId w:val="1"/>
        </w:numPr>
        <w:spacing w:line="240" w:lineRule="auto"/>
        <w:ind w:right="43"/>
        <w:rPr>
          <w:rFonts w:ascii="Sylfaen" w:hAnsi="Sylfaen"/>
          <w:color w:val="auto"/>
          <w:sz w:val="22"/>
        </w:rPr>
      </w:pPr>
      <w:r w:rsidRPr="00784BD8">
        <w:rPr>
          <w:rFonts w:ascii="Sylfaen" w:hAnsi="Sylfaen"/>
          <w:color w:val="auto"/>
          <w:sz w:val="22"/>
        </w:rPr>
        <w:t>Przedmiot umowy realizowany będzie w dwóch etapach</w:t>
      </w:r>
      <w:r w:rsidR="007B51AD" w:rsidRPr="00784BD8">
        <w:rPr>
          <w:rFonts w:ascii="Sylfaen" w:hAnsi="Sylfaen"/>
          <w:color w:val="auto"/>
          <w:sz w:val="22"/>
        </w:rPr>
        <w:t>:</w:t>
      </w:r>
    </w:p>
    <w:p w14:paraId="7EB387CD" w14:textId="77777777" w:rsidR="00F902E5" w:rsidRPr="00784BD8" w:rsidRDefault="00F1568F" w:rsidP="00BB43A9">
      <w:pPr>
        <w:pStyle w:val="Akapitzlist"/>
        <w:numPr>
          <w:ilvl w:val="0"/>
          <w:numId w:val="17"/>
        </w:numPr>
        <w:spacing w:line="240" w:lineRule="auto"/>
        <w:ind w:right="43"/>
        <w:rPr>
          <w:rFonts w:ascii="Sylfaen" w:hAnsi="Sylfaen"/>
          <w:color w:val="auto"/>
          <w:sz w:val="22"/>
        </w:rPr>
      </w:pPr>
      <w:r w:rsidRPr="00784BD8">
        <w:rPr>
          <w:rFonts w:ascii="Sylfaen" w:hAnsi="Sylfaen"/>
          <w:color w:val="auto"/>
          <w:sz w:val="22"/>
        </w:rPr>
        <w:t xml:space="preserve"> Etap I: przygotowanie dokumentacji projektowej wraz z uzyskaniem niezbędnych decyzji administracyjnych i wymaganych zgód;</w:t>
      </w:r>
    </w:p>
    <w:p w14:paraId="486DB8A9" w14:textId="0A2C970F" w:rsidR="007C6BEA" w:rsidRPr="00784BD8" w:rsidRDefault="00F902E5" w:rsidP="00BB43A9">
      <w:pPr>
        <w:pStyle w:val="Akapitzlist"/>
        <w:numPr>
          <w:ilvl w:val="0"/>
          <w:numId w:val="17"/>
        </w:numPr>
        <w:spacing w:line="240" w:lineRule="auto"/>
        <w:ind w:left="284" w:right="43" w:firstLine="0"/>
        <w:rPr>
          <w:rFonts w:ascii="Sylfaen" w:hAnsi="Sylfaen" w:cstheme="minorHAnsi"/>
          <w:color w:val="auto"/>
          <w:sz w:val="22"/>
        </w:rPr>
      </w:pPr>
      <w:r w:rsidRPr="00784BD8">
        <w:rPr>
          <w:rFonts w:ascii="Sylfaen" w:hAnsi="Sylfaen"/>
          <w:color w:val="auto"/>
          <w:sz w:val="22"/>
        </w:rPr>
        <w:t xml:space="preserve">Etap II: Wykonanie robót budowlanych </w:t>
      </w:r>
      <w:r w:rsidR="004020D3" w:rsidRPr="00784BD8">
        <w:rPr>
          <w:rFonts w:ascii="Sylfaen" w:hAnsi="Sylfaen" w:cstheme="minorHAnsi"/>
          <w:color w:val="auto"/>
          <w:sz w:val="22"/>
        </w:rPr>
        <w:t>w zakresie niniejszego zadania z</w:t>
      </w:r>
      <w:r w:rsidR="008A72F4" w:rsidRPr="00784BD8">
        <w:rPr>
          <w:rFonts w:ascii="Sylfaen" w:hAnsi="Sylfaen" w:cstheme="minorHAnsi"/>
          <w:color w:val="auto"/>
          <w:sz w:val="22"/>
        </w:rPr>
        <w:t>godnie z doku</w:t>
      </w:r>
      <w:r w:rsidR="00E7722F" w:rsidRPr="00784BD8">
        <w:rPr>
          <w:rFonts w:ascii="Sylfaen" w:hAnsi="Sylfaen" w:cstheme="minorHAnsi"/>
          <w:color w:val="auto"/>
          <w:sz w:val="22"/>
        </w:rPr>
        <w:t>mentacją projektową opracowaną</w:t>
      </w:r>
      <w:r w:rsidR="008A72F4" w:rsidRPr="00784BD8">
        <w:rPr>
          <w:rFonts w:ascii="Sylfaen" w:hAnsi="Sylfaen" w:cstheme="minorHAnsi"/>
          <w:color w:val="auto"/>
          <w:sz w:val="22"/>
        </w:rPr>
        <w:t xml:space="preserve"> w ramach Etapu I.</w:t>
      </w:r>
    </w:p>
    <w:p w14:paraId="34520888" w14:textId="77777777" w:rsidR="00F902E5" w:rsidRPr="00784BD8" w:rsidRDefault="00060236" w:rsidP="00CD214F">
      <w:pPr>
        <w:pStyle w:val="Akapitzlist"/>
        <w:numPr>
          <w:ilvl w:val="0"/>
          <w:numId w:val="1"/>
        </w:numPr>
        <w:spacing w:after="8" w:line="240" w:lineRule="auto"/>
        <w:ind w:right="43"/>
        <w:rPr>
          <w:rFonts w:ascii="Sylfaen" w:hAnsi="Sylfaen"/>
          <w:color w:val="auto"/>
          <w:sz w:val="22"/>
        </w:rPr>
      </w:pPr>
      <w:r w:rsidRPr="00784BD8">
        <w:rPr>
          <w:rFonts w:ascii="Sylfaen" w:hAnsi="Sylfaen"/>
          <w:color w:val="auto"/>
          <w:sz w:val="22"/>
        </w:rPr>
        <w:t>Zamówienie realizowane jest w ramach Rządowego Funduszu Polski Ład: Program</w:t>
      </w:r>
      <w:r w:rsidR="008A72F4" w:rsidRPr="00784BD8">
        <w:rPr>
          <w:rFonts w:ascii="Sylfaen" w:hAnsi="Sylfaen"/>
          <w:color w:val="auto"/>
          <w:sz w:val="22"/>
        </w:rPr>
        <w:t>u</w:t>
      </w:r>
      <w:r w:rsidRPr="00784BD8">
        <w:rPr>
          <w:rFonts w:ascii="Sylfaen" w:hAnsi="Sylfaen"/>
          <w:color w:val="auto"/>
          <w:sz w:val="22"/>
        </w:rPr>
        <w:t xml:space="preserve"> Inwestycji Strat</w:t>
      </w:r>
      <w:r w:rsidR="008A72F4" w:rsidRPr="00784BD8">
        <w:rPr>
          <w:rFonts w:ascii="Sylfaen" w:hAnsi="Sylfaen"/>
          <w:color w:val="auto"/>
          <w:sz w:val="22"/>
        </w:rPr>
        <w:t xml:space="preserve">egicznych. Zadanie inwestycyjne: </w:t>
      </w:r>
      <w:r w:rsidR="008A72F4" w:rsidRPr="00784BD8">
        <w:rPr>
          <w:rFonts w:ascii="Sylfaen" w:hAnsi="Sylfaen"/>
          <w:b/>
          <w:color w:val="auto"/>
          <w:sz w:val="22"/>
        </w:rPr>
        <w:t xml:space="preserve">„Przebudowa dróg lokalnych wraz z mostami na terenie Gminy Lubawka </w:t>
      </w:r>
      <w:r w:rsidR="00690493" w:rsidRPr="00784BD8">
        <w:rPr>
          <w:rFonts w:ascii="Sylfaen" w:hAnsi="Sylfaen"/>
          <w:b/>
          <w:color w:val="auto"/>
          <w:sz w:val="22"/>
        </w:rPr>
        <w:t xml:space="preserve">- </w:t>
      </w:r>
      <w:r w:rsidR="008A72F4" w:rsidRPr="00784BD8">
        <w:rPr>
          <w:rFonts w:ascii="Sylfaen" w:hAnsi="Sylfaen"/>
          <w:b/>
          <w:color w:val="auto"/>
          <w:sz w:val="22"/>
        </w:rPr>
        <w:t>sołectwo Chełmsko Śląskie oraz miasto Lubawka”</w:t>
      </w:r>
      <w:r w:rsidR="008575F7" w:rsidRPr="00784BD8">
        <w:rPr>
          <w:rFonts w:ascii="Sylfaen" w:hAnsi="Sylfaen"/>
          <w:color w:val="auto"/>
          <w:sz w:val="22"/>
        </w:rPr>
        <w:t xml:space="preserve">. </w:t>
      </w:r>
    </w:p>
    <w:p w14:paraId="4A1E1AC7" w14:textId="1EA13621" w:rsidR="00070B08" w:rsidRPr="00784BD8" w:rsidRDefault="00070B08" w:rsidP="00BB43A9">
      <w:pPr>
        <w:pStyle w:val="Akapitzlist"/>
        <w:numPr>
          <w:ilvl w:val="0"/>
          <w:numId w:val="1"/>
        </w:numPr>
        <w:suppressAutoHyphens/>
        <w:spacing w:after="0" w:line="240" w:lineRule="auto"/>
        <w:ind w:right="0" w:hanging="360"/>
        <w:rPr>
          <w:rFonts w:ascii="Sylfaen" w:eastAsia="Times New Roman" w:hAnsi="Sylfaen"/>
          <w:color w:val="auto"/>
          <w:sz w:val="22"/>
          <w:lang w:eastAsia="ar-SA"/>
        </w:rPr>
      </w:pPr>
      <w:r w:rsidRPr="00784BD8">
        <w:rPr>
          <w:rFonts w:ascii="Sylfaen" w:hAnsi="Sylfaen"/>
          <w:color w:val="auto"/>
          <w:sz w:val="22"/>
        </w:rPr>
        <w:lastRenderedPageBreak/>
        <w:t xml:space="preserve">Realizacja Etapów I </w:t>
      </w:r>
      <w:proofErr w:type="spellStart"/>
      <w:r w:rsidRPr="00784BD8">
        <w:rPr>
          <w:rFonts w:ascii="Sylfaen" w:hAnsi="Sylfaen"/>
          <w:color w:val="auto"/>
          <w:sz w:val="22"/>
        </w:rPr>
        <w:t>i</w:t>
      </w:r>
      <w:proofErr w:type="spellEnd"/>
      <w:r w:rsidRPr="00784BD8">
        <w:rPr>
          <w:rFonts w:ascii="Sylfaen" w:hAnsi="Sylfaen"/>
          <w:color w:val="auto"/>
          <w:sz w:val="22"/>
        </w:rPr>
        <w:t xml:space="preserve"> II zadania, prowadzona będzie zgodnie z harmonogramem rzeczowo – finansowym (zwanym dalej „Harmonogramem”) oraz obowiązującymi przepisami</w:t>
      </w:r>
      <w:ins w:id="0" w:author="ELŻBIETA GAC" w:date="2024-06-13T09:18:00Z">
        <w:r w:rsidR="00086912">
          <w:rPr>
            <w:rFonts w:ascii="Sylfaen" w:hAnsi="Sylfaen"/>
            <w:color w:val="auto"/>
            <w:sz w:val="22"/>
          </w:rPr>
          <w:t>,</w:t>
        </w:r>
      </w:ins>
      <w:r w:rsidRPr="00784BD8">
        <w:rPr>
          <w:rFonts w:ascii="Sylfaen" w:hAnsi="Sylfaen"/>
          <w:color w:val="auto"/>
          <w:sz w:val="22"/>
        </w:rPr>
        <w:t xml:space="preserve"> normami </w:t>
      </w:r>
      <w:r w:rsidRPr="00784BD8">
        <w:rPr>
          <w:rFonts w:ascii="Sylfaen" w:hAnsi="Sylfaen"/>
          <w:color w:val="auto"/>
          <w:sz w:val="22"/>
        </w:rPr>
        <w:br/>
        <w:t>i zasadami wiedzy technicznej oraz należytą starannością.</w:t>
      </w:r>
    </w:p>
    <w:p w14:paraId="7FF6282B" w14:textId="6BABD20B" w:rsidR="00070B08" w:rsidRPr="00784BD8" w:rsidRDefault="00070B08" w:rsidP="00BB43A9">
      <w:pPr>
        <w:pStyle w:val="Akapitzlist"/>
        <w:numPr>
          <w:ilvl w:val="0"/>
          <w:numId w:val="1"/>
        </w:numPr>
        <w:suppressAutoHyphens/>
        <w:spacing w:after="0" w:line="240" w:lineRule="auto"/>
        <w:ind w:left="426" w:right="0" w:hanging="360"/>
        <w:contextualSpacing w:val="0"/>
        <w:rPr>
          <w:rFonts w:ascii="Sylfaen" w:hAnsi="Sylfaen"/>
          <w:color w:val="auto"/>
          <w:sz w:val="22"/>
          <w:lang w:eastAsia="ar-SA"/>
        </w:rPr>
      </w:pPr>
      <w:r w:rsidRPr="00784BD8">
        <w:rPr>
          <w:rFonts w:ascii="Sylfaen" w:hAnsi="Sylfaen"/>
          <w:color w:val="auto"/>
          <w:sz w:val="22"/>
        </w:rPr>
        <w:t xml:space="preserve">Harmonogram, o którym mowa w ust. 5, w zakresie I Etapu realizacji Wykonawca złoży </w:t>
      </w:r>
      <w:r w:rsidRPr="00784BD8">
        <w:rPr>
          <w:rFonts w:ascii="Sylfaen" w:hAnsi="Sylfaen"/>
          <w:color w:val="auto"/>
          <w:sz w:val="22"/>
        </w:rPr>
        <w:br/>
        <w:t xml:space="preserve">w </w:t>
      </w:r>
      <w:r w:rsidR="00086912" w:rsidRPr="00784BD8">
        <w:rPr>
          <w:rFonts w:ascii="Sylfaen" w:hAnsi="Sylfaen"/>
          <w:color w:val="auto"/>
          <w:sz w:val="22"/>
        </w:rPr>
        <w:t>ciągu</w:t>
      </w:r>
      <w:r w:rsidRPr="00784BD8">
        <w:rPr>
          <w:rFonts w:ascii="Sylfaen" w:hAnsi="Sylfaen"/>
          <w:color w:val="auto"/>
          <w:sz w:val="22"/>
        </w:rPr>
        <w:t xml:space="preserve"> 7 dni od daty podpisania umowy, a harmonogram dotyczący II etapu Wykonawca złoży </w:t>
      </w:r>
      <w:r w:rsidRPr="00784BD8">
        <w:rPr>
          <w:rFonts w:ascii="Sylfaen" w:hAnsi="Sylfaen"/>
          <w:color w:val="auto"/>
          <w:sz w:val="22"/>
        </w:rPr>
        <w:br/>
        <w:t xml:space="preserve">w terminie nie dłuższym niż 21 dni od daty uzyskania decyzji o pozwoleniu na budowę. Wszelkie zmiany w zakresie Harmonogramu Wykonawca obowiązany jest zgłaszać niezwłocznie do Zamawiającego w formie pisemnej, nie później jednak niż w terminie do 7 dni od daty zaistnienia okoliczności będącej podstawą zgłaszanej zmiany.  </w:t>
      </w:r>
    </w:p>
    <w:p w14:paraId="216FFEB2" w14:textId="77777777" w:rsidR="00070B08" w:rsidRPr="00784BD8" w:rsidRDefault="00070B08" w:rsidP="00BB43A9">
      <w:pPr>
        <w:pStyle w:val="Akapitzlist"/>
        <w:numPr>
          <w:ilvl w:val="0"/>
          <w:numId w:val="1"/>
        </w:numPr>
        <w:suppressAutoHyphens/>
        <w:spacing w:after="0" w:line="240" w:lineRule="auto"/>
        <w:ind w:left="426" w:right="0" w:hanging="360"/>
        <w:contextualSpacing w:val="0"/>
        <w:rPr>
          <w:rFonts w:ascii="Sylfaen" w:hAnsi="Sylfaen"/>
          <w:color w:val="auto"/>
          <w:sz w:val="22"/>
          <w:lang w:eastAsia="ar-SA"/>
        </w:rPr>
      </w:pPr>
      <w:r w:rsidRPr="00784BD8">
        <w:rPr>
          <w:rFonts w:ascii="Sylfaen" w:hAnsi="Sylfaen"/>
          <w:color w:val="auto"/>
          <w:sz w:val="22"/>
        </w:rPr>
        <w:t xml:space="preserve">Integralną część niniejszej umowy stanowić będą: </w:t>
      </w:r>
    </w:p>
    <w:p w14:paraId="608ABCEB" w14:textId="77777777" w:rsidR="00070B08" w:rsidRPr="00784BD8" w:rsidRDefault="00070B08" w:rsidP="00BB43A9">
      <w:pPr>
        <w:pStyle w:val="Akapitzlist"/>
        <w:numPr>
          <w:ilvl w:val="0"/>
          <w:numId w:val="21"/>
        </w:numPr>
        <w:suppressAutoHyphens/>
        <w:spacing w:after="0" w:line="240" w:lineRule="auto"/>
        <w:ind w:left="709" w:right="0" w:hanging="142"/>
        <w:contextualSpacing w:val="0"/>
        <w:rPr>
          <w:rFonts w:ascii="Sylfaen" w:hAnsi="Sylfaen"/>
          <w:color w:val="auto"/>
          <w:sz w:val="22"/>
        </w:rPr>
      </w:pPr>
      <w:r w:rsidRPr="00784BD8">
        <w:rPr>
          <w:rFonts w:ascii="Sylfaen" w:hAnsi="Sylfaen"/>
          <w:color w:val="auto"/>
          <w:sz w:val="22"/>
        </w:rPr>
        <w:t>oferta Wykonawcy - załącznik nr 1 do niniejszej umowy;</w:t>
      </w:r>
    </w:p>
    <w:p w14:paraId="457E5D6F" w14:textId="77777777" w:rsidR="00070B08" w:rsidRPr="00784BD8" w:rsidRDefault="00070B08" w:rsidP="00BB43A9">
      <w:pPr>
        <w:pStyle w:val="Akapitzlist"/>
        <w:numPr>
          <w:ilvl w:val="0"/>
          <w:numId w:val="21"/>
        </w:numPr>
        <w:suppressAutoHyphens/>
        <w:spacing w:after="0" w:line="240" w:lineRule="auto"/>
        <w:ind w:left="709" w:right="0" w:hanging="142"/>
        <w:contextualSpacing w:val="0"/>
        <w:rPr>
          <w:rFonts w:ascii="Sylfaen" w:hAnsi="Sylfaen"/>
          <w:color w:val="auto"/>
          <w:sz w:val="22"/>
        </w:rPr>
      </w:pPr>
      <w:r w:rsidRPr="00784BD8">
        <w:rPr>
          <w:rFonts w:ascii="Sylfaen" w:hAnsi="Sylfaen"/>
          <w:color w:val="auto"/>
          <w:sz w:val="22"/>
        </w:rPr>
        <w:t>karta gwarancyjna – załącznik nr 2 do niniejszej umowy;</w:t>
      </w:r>
    </w:p>
    <w:p w14:paraId="1BD351E7" w14:textId="77777777" w:rsidR="00070B08" w:rsidRPr="00784BD8" w:rsidRDefault="00070B08" w:rsidP="00BB43A9">
      <w:pPr>
        <w:pStyle w:val="Akapitzlist"/>
        <w:numPr>
          <w:ilvl w:val="0"/>
          <w:numId w:val="21"/>
        </w:numPr>
        <w:suppressAutoHyphens/>
        <w:spacing w:after="0" w:line="240" w:lineRule="auto"/>
        <w:ind w:left="709" w:right="0" w:hanging="142"/>
        <w:contextualSpacing w:val="0"/>
        <w:rPr>
          <w:rFonts w:ascii="Sylfaen" w:hAnsi="Sylfaen"/>
          <w:color w:val="auto"/>
          <w:sz w:val="22"/>
        </w:rPr>
      </w:pPr>
      <w:r w:rsidRPr="00784BD8">
        <w:rPr>
          <w:rFonts w:ascii="Sylfaen" w:hAnsi="Sylfaen"/>
          <w:color w:val="auto"/>
          <w:sz w:val="22"/>
        </w:rPr>
        <w:t xml:space="preserve">wzór protokołu odbioru końcowego – załącznik nr 3 do niniejszej umowy </w:t>
      </w:r>
    </w:p>
    <w:p w14:paraId="14F9D7F2" w14:textId="77777777" w:rsidR="00070B08" w:rsidRPr="00784BD8" w:rsidRDefault="00070B08" w:rsidP="00070B08">
      <w:pPr>
        <w:suppressAutoHyphens/>
        <w:spacing w:after="0" w:line="240" w:lineRule="auto"/>
        <w:ind w:left="426" w:right="82"/>
        <w:rPr>
          <w:rFonts w:ascii="Sylfaen" w:hAnsi="Sylfaen"/>
          <w:color w:val="auto"/>
          <w:sz w:val="22"/>
        </w:rPr>
      </w:pPr>
      <w:r w:rsidRPr="00784BD8">
        <w:rPr>
          <w:rFonts w:ascii="Sylfaen" w:hAnsi="Sylfaen"/>
          <w:color w:val="auto"/>
          <w:sz w:val="22"/>
        </w:rPr>
        <w:t>oraz niżej wymienione dokumenty według następującego pierwszeństwa:</w:t>
      </w:r>
    </w:p>
    <w:p w14:paraId="4FDE2E43" w14:textId="77777777" w:rsidR="00070B08" w:rsidRPr="00784BD8" w:rsidRDefault="00070B08" w:rsidP="00BB43A9">
      <w:pPr>
        <w:pStyle w:val="Akapitzlist"/>
        <w:numPr>
          <w:ilvl w:val="0"/>
          <w:numId w:val="21"/>
        </w:numPr>
        <w:suppressAutoHyphens/>
        <w:spacing w:after="0" w:line="240" w:lineRule="auto"/>
        <w:ind w:left="709" w:right="82" w:hanging="142"/>
        <w:rPr>
          <w:rFonts w:ascii="Sylfaen" w:hAnsi="Sylfaen"/>
          <w:color w:val="auto"/>
          <w:sz w:val="22"/>
        </w:rPr>
      </w:pPr>
      <w:r w:rsidRPr="00784BD8">
        <w:rPr>
          <w:rFonts w:ascii="Sylfaen" w:hAnsi="Sylfaen"/>
          <w:color w:val="auto"/>
          <w:sz w:val="22"/>
        </w:rPr>
        <w:t>SWZ wraz załącznikami;</w:t>
      </w:r>
    </w:p>
    <w:p w14:paraId="19A1A7E5" w14:textId="77777777" w:rsidR="00070B08" w:rsidRPr="00784BD8" w:rsidRDefault="00070B08" w:rsidP="00BB43A9">
      <w:pPr>
        <w:pStyle w:val="Akapitzlist"/>
        <w:numPr>
          <w:ilvl w:val="0"/>
          <w:numId w:val="21"/>
        </w:numPr>
        <w:suppressAutoHyphens/>
        <w:spacing w:after="0" w:line="240" w:lineRule="auto"/>
        <w:ind w:left="709" w:right="82" w:hanging="142"/>
        <w:rPr>
          <w:rFonts w:ascii="Sylfaen" w:hAnsi="Sylfaen"/>
          <w:color w:val="auto"/>
          <w:sz w:val="22"/>
        </w:rPr>
      </w:pPr>
      <w:r w:rsidRPr="00784BD8">
        <w:rPr>
          <w:rFonts w:ascii="Sylfaen" w:hAnsi="Sylfaen"/>
          <w:color w:val="auto"/>
          <w:sz w:val="22"/>
        </w:rPr>
        <w:t xml:space="preserve">odpowiedzi Zamawiającego na pytania Wykonawców zadane w trakcie postępowania </w:t>
      </w:r>
      <w:r w:rsidRPr="00784BD8">
        <w:rPr>
          <w:rFonts w:ascii="Sylfaen" w:hAnsi="Sylfaen"/>
          <w:color w:val="auto"/>
          <w:sz w:val="22"/>
        </w:rPr>
        <w:br/>
        <w:t>o zamówienie publiczne (jeżeli wystąpią).</w:t>
      </w:r>
    </w:p>
    <w:p w14:paraId="69B2B0B7" w14:textId="77777777" w:rsidR="00070B08" w:rsidRPr="00784BD8" w:rsidRDefault="00070B08" w:rsidP="00BB43A9">
      <w:pPr>
        <w:pStyle w:val="Akapitzlist"/>
        <w:numPr>
          <w:ilvl w:val="0"/>
          <w:numId w:val="1"/>
        </w:numPr>
        <w:suppressAutoHyphens/>
        <w:spacing w:after="0" w:line="240" w:lineRule="auto"/>
        <w:ind w:left="426" w:right="0" w:hanging="360"/>
        <w:contextualSpacing w:val="0"/>
        <w:rPr>
          <w:rFonts w:ascii="Sylfaen" w:hAnsi="Sylfaen"/>
          <w:color w:val="auto"/>
          <w:sz w:val="22"/>
        </w:rPr>
      </w:pPr>
      <w:r w:rsidRPr="00784BD8">
        <w:rPr>
          <w:rFonts w:ascii="Sylfaen" w:hAnsi="Sylfaen"/>
          <w:color w:val="auto"/>
          <w:sz w:val="22"/>
        </w:rPr>
        <w:t>Wykonawca zobowiązany jest do zapewnienia wykonania zamówienia przez odpowiedni personel    posiadający wymagane uprawnienia do projektowania w branżach objętych przedmiotem umowy oraz kierowania i/lub wykonywania danych robót budowlanych lub czynności w ramach zamówienia.</w:t>
      </w:r>
    </w:p>
    <w:p w14:paraId="073242FC" w14:textId="77777777" w:rsidR="00407D66" w:rsidRPr="00784BD8" w:rsidRDefault="00407D66" w:rsidP="00B13BEB">
      <w:pPr>
        <w:spacing w:after="43" w:line="240" w:lineRule="auto"/>
        <w:ind w:left="0" w:right="17" w:firstLine="0"/>
        <w:jc w:val="center"/>
        <w:rPr>
          <w:rFonts w:ascii="Sylfaen" w:hAnsi="Sylfaen"/>
          <w:color w:val="auto"/>
          <w:sz w:val="22"/>
        </w:rPr>
      </w:pPr>
    </w:p>
    <w:p w14:paraId="2E40839B" w14:textId="77777777" w:rsidR="00407D66" w:rsidRPr="00784BD8" w:rsidRDefault="00060236" w:rsidP="00B13BEB">
      <w:pPr>
        <w:spacing w:after="16" w:line="240" w:lineRule="auto"/>
        <w:ind w:right="60"/>
        <w:jc w:val="center"/>
        <w:rPr>
          <w:rFonts w:ascii="Sylfaen" w:hAnsi="Sylfaen"/>
          <w:b/>
          <w:color w:val="auto"/>
          <w:sz w:val="22"/>
        </w:rPr>
      </w:pPr>
      <w:r w:rsidRPr="00784BD8">
        <w:rPr>
          <w:rFonts w:ascii="Sylfaen" w:hAnsi="Sylfaen"/>
          <w:b/>
          <w:color w:val="auto"/>
          <w:sz w:val="22"/>
        </w:rPr>
        <w:t xml:space="preserve">§ 2. </w:t>
      </w:r>
    </w:p>
    <w:p w14:paraId="7C05A4C6" w14:textId="77777777" w:rsidR="00070B08" w:rsidRPr="00784BD8" w:rsidRDefault="00070B08" w:rsidP="002C4BB4">
      <w:pPr>
        <w:spacing w:after="16" w:line="240" w:lineRule="auto"/>
        <w:ind w:right="60"/>
        <w:rPr>
          <w:rFonts w:ascii="Sylfaen" w:hAnsi="Sylfaen"/>
          <w:color w:val="auto"/>
          <w:sz w:val="22"/>
        </w:rPr>
      </w:pPr>
    </w:p>
    <w:p w14:paraId="7F8F4D77" w14:textId="77777777" w:rsidR="00407D66" w:rsidRPr="00784BD8" w:rsidRDefault="00060236" w:rsidP="00B13BEB">
      <w:pPr>
        <w:spacing w:line="240" w:lineRule="auto"/>
        <w:ind w:left="412" w:right="43" w:hanging="427"/>
        <w:rPr>
          <w:rFonts w:ascii="Sylfaen" w:hAnsi="Sylfaen"/>
          <w:color w:val="auto"/>
          <w:sz w:val="22"/>
        </w:rPr>
      </w:pPr>
      <w:r w:rsidRPr="00784BD8">
        <w:rPr>
          <w:rFonts w:ascii="Sylfaen" w:hAnsi="Sylfaen"/>
          <w:color w:val="auto"/>
          <w:sz w:val="22"/>
        </w:rPr>
        <w:t xml:space="preserve">1. Planowany termin wykonania zamówienia tj. przedmiotu umowy ustala się </w:t>
      </w:r>
      <w:r w:rsidRPr="00784BD8">
        <w:rPr>
          <w:rFonts w:ascii="Sylfaen" w:hAnsi="Sylfaen"/>
          <w:b/>
          <w:color w:val="auto"/>
          <w:sz w:val="22"/>
        </w:rPr>
        <w:t xml:space="preserve">do </w:t>
      </w:r>
      <w:r w:rsidR="003E7FDA" w:rsidRPr="00784BD8">
        <w:rPr>
          <w:rFonts w:ascii="Sylfaen" w:hAnsi="Sylfaen"/>
          <w:b/>
          <w:color w:val="auto"/>
          <w:sz w:val="22"/>
        </w:rPr>
        <w:t>15</w:t>
      </w:r>
      <w:r w:rsidRPr="00784BD8">
        <w:rPr>
          <w:rFonts w:ascii="Sylfaen" w:hAnsi="Sylfaen"/>
          <w:b/>
          <w:color w:val="auto"/>
          <w:sz w:val="22"/>
        </w:rPr>
        <w:t xml:space="preserve"> miesięcy</w:t>
      </w:r>
      <w:r w:rsidRPr="00784BD8">
        <w:rPr>
          <w:rFonts w:ascii="Sylfaen" w:hAnsi="Sylfaen"/>
          <w:color w:val="auto"/>
          <w:sz w:val="22"/>
        </w:rPr>
        <w:t xml:space="preserve"> licząc od daty zawarcia niniejszej umowy, tj. do dnia ___-___.___ r. (</w:t>
      </w:r>
      <w:r w:rsidRPr="00784BD8">
        <w:rPr>
          <w:rFonts w:ascii="Sylfaen" w:hAnsi="Sylfaen"/>
          <w:i/>
          <w:color w:val="auto"/>
          <w:sz w:val="22"/>
        </w:rPr>
        <w:t>data podpisania protokołu odbioru końcowego wykonania przedmiotu umowy</w:t>
      </w:r>
      <w:r w:rsidRPr="00784BD8">
        <w:rPr>
          <w:rFonts w:ascii="Sylfaen" w:hAnsi="Sylfaen"/>
          <w:color w:val="auto"/>
          <w:sz w:val="22"/>
        </w:rPr>
        <w:t xml:space="preserve">) przy uwzględnieniu, iż: </w:t>
      </w:r>
    </w:p>
    <w:p w14:paraId="379BD314" w14:textId="6395BD16" w:rsidR="007C6BEA" w:rsidRPr="00784BD8" w:rsidRDefault="00060236" w:rsidP="00BB43A9">
      <w:pPr>
        <w:numPr>
          <w:ilvl w:val="0"/>
          <w:numId w:val="2"/>
        </w:numPr>
        <w:spacing w:line="240" w:lineRule="auto"/>
        <w:ind w:left="830" w:right="43" w:hanging="403"/>
        <w:rPr>
          <w:rFonts w:ascii="Sylfaen" w:hAnsi="Sylfaen"/>
          <w:color w:val="auto"/>
          <w:sz w:val="22"/>
        </w:rPr>
      </w:pPr>
      <w:r w:rsidRPr="00784BD8">
        <w:rPr>
          <w:rFonts w:ascii="Sylfaen" w:hAnsi="Sylfaen"/>
          <w:color w:val="auto"/>
          <w:sz w:val="22"/>
        </w:rPr>
        <w:t xml:space="preserve">W terminie do </w:t>
      </w:r>
      <w:r w:rsidR="003E7FDA" w:rsidRPr="00784BD8">
        <w:rPr>
          <w:rFonts w:ascii="Sylfaen" w:hAnsi="Sylfaen"/>
          <w:color w:val="auto"/>
          <w:sz w:val="22"/>
        </w:rPr>
        <w:t>8</w:t>
      </w:r>
      <w:r w:rsidR="007509F7" w:rsidRPr="00784BD8">
        <w:rPr>
          <w:rFonts w:ascii="Sylfaen" w:hAnsi="Sylfaen"/>
          <w:color w:val="auto"/>
          <w:sz w:val="22"/>
        </w:rPr>
        <w:t xml:space="preserve"> </w:t>
      </w:r>
      <w:r w:rsidRPr="00784BD8">
        <w:rPr>
          <w:rFonts w:ascii="Sylfaen" w:hAnsi="Sylfaen"/>
          <w:color w:val="auto"/>
          <w:sz w:val="22"/>
        </w:rPr>
        <w:t>miesięcy licząc od daty zawarcia niniejszej umowy tj. do dnia ____.____.____ r. Wykonawca zobowiązany jest przedłożyć dokumentację projektow</w:t>
      </w:r>
      <w:r w:rsidR="00690493" w:rsidRPr="00784BD8">
        <w:rPr>
          <w:rFonts w:ascii="Sylfaen" w:hAnsi="Sylfaen"/>
          <w:color w:val="auto"/>
          <w:sz w:val="22"/>
        </w:rPr>
        <w:t>ą</w:t>
      </w:r>
      <w:r w:rsidRPr="00784BD8">
        <w:rPr>
          <w:rFonts w:ascii="Sylfaen" w:hAnsi="Sylfaen"/>
          <w:color w:val="auto"/>
          <w:sz w:val="22"/>
        </w:rPr>
        <w:t xml:space="preserve"> w zakresie </w:t>
      </w:r>
      <w:r w:rsidR="007B51AD" w:rsidRPr="00784BD8">
        <w:rPr>
          <w:rFonts w:ascii="Sylfaen" w:hAnsi="Sylfaen"/>
          <w:color w:val="auto"/>
          <w:sz w:val="22"/>
        </w:rPr>
        <w:t xml:space="preserve">Etapu I </w:t>
      </w:r>
      <w:r w:rsidR="001B2E83" w:rsidRPr="00784BD8">
        <w:rPr>
          <w:rFonts w:ascii="Sylfaen" w:hAnsi="Sylfaen"/>
          <w:color w:val="auto"/>
          <w:sz w:val="22"/>
        </w:rPr>
        <w:t>wraz z uzyskaniem niezbędnych</w:t>
      </w:r>
      <w:r w:rsidR="00CB5FF2">
        <w:rPr>
          <w:rFonts w:ascii="Sylfaen" w:hAnsi="Sylfaen"/>
          <w:color w:val="auto"/>
          <w:sz w:val="22"/>
        </w:rPr>
        <w:t xml:space="preserve"> prawomocnych</w:t>
      </w:r>
      <w:r w:rsidR="001B2E83" w:rsidRPr="00784BD8">
        <w:rPr>
          <w:rFonts w:ascii="Sylfaen" w:hAnsi="Sylfaen"/>
          <w:color w:val="auto"/>
          <w:sz w:val="22"/>
        </w:rPr>
        <w:t xml:space="preserve"> decyzji administracyjnych i wymaganych zgód</w:t>
      </w:r>
      <w:ins w:id="1" w:author="ELŻBIETA GAC" w:date="2024-06-13T09:19:00Z">
        <w:r w:rsidR="00CB5FF2">
          <w:rPr>
            <w:rFonts w:ascii="Sylfaen" w:hAnsi="Sylfaen"/>
            <w:color w:val="auto"/>
            <w:sz w:val="22"/>
          </w:rPr>
          <w:t>,</w:t>
        </w:r>
      </w:ins>
    </w:p>
    <w:p w14:paraId="6FFD820D" w14:textId="36100B0C" w:rsidR="00407D66" w:rsidRPr="00784BD8" w:rsidRDefault="00060236" w:rsidP="00BB43A9">
      <w:pPr>
        <w:numPr>
          <w:ilvl w:val="0"/>
          <w:numId w:val="2"/>
        </w:numPr>
        <w:spacing w:line="240" w:lineRule="auto"/>
        <w:ind w:left="830" w:right="43" w:hanging="403"/>
        <w:rPr>
          <w:rFonts w:ascii="Sylfaen" w:hAnsi="Sylfaen"/>
          <w:color w:val="auto"/>
          <w:sz w:val="22"/>
        </w:rPr>
      </w:pPr>
      <w:r w:rsidRPr="00784BD8">
        <w:rPr>
          <w:rFonts w:ascii="Sylfaen" w:hAnsi="Sylfaen"/>
          <w:color w:val="auto"/>
          <w:sz w:val="22"/>
        </w:rPr>
        <w:t>Wykonawca zobowiązany jest</w:t>
      </w:r>
      <w:r w:rsidR="00CB5FF2">
        <w:rPr>
          <w:rFonts w:ascii="Sylfaen" w:hAnsi="Sylfaen"/>
          <w:color w:val="auto"/>
          <w:sz w:val="22"/>
        </w:rPr>
        <w:t xml:space="preserve"> na</w:t>
      </w:r>
      <w:r w:rsidRPr="00784BD8">
        <w:rPr>
          <w:rFonts w:ascii="Sylfaen" w:hAnsi="Sylfaen"/>
          <w:color w:val="auto"/>
          <w:sz w:val="22"/>
        </w:rPr>
        <w:t xml:space="preserve"> co najmniej 7 dni przed terminem wskazanym w ust. 1 zdaniu 1  tj. do dnia ___.____.____ r. zakończyć wykonywanie przedmiotu umowy  i dokonać zgłoszenia gotowości do odbioru końcowego (</w:t>
      </w:r>
      <w:r w:rsidRPr="00784BD8">
        <w:rPr>
          <w:rFonts w:ascii="Sylfaen" w:hAnsi="Sylfaen"/>
          <w:i/>
          <w:color w:val="auto"/>
          <w:sz w:val="22"/>
        </w:rPr>
        <w:t>data pisemnego zgłoszenia Wykonawcy o wykonaniu przedmiotu umowy</w:t>
      </w:r>
      <w:r w:rsidRPr="00784BD8">
        <w:rPr>
          <w:rFonts w:ascii="Sylfaen" w:hAnsi="Sylfaen"/>
          <w:color w:val="auto"/>
          <w:sz w:val="22"/>
        </w:rPr>
        <w:t xml:space="preserve">). </w:t>
      </w:r>
    </w:p>
    <w:p w14:paraId="6B731A1E" w14:textId="77777777" w:rsidR="00341E6C" w:rsidRPr="00784BD8" w:rsidRDefault="00341E6C" w:rsidP="00B13BEB">
      <w:pPr>
        <w:spacing w:line="240" w:lineRule="auto"/>
        <w:ind w:left="830" w:right="43" w:firstLine="0"/>
        <w:rPr>
          <w:rFonts w:ascii="Sylfaen" w:hAnsi="Sylfaen"/>
          <w:color w:val="auto"/>
          <w:sz w:val="22"/>
        </w:rPr>
      </w:pPr>
    </w:p>
    <w:p w14:paraId="39BDD23B" w14:textId="77777777" w:rsidR="00407D66" w:rsidRPr="00784BD8" w:rsidRDefault="00060236" w:rsidP="00B13BEB">
      <w:pPr>
        <w:spacing w:after="16" w:line="240" w:lineRule="auto"/>
        <w:ind w:right="60"/>
        <w:jc w:val="center"/>
        <w:rPr>
          <w:rFonts w:ascii="Sylfaen" w:hAnsi="Sylfaen"/>
          <w:b/>
          <w:color w:val="auto"/>
          <w:sz w:val="22"/>
        </w:rPr>
      </w:pPr>
      <w:r w:rsidRPr="00784BD8">
        <w:rPr>
          <w:rFonts w:ascii="Sylfaen" w:hAnsi="Sylfaen"/>
          <w:b/>
          <w:color w:val="auto"/>
          <w:sz w:val="22"/>
        </w:rPr>
        <w:t xml:space="preserve">§ 3. </w:t>
      </w:r>
    </w:p>
    <w:p w14:paraId="4236F979" w14:textId="77777777" w:rsidR="002C4BB4" w:rsidRPr="00784BD8" w:rsidRDefault="002C4BB4" w:rsidP="00B13BEB">
      <w:pPr>
        <w:spacing w:after="16" w:line="240" w:lineRule="auto"/>
        <w:ind w:right="60"/>
        <w:jc w:val="center"/>
        <w:rPr>
          <w:rFonts w:ascii="Sylfaen" w:hAnsi="Sylfaen"/>
          <w:color w:val="auto"/>
          <w:sz w:val="22"/>
        </w:rPr>
      </w:pPr>
    </w:p>
    <w:p w14:paraId="520D8134" w14:textId="77777777" w:rsidR="00407D66" w:rsidRPr="00784BD8" w:rsidRDefault="00060236"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Doku</w:t>
      </w:r>
      <w:r w:rsidR="00690493" w:rsidRPr="00784BD8">
        <w:rPr>
          <w:rFonts w:ascii="Sylfaen" w:hAnsi="Sylfaen"/>
          <w:color w:val="auto"/>
          <w:sz w:val="22"/>
        </w:rPr>
        <w:t>mentacja projektowa</w:t>
      </w:r>
      <w:r w:rsidRPr="00784BD8">
        <w:rPr>
          <w:rFonts w:ascii="Sylfaen" w:hAnsi="Sylfaen"/>
          <w:color w:val="auto"/>
          <w:sz w:val="22"/>
        </w:rPr>
        <w:t>, o której mowa w § 1 ust.</w:t>
      </w:r>
      <w:r w:rsidR="00690493" w:rsidRPr="00784BD8">
        <w:rPr>
          <w:rFonts w:ascii="Sylfaen" w:hAnsi="Sylfaen"/>
          <w:color w:val="auto"/>
          <w:sz w:val="22"/>
        </w:rPr>
        <w:t xml:space="preserve"> 3 pkt 1 </w:t>
      </w:r>
      <w:r w:rsidRPr="00784BD8">
        <w:rPr>
          <w:rFonts w:ascii="Sylfaen" w:hAnsi="Sylfaen"/>
          <w:color w:val="auto"/>
          <w:sz w:val="22"/>
        </w:rPr>
        <w:t xml:space="preserve">ma zostać wykonana w następujących ilościach egzemplarzy: </w:t>
      </w:r>
    </w:p>
    <w:p w14:paraId="6B229775" w14:textId="77777777" w:rsidR="004B6C9A" w:rsidRPr="00784BD8" w:rsidRDefault="00060236" w:rsidP="00B13BEB">
      <w:pPr>
        <w:spacing w:after="13" w:line="240" w:lineRule="auto"/>
        <w:ind w:left="293" w:right="30"/>
        <w:jc w:val="left"/>
        <w:rPr>
          <w:rFonts w:ascii="Sylfaen" w:hAnsi="Sylfaen"/>
          <w:color w:val="auto"/>
          <w:sz w:val="22"/>
        </w:rPr>
      </w:pPr>
      <w:r w:rsidRPr="00784BD8">
        <w:rPr>
          <w:rFonts w:ascii="Sylfaen" w:hAnsi="Sylfaen"/>
          <w:color w:val="auto"/>
          <w:sz w:val="22"/>
        </w:rPr>
        <w:t>1) Projekt budowlany –</w:t>
      </w:r>
      <w:r w:rsidR="003E030A" w:rsidRPr="00784BD8">
        <w:rPr>
          <w:rFonts w:ascii="Sylfaen" w:hAnsi="Sylfaen"/>
          <w:color w:val="auto"/>
          <w:sz w:val="22"/>
        </w:rPr>
        <w:t xml:space="preserve">5 </w:t>
      </w:r>
      <w:r w:rsidR="007B51AD" w:rsidRPr="00784BD8">
        <w:rPr>
          <w:rFonts w:ascii="Sylfaen" w:hAnsi="Sylfaen"/>
          <w:color w:val="auto"/>
          <w:sz w:val="22"/>
        </w:rPr>
        <w:t>e</w:t>
      </w:r>
      <w:r w:rsidRPr="00784BD8">
        <w:rPr>
          <w:rFonts w:ascii="Sylfaen" w:hAnsi="Sylfaen"/>
          <w:color w:val="auto"/>
          <w:sz w:val="22"/>
        </w:rPr>
        <w:t xml:space="preserve">gzemplarzy, </w:t>
      </w:r>
    </w:p>
    <w:p w14:paraId="29194F1A" w14:textId="77777777" w:rsidR="003E030A" w:rsidRPr="00784BD8" w:rsidRDefault="00060236" w:rsidP="00B13BEB">
      <w:pPr>
        <w:spacing w:after="13" w:line="240" w:lineRule="auto"/>
        <w:ind w:left="293" w:right="2015"/>
        <w:jc w:val="left"/>
        <w:rPr>
          <w:rFonts w:ascii="Sylfaen" w:hAnsi="Sylfaen"/>
          <w:color w:val="auto"/>
          <w:sz w:val="22"/>
        </w:rPr>
      </w:pPr>
      <w:r w:rsidRPr="00784BD8">
        <w:rPr>
          <w:rFonts w:ascii="Sylfaen" w:hAnsi="Sylfaen"/>
          <w:color w:val="auto"/>
          <w:sz w:val="22"/>
        </w:rPr>
        <w:t xml:space="preserve">2) Projekt wykonawczy – </w:t>
      </w:r>
      <w:r w:rsidR="003E030A" w:rsidRPr="00784BD8">
        <w:rPr>
          <w:rFonts w:ascii="Sylfaen" w:hAnsi="Sylfaen"/>
          <w:color w:val="auto"/>
          <w:sz w:val="22"/>
        </w:rPr>
        <w:t xml:space="preserve"> 5 egzemplarzy</w:t>
      </w:r>
      <w:r w:rsidRPr="00784BD8">
        <w:rPr>
          <w:rFonts w:ascii="Sylfaen" w:hAnsi="Sylfaen"/>
          <w:color w:val="auto"/>
          <w:sz w:val="22"/>
        </w:rPr>
        <w:t xml:space="preserve">, </w:t>
      </w:r>
    </w:p>
    <w:p w14:paraId="4AFC6BFD" w14:textId="77777777" w:rsidR="00407D66" w:rsidRPr="00784BD8" w:rsidRDefault="00060236" w:rsidP="00B13BEB">
      <w:pPr>
        <w:spacing w:after="13" w:line="240" w:lineRule="auto"/>
        <w:ind w:left="293" w:right="5864"/>
        <w:jc w:val="left"/>
        <w:rPr>
          <w:rFonts w:ascii="Sylfaen" w:hAnsi="Sylfaen" w:cstheme="minorHAnsi"/>
          <w:color w:val="auto"/>
          <w:sz w:val="22"/>
        </w:rPr>
      </w:pPr>
      <w:r w:rsidRPr="00784BD8">
        <w:rPr>
          <w:rFonts w:ascii="Sylfaen" w:hAnsi="Sylfaen"/>
          <w:color w:val="auto"/>
          <w:sz w:val="22"/>
        </w:rPr>
        <w:t xml:space="preserve">3) </w:t>
      </w:r>
      <w:r w:rsidRPr="00784BD8">
        <w:rPr>
          <w:rFonts w:ascii="Sylfaen" w:hAnsi="Sylfaen" w:cstheme="minorHAnsi"/>
          <w:color w:val="auto"/>
          <w:sz w:val="22"/>
        </w:rPr>
        <w:t xml:space="preserve">Przedmiar robót – </w:t>
      </w:r>
      <w:r w:rsidR="003E030A" w:rsidRPr="00784BD8">
        <w:rPr>
          <w:rFonts w:ascii="Sylfaen" w:hAnsi="Sylfaen" w:cstheme="minorHAnsi"/>
          <w:color w:val="auto"/>
          <w:sz w:val="22"/>
        </w:rPr>
        <w:t>3</w:t>
      </w:r>
      <w:r w:rsidRPr="00784BD8">
        <w:rPr>
          <w:rFonts w:ascii="Sylfaen" w:hAnsi="Sylfaen" w:cstheme="minorHAnsi"/>
          <w:color w:val="auto"/>
          <w:sz w:val="22"/>
        </w:rPr>
        <w:t xml:space="preserve"> egzemplarz</w:t>
      </w:r>
      <w:r w:rsidR="003E030A" w:rsidRPr="00784BD8">
        <w:rPr>
          <w:rFonts w:ascii="Sylfaen" w:hAnsi="Sylfaen" w:cstheme="minorHAnsi"/>
          <w:color w:val="auto"/>
          <w:sz w:val="22"/>
        </w:rPr>
        <w:t xml:space="preserve">e, </w:t>
      </w:r>
    </w:p>
    <w:p w14:paraId="50C7B70E" w14:textId="77777777" w:rsidR="00BB5D58" w:rsidRPr="00784BD8" w:rsidRDefault="00060236" w:rsidP="00B13BEB">
      <w:pPr>
        <w:spacing w:line="240" w:lineRule="auto"/>
        <w:ind w:left="293" w:right="43"/>
        <w:rPr>
          <w:rFonts w:ascii="Sylfaen" w:hAnsi="Sylfaen" w:cstheme="minorHAnsi"/>
          <w:color w:val="auto"/>
          <w:sz w:val="22"/>
        </w:rPr>
      </w:pPr>
      <w:r w:rsidRPr="00784BD8">
        <w:rPr>
          <w:rFonts w:ascii="Sylfaen" w:hAnsi="Sylfaen" w:cstheme="minorHAnsi"/>
          <w:color w:val="auto"/>
          <w:sz w:val="22"/>
        </w:rPr>
        <w:t xml:space="preserve">4) Specyfikacje Techniczne Wykonania i Odbioru Robót Budowlanych – </w:t>
      </w:r>
      <w:r w:rsidR="003E030A" w:rsidRPr="00784BD8">
        <w:rPr>
          <w:rFonts w:ascii="Sylfaen" w:hAnsi="Sylfaen" w:cstheme="minorHAnsi"/>
          <w:color w:val="auto"/>
          <w:sz w:val="22"/>
        </w:rPr>
        <w:t>3e</w:t>
      </w:r>
      <w:r w:rsidRPr="00784BD8">
        <w:rPr>
          <w:rFonts w:ascii="Sylfaen" w:hAnsi="Sylfaen" w:cstheme="minorHAnsi"/>
          <w:color w:val="auto"/>
          <w:sz w:val="22"/>
        </w:rPr>
        <w:t>gzemplarze</w:t>
      </w:r>
      <w:r w:rsidR="003E030A" w:rsidRPr="00784BD8">
        <w:rPr>
          <w:rFonts w:ascii="Sylfaen" w:hAnsi="Sylfaen" w:cstheme="minorHAnsi"/>
          <w:color w:val="auto"/>
          <w:sz w:val="22"/>
        </w:rPr>
        <w:t>,</w:t>
      </w:r>
    </w:p>
    <w:p w14:paraId="18C66E61" w14:textId="77777777" w:rsidR="00074DAD" w:rsidRPr="00784BD8" w:rsidRDefault="00074DAD" w:rsidP="00B13BEB">
      <w:pPr>
        <w:spacing w:line="240" w:lineRule="auto"/>
        <w:ind w:left="293" w:right="43"/>
        <w:rPr>
          <w:rFonts w:ascii="Sylfaen" w:hAnsi="Sylfaen" w:cstheme="minorHAnsi"/>
          <w:color w:val="auto"/>
          <w:sz w:val="22"/>
        </w:rPr>
      </w:pPr>
      <w:r w:rsidRPr="00784BD8">
        <w:rPr>
          <w:rFonts w:ascii="Sylfaen" w:hAnsi="Sylfaen" w:cstheme="minorHAnsi"/>
          <w:color w:val="auto"/>
          <w:sz w:val="22"/>
        </w:rPr>
        <w:t xml:space="preserve">5) Projekt stałej organizacji ruchu </w:t>
      </w:r>
      <w:r w:rsidR="003E030A" w:rsidRPr="00784BD8">
        <w:rPr>
          <w:rFonts w:ascii="Sylfaen" w:hAnsi="Sylfaen" w:cstheme="minorHAnsi"/>
          <w:color w:val="auto"/>
          <w:sz w:val="22"/>
        </w:rPr>
        <w:t xml:space="preserve">–3 </w:t>
      </w:r>
      <w:r w:rsidRPr="00784BD8">
        <w:rPr>
          <w:rFonts w:ascii="Sylfaen" w:hAnsi="Sylfaen" w:cstheme="minorHAnsi"/>
          <w:color w:val="auto"/>
          <w:sz w:val="22"/>
        </w:rPr>
        <w:t xml:space="preserve">egzemplarze </w:t>
      </w:r>
    </w:p>
    <w:p w14:paraId="0F852DFF" w14:textId="77777777" w:rsidR="00407D66" w:rsidRPr="00784BD8" w:rsidRDefault="00074DAD" w:rsidP="00B13BEB">
      <w:pPr>
        <w:spacing w:line="240" w:lineRule="auto"/>
        <w:ind w:left="293" w:right="43"/>
        <w:rPr>
          <w:rFonts w:ascii="Sylfaen" w:hAnsi="Sylfaen"/>
          <w:color w:val="auto"/>
          <w:sz w:val="22"/>
        </w:rPr>
      </w:pPr>
      <w:r w:rsidRPr="00784BD8">
        <w:rPr>
          <w:rFonts w:ascii="Sylfaen" w:hAnsi="Sylfaen" w:cstheme="minorHAnsi"/>
          <w:color w:val="auto"/>
          <w:sz w:val="22"/>
        </w:rPr>
        <w:t>6</w:t>
      </w:r>
      <w:r w:rsidR="00BB5D58" w:rsidRPr="00784BD8">
        <w:rPr>
          <w:rFonts w:ascii="Sylfaen" w:hAnsi="Sylfaen" w:cstheme="minorHAnsi"/>
          <w:color w:val="auto"/>
          <w:sz w:val="22"/>
        </w:rPr>
        <w:t xml:space="preserve">) </w:t>
      </w:r>
      <w:r w:rsidR="00DB34A4" w:rsidRPr="00784BD8">
        <w:rPr>
          <w:rFonts w:ascii="Sylfaen" w:hAnsi="Sylfaen" w:cstheme="minorHAnsi"/>
          <w:color w:val="auto"/>
          <w:sz w:val="22"/>
        </w:rPr>
        <w:t>niezbędne decyzje</w:t>
      </w:r>
      <w:r w:rsidR="007A68CC" w:rsidRPr="00784BD8">
        <w:rPr>
          <w:rFonts w:ascii="Sylfaen" w:hAnsi="Sylfaen" w:cstheme="minorHAnsi"/>
          <w:color w:val="auto"/>
          <w:sz w:val="22"/>
        </w:rPr>
        <w:t xml:space="preserve"> wraz ze wszystkimi dokumentami</w:t>
      </w:r>
      <w:r w:rsidR="007A68CC" w:rsidRPr="00784BD8">
        <w:rPr>
          <w:rFonts w:ascii="Sylfaen" w:hAnsi="Sylfaen"/>
          <w:color w:val="auto"/>
          <w:sz w:val="22"/>
        </w:rPr>
        <w:t xml:space="preserve"> prawem wymaganymi,</w:t>
      </w:r>
      <w:r w:rsidR="00060236" w:rsidRPr="00784BD8">
        <w:rPr>
          <w:rFonts w:ascii="Sylfaen" w:hAnsi="Sylfaen"/>
          <w:color w:val="auto"/>
          <w:sz w:val="22"/>
        </w:rPr>
        <w:t xml:space="preserve"> </w:t>
      </w:r>
    </w:p>
    <w:p w14:paraId="0342504E" w14:textId="77777777" w:rsidR="005772D0" w:rsidRPr="00784BD8" w:rsidRDefault="00074DAD" w:rsidP="00B13BEB">
      <w:pPr>
        <w:spacing w:line="240" w:lineRule="auto"/>
        <w:ind w:left="293" w:right="43"/>
        <w:rPr>
          <w:rFonts w:ascii="Sylfaen" w:hAnsi="Sylfaen" w:cstheme="minorHAnsi"/>
          <w:color w:val="auto"/>
          <w:sz w:val="22"/>
        </w:rPr>
      </w:pPr>
      <w:r w:rsidRPr="00784BD8">
        <w:rPr>
          <w:rFonts w:ascii="Sylfaen" w:hAnsi="Sylfaen" w:cstheme="minorHAnsi"/>
          <w:color w:val="auto"/>
          <w:sz w:val="22"/>
        </w:rPr>
        <w:t xml:space="preserve">7) </w:t>
      </w:r>
      <w:r w:rsidR="005772D0" w:rsidRPr="00784BD8">
        <w:rPr>
          <w:rFonts w:ascii="Sylfaen" w:hAnsi="Sylfaen" w:cstheme="minorHAnsi"/>
          <w:color w:val="auto"/>
          <w:sz w:val="22"/>
        </w:rPr>
        <w:t xml:space="preserve">Operat wodno-prawny – </w:t>
      </w:r>
      <w:r w:rsidR="00070B08" w:rsidRPr="00784BD8">
        <w:rPr>
          <w:rFonts w:ascii="Sylfaen" w:hAnsi="Sylfaen" w:cstheme="minorHAnsi"/>
          <w:color w:val="auto"/>
          <w:sz w:val="22"/>
        </w:rPr>
        <w:t>2</w:t>
      </w:r>
      <w:r w:rsidR="005772D0" w:rsidRPr="00784BD8">
        <w:rPr>
          <w:rFonts w:ascii="Sylfaen" w:hAnsi="Sylfaen" w:cstheme="minorHAnsi"/>
          <w:color w:val="auto"/>
          <w:sz w:val="22"/>
        </w:rPr>
        <w:t xml:space="preserve"> </w:t>
      </w:r>
      <w:r w:rsidR="00070B08" w:rsidRPr="00784BD8">
        <w:rPr>
          <w:rFonts w:ascii="Sylfaen" w:hAnsi="Sylfaen" w:cstheme="minorHAnsi"/>
          <w:color w:val="auto"/>
          <w:sz w:val="22"/>
        </w:rPr>
        <w:t>egzemplarze</w:t>
      </w:r>
      <w:r w:rsidR="005772D0" w:rsidRPr="00784BD8">
        <w:rPr>
          <w:rFonts w:ascii="Sylfaen" w:hAnsi="Sylfaen" w:cstheme="minorHAnsi"/>
          <w:color w:val="auto"/>
          <w:sz w:val="22"/>
        </w:rPr>
        <w:t xml:space="preserve"> (jeżeli będzie wymagany)</w:t>
      </w:r>
    </w:p>
    <w:p w14:paraId="220F6A73" w14:textId="77777777" w:rsidR="00074DAD" w:rsidRPr="00784BD8" w:rsidRDefault="005772D0" w:rsidP="00B13BEB">
      <w:pPr>
        <w:spacing w:line="240" w:lineRule="auto"/>
        <w:ind w:left="293" w:right="43"/>
        <w:rPr>
          <w:rFonts w:ascii="Sylfaen" w:hAnsi="Sylfaen" w:cstheme="minorHAnsi"/>
          <w:color w:val="auto"/>
          <w:sz w:val="22"/>
        </w:rPr>
      </w:pPr>
      <w:r w:rsidRPr="00784BD8">
        <w:rPr>
          <w:rFonts w:ascii="Sylfaen" w:hAnsi="Sylfaen" w:cstheme="minorHAnsi"/>
          <w:color w:val="auto"/>
          <w:sz w:val="22"/>
        </w:rPr>
        <w:t xml:space="preserve">8) Dokumentacja geotechniczna -  </w:t>
      </w:r>
      <w:r w:rsidR="00B952EB" w:rsidRPr="00784BD8">
        <w:rPr>
          <w:rFonts w:ascii="Sylfaen" w:hAnsi="Sylfaen" w:cstheme="minorHAnsi"/>
          <w:color w:val="auto"/>
          <w:sz w:val="22"/>
        </w:rPr>
        <w:t>2</w:t>
      </w:r>
      <w:r w:rsidR="003E7FDA" w:rsidRPr="00784BD8">
        <w:rPr>
          <w:rFonts w:ascii="Sylfaen" w:hAnsi="Sylfaen" w:cstheme="minorHAnsi"/>
          <w:color w:val="auto"/>
          <w:sz w:val="22"/>
        </w:rPr>
        <w:t xml:space="preserve"> egzemplarze</w:t>
      </w:r>
      <w:r w:rsidR="00070B08" w:rsidRPr="00784BD8">
        <w:rPr>
          <w:rFonts w:ascii="Sylfaen" w:hAnsi="Sylfaen" w:cstheme="minorHAnsi"/>
          <w:color w:val="auto"/>
          <w:sz w:val="22"/>
        </w:rPr>
        <w:t xml:space="preserve"> (jeżeli będzie wymagana)</w:t>
      </w:r>
    </w:p>
    <w:p w14:paraId="44737467" w14:textId="77777777" w:rsidR="001C1909" w:rsidRPr="00784BD8" w:rsidRDefault="001C1909" w:rsidP="00B13BEB">
      <w:pPr>
        <w:spacing w:line="240" w:lineRule="auto"/>
        <w:ind w:left="293" w:right="43"/>
        <w:rPr>
          <w:rFonts w:ascii="Sylfaen" w:hAnsi="Sylfaen"/>
          <w:color w:val="auto"/>
          <w:sz w:val="22"/>
        </w:rPr>
      </w:pPr>
    </w:p>
    <w:p w14:paraId="1C456DDC" w14:textId="77777777" w:rsidR="00407D66" w:rsidRPr="00784BD8" w:rsidRDefault="00060236"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Do kompletu dokumentacji należy dołączyć płytę CD zawierającą opisy techniczne i specyfikacje techniczne wykonania i odbioru robót budowlanych w sformatowanym pliku tekstowym </w:t>
      </w:r>
      <w:r w:rsidRPr="00784BD8">
        <w:rPr>
          <w:rFonts w:ascii="Sylfaen" w:hAnsi="Sylfaen"/>
          <w:color w:val="auto"/>
          <w:sz w:val="22"/>
        </w:rPr>
        <w:lastRenderedPageBreak/>
        <w:t xml:space="preserve">(nazwa_pliku.doc), przedmiar robót w formacie arkusza kalkulacyjnego (nazwa_pliku.xls), wszystkie pliki graficzne dokumentacji (wykonane programem pozwalającym zapisać pliki graficzne z  rozszerzeniem </w:t>
      </w:r>
      <w:proofErr w:type="spellStart"/>
      <w:r w:rsidRPr="00784BD8">
        <w:rPr>
          <w:rFonts w:ascii="Sylfaen" w:hAnsi="Sylfaen"/>
          <w:color w:val="auto"/>
          <w:sz w:val="22"/>
        </w:rPr>
        <w:t>nazwa_pliku.dwg</w:t>
      </w:r>
      <w:proofErr w:type="spellEnd"/>
      <w:r w:rsidRPr="00784BD8">
        <w:rPr>
          <w:rFonts w:ascii="Sylfaen" w:hAnsi="Sylfaen"/>
          <w:color w:val="auto"/>
          <w:sz w:val="22"/>
        </w:rPr>
        <w:t xml:space="preserve">). Ponadto wszystkie pliki należy zapisać w pdf. </w:t>
      </w:r>
    </w:p>
    <w:p w14:paraId="2E944D9D" w14:textId="77777777" w:rsidR="00070B08" w:rsidRPr="00784BD8" w:rsidRDefault="00060236"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Zamawiający udzieli Wykonawcy odpowiednich pełnomocnictw do reprezentowania go </w:t>
      </w:r>
      <w:r w:rsidR="001F1813" w:rsidRPr="00784BD8">
        <w:rPr>
          <w:rFonts w:ascii="Sylfaen" w:hAnsi="Sylfaen"/>
          <w:color w:val="auto"/>
          <w:sz w:val="22"/>
        </w:rPr>
        <w:br/>
      </w:r>
      <w:r w:rsidRPr="00784BD8">
        <w:rPr>
          <w:rFonts w:ascii="Sylfaen" w:hAnsi="Sylfaen"/>
          <w:color w:val="auto"/>
          <w:sz w:val="22"/>
        </w:rPr>
        <w:t xml:space="preserve">w postępowaniach administracyjnych oraz do reprezentowania go przy innych czynnościach koniecznych do należytego wykonania niniejszej </w:t>
      </w:r>
      <w:r w:rsidR="007E30A9" w:rsidRPr="00784BD8">
        <w:rPr>
          <w:rFonts w:ascii="Sylfaen" w:hAnsi="Sylfaen"/>
          <w:color w:val="auto"/>
          <w:sz w:val="22"/>
        </w:rPr>
        <w:t xml:space="preserve">umowy. </w:t>
      </w:r>
    </w:p>
    <w:p w14:paraId="0A725ED3" w14:textId="39A5E7A8" w:rsidR="00070B08" w:rsidRPr="00784BD8" w:rsidRDefault="007A68CC"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Wykonawca zobowiązany jest do bieżącego konsultowania z Zamawiających przyjmowanych rozwiązań i założeń projektowych, które zawarte </w:t>
      </w:r>
      <w:r w:rsidR="001F1813" w:rsidRPr="00784BD8">
        <w:rPr>
          <w:rFonts w:ascii="Sylfaen" w:hAnsi="Sylfaen"/>
          <w:color w:val="auto"/>
          <w:sz w:val="22"/>
        </w:rPr>
        <w:t xml:space="preserve">będą w dokumentacji projektowej </w:t>
      </w:r>
      <w:r w:rsidRPr="00784BD8">
        <w:rPr>
          <w:rFonts w:ascii="Sylfaen" w:hAnsi="Sylfaen"/>
          <w:color w:val="auto"/>
          <w:sz w:val="22"/>
        </w:rPr>
        <w:t xml:space="preserve">o której mowa w ust. 1, z tym </w:t>
      </w:r>
      <w:r w:rsidR="00CF49EE" w:rsidRPr="00784BD8">
        <w:rPr>
          <w:rFonts w:ascii="Sylfaen" w:hAnsi="Sylfaen"/>
          <w:color w:val="auto"/>
          <w:sz w:val="22"/>
        </w:rPr>
        <w:t>zastrzeżeniem,</w:t>
      </w:r>
      <w:r w:rsidRPr="00784BD8">
        <w:rPr>
          <w:rFonts w:ascii="Sylfaen" w:hAnsi="Sylfaen"/>
          <w:color w:val="auto"/>
          <w:sz w:val="22"/>
        </w:rPr>
        <w:t xml:space="preserve"> iż Zamawiający wymaga przeprowadzenia co najmniej </w:t>
      </w:r>
      <w:r w:rsidRPr="00784BD8">
        <w:rPr>
          <w:rFonts w:ascii="Sylfaen" w:hAnsi="Sylfaen"/>
          <w:b/>
          <w:color w:val="auto"/>
          <w:sz w:val="22"/>
        </w:rPr>
        <w:t>3 narad koordynacyjnych</w:t>
      </w:r>
      <w:r w:rsidR="00070B08" w:rsidRPr="00784BD8">
        <w:rPr>
          <w:rFonts w:ascii="Sylfaen" w:hAnsi="Sylfaen"/>
          <w:color w:val="auto"/>
          <w:sz w:val="22"/>
        </w:rPr>
        <w:t xml:space="preserve"> w trakcie trwania Etapu I.  </w:t>
      </w:r>
      <w:r w:rsidR="00070B08" w:rsidRPr="00784BD8">
        <w:rPr>
          <w:rFonts w:ascii="Sylfaen" w:hAnsi="Sylfaen" w:cstheme="minorHAnsi"/>
          <w:color w:val="auto"/>
          <w:sz w:val="22"/>
        </w:rPr>
        <w:t xml:space="preserve">Jedno po opracowaniu </w:t>
      </w:r>
      <w:r w:rsidR="00C87C5B" w:rsidRPr="00784BD8">
        <w:rPr>
          <w:rFonts w:ascii="Sylfaen" w:hAnsi="Sylfaen" w:cstheme="minorHAnsi"/>
          <w:color w:val="auto"/>
          <w:sz w:val="22"/>
        </w:rPr>
        <w:t>koncepcji,</w:t>
      </w:r>
      <w:r w:rsidR="00070B08" w:rsidRPr="00784BD8">
        <w:rPr>
          <w:rFonts w:ascii="Sylfaen" w:hAnsi="Sylfaen" w:cstheme="minorHAnsi"/>
          <w:color w:val="auto"/>
          <w:sz w:val="22"/>
        </w:rPr>
        <w:t xml:space="preserve"> jedno po opracowaniu projektu budowlanego i jedno po zakończeniu pozostałych opracowań.</w:t>
      </w:r>
      <w:r w:rsidR="00070B08" w:rsidRPr="00784BD8">
        <w:rPr>
          <w:rFonts w:ascii="Sylfaen" w:hAnsi="Sylfaen" w:cstheme="minorHAnsi"/>
          <w:color w:val="auto"/>
        </w:rPr>
        <w:t xml:space="preserve"> </w:t>
      </w:r>
    </w:p>
    <w:p w14:paraId="60AC6F82" w14:textId="77777777" w:rsidR="00070B08" w:rsidRPr="00784BD8" w:rsidRDefault="00070B08"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Miejscem przekazania dokumentacji projektowej wraz </w:t>
      </w:r>
      <w:r w:rsidR="002C4BB4" w:rsidRPr="00784BD8">
        <w:rPr>
          <w:rFonts w:ascii="Sylfaen" w:hAnsi="Sylfaen"/>
          <w:color w:val="auto"/>
          <w:sz w:val="22"/>
        </w:rPr>
        <w:t>z uzyskaniem niezbędnych decyzji administracyjnych i wymaganych zgód</w:t>
      </w:r>
      <w:r w:rsidRPr="00784BD8">
        <w:rPr>
          <w:rFonts w:ascii="Sylfaen" w:hAnsi="Sylfaen"/>
          <w:color w:val="auto"/>
          <w:sz w:val="22"/>
        </w:rPr>
        <w:t xml:space="preserve"> będzie siedziba Zamawiającego. </w:t>
      </w:r>
    </w:p>
    <w:p w14:paraId="523ECA88" w14:textId="77777777" w:rsidR="00070B08" w:rsidRPr="00784BD8" w:rsidRDefault="00070B08"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Dokumentem potwierdzającym przyjęcie przez Zamawiającego wykonanej dokumentacji projektowej   będzie protokół odbioru dokumentacji projektowej, podpisany przez Wykonawcę i przedstawiciela Zamawiającego. </w:t>
      </w:r>
    </w:p>
    <w:p w14:paraId="4DECAA5B" w14:textId="77777777" w:rsidR="00070B08" w:rsidRPr="00784BD8" w:rsidRDefault="00070B08" w:rsidP="00BB43A9">
      <w:pPr>
        <w:numPr>
          <w:ilvl w:val="0"/>
          <w:numId w:val="3"/>
        </w:numPr>
        <w:spacing w:line="240" w:lineRule="auto"/>
        <w:ind w:right="43" w:hanging="283"/>
        <w:rPr>
          <w:rFonts w:ascii="Sylfaen" w:hAnsi="Sylfaen"/>
          <w:color w:val="auto"/>
          <w:sz w:val="22"/>
        </w:rPr>
      </w:pPr>
      <w:r w:rsidRPr="00784BD8">
        <w:rPr>
          <w:rFonts w:ascii="Sylfaen" w:hAnsi="Sylfaen"/>
          <w:color w:val="auto"/>
          <w:sz w:val="22"/>
        </w:rPr>
        <w:t xml:space="preserve">Wykonawca załączy do protokołu odbioru dokumentacji projektowej wykaz opracowanej dokumentacji, stanowiącej przedmiot niniejszej umowy oraz pisemne oświadczenie, że jest ona wykonana zgodnie z umową, przepisami prawa oraz zasadami wiedzy technicznej mając na uwadze cel, któremu ma służyć. </w:t>
      </w:r>
    </w:p>
    <w:p w14:paraId="0B5054EE" w14:textId="77777777" w:rsidR="00070B08" w:rsidRPr="00784BD8" w:rsidRDefault="00070B08" w:rsidP="00070B08">
      <w:pPr>
        <w:spacing w:line="240" w:lineRule="auto"/>
        <w:ind w:left="283" w:right="43" w:firstLine="0"/>
        <w:rPr>
          <w:rFonts w:ascii="Sylfaen" w:hAnsi="Sylfaen"/>
          <w:color w:val="auto"/>
          <w:sz w:val="22"/>
        </w:rPr>
      </w:pPr>
    </w:p>
    <w:p w14:paraId="23D6E935" w14:textId="77777777" w:rsidR="00407D66" w:rsidRPr="00784BD8" w:rsidRDefault="00060236" w:rsidP="00070B08">
      <w:pPr>
        <w:spacing w:line="240" w:lineRule="auto"/>
        <w:ind w:left="283" w:right="43" w:firstLine="0"/>
        <w:jc w:val="center"/>
        <w:rPr>
          <w:rFonts w:ascii="Sylfaen" w:hAnsi="Sylfaen"/>
          <w:b/>
          <w:color w:val="auto"/>
          <w:sz w:val="22"/>
        </w:rPr>
      </w:pPr>
      <w:r w:rsidRPr="00784BD8">
        <w:rPr>
          <w:rFonts w:ascii="Sylfaen" w:hAnsi="Sylfaen"/>
          <w:b/>
          <w:color w:val="auto"/>
          <w:sz w:val="22"/>
        </w:rPr>
        <w:t>§ 4.</w:t>
      </w:r>
    </w:p>
    <w:p w14:paraId="06BD5952" w14:textId="77777777" w:rsidR="00070B08" w:rsidRPr="00784BD8" w:rsidRDefault="00070B08" w:rsidP="00070B08">
      <w:pPr>
        <w:spacing w:line="240" w:lineRule="auto"/>
        <w:ind w:left="283" w:right="43" w:firstLine="0"/>
        <w:jc w:val="center"/>
        <w:rPr>
          <w:rFonts w:ascii="Sylfaen" w:hAnsi="Sylfaen"/>
          <w:color w:val="auto"/>
          <w:sz w:val="22"/>
        </w:rPr>
      </w:pPr>
    </w:p>
    <w:p w14:paraId="291841B5" w14:textId="77777777"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t>Przedmiot niniejszej umowy w zakresie dokumentacji projektowej podlega ochronie przewidzianej Ustawą z dnia 4 lutego 1994 r. o prawie autorskim i prawa</w:t>
      </w:r>
      <w:r w:rsidR="00D931A4" w:rsidRPr="00784BD8">
        <w:rPr>
          <w:rFonts w:ascii="Sylfaen" w:hAnsi="Sylfaen"/>
          <w:color w:val="auto"/>
          <w:sz w:val="22"/>
        </w:rPr>
        <w:t>ch pokrewnych (tj. Dz. U. z 2022</w:t>
      </w:r>
      <w:r w:rsidRPr="00784BD8">
        <w:rPr>
          <w:rFonts w:ascii="Sylfaen" w:hAnsi="Sylfaen"/>
          <w:color w:val="auto"/>
          <w:sz w:val="22"/>
        </w:rPr>
        <w:t xml:space="preserve"> r., poz. </w:t>
      </w:r>
      <w:r w:rsidR="00D931A4" w:rsidRPr="00784BD8">
        <w:rPr>
          <w:rFonts w:ascii="Sylfaen" w:hAnsi="Sylfaen"/>
          <w:color w:val="auto"/>
          <w:sz w:val="22"/>
        </w:rPr>
        <w:t xml:space="preserve">2509  ze </w:t>
      </w:r>
      <w:r w:rsidRPr="00784BD8">
        <w:rPr>
          <w:rFonts w:ascii="Sylfaen" w:hAnsi="Sylfaen"/>
          <w:color w:val="auto"/>
          <w:sz w:val="22"/>
        </w:rPr>
        <w:t xml:space="preserve">zm.). </w:t>
      </w:r>
    </w:p>
    <w:p w14:paraId="229D88F5" w14:textId="77777777"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t xml:space="preserve">Na mocy niniejszej umowy, Wykonawca przenosi na Zamawiającego autorskie prawa majątkowe do opracowań będących przedmiotem niniejszej umowy. </w:t>
      </w:r>
    </w:p>
    <w:p w14:paraId="109BEE6E" w14:textId="45B4D57F"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t xml:space="preserve">Przeniesienie praw autorskich na rzecz Zamawiającego polegać będzie na umożliwieniu korzystania z przedmiotu zamówienia w sposób nieograniczony czasowo i terytorialnie w dowolnym celu, w zakresie wszystkich pól eksploatacji obejmujących w szczególności: </w:t>
      </w:r>
    </w:p>
    <w:p w14:paraId="4916BA1E"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prawo do zlecenia robót budowlanych na podstawie dokumentacji projektowej wytworzonej w wyniku realizacji zamówienia; </w:t>
      </w:r>
    </w:p>
    <w:p w14:paraId="07EEE7AB"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wprowadzenie do pamięci komputera; </w:t>
      </w:r>
    </w:p>
    <w:p w14:paraId="733A4BA2"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nagrywanie na urządzeniach służących do wielokrotnego odtwarzania za pomocą nośników cyfrowych i/lub optycznych, w tym powielanie, rozpowszechnianie i odtwarzanie; </w:t>
      </w:r>
    </w:p>
    <w:p w14:paraId="1E746EC1"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nadanie, przekazywanie, odtwarzanie i emitowanie w audycjach w środkach masowego przekazu, po utrwaleniu na nośnikach obrazu; </w:t>
      </w:r>
    </w:p>
    <w:p w14:paraId="73C9A0FA"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wykorzystanie do celów marketingowych i/lub promocji, w tym reklamy, sponsoringu, </w:t>
      </w:r>
      <w:proofErr w:type="spellStart"/>
      <w:r w:rsidRPr="00784BD8">
        <w:rPr>
          <w:rFonts w:ascii="Sylfaen" w:hAnsi="Sylfaen"/>
          <w:color w:val="auto"/>
          <w:sz w:val="22"/>
        </w:rPr>
        <w:t>product</w:t>
      </w:r>
      <w:proofErr w:type="spellEnd"/>
    </w:p>
    <w:p w14:paraId="19317FDF" w14:textId="77777777" w:rsidR="00407D66" w:rsidRPr="00784BD8" w:rsidRDefault="00060236" w:rsidP="00B13BEB">
      <w:pPr>
        <w:spacing w:line="240" w:lineRule="auto"/>
        <w:ind w:left="718" w:right="43"/>
        <w:rPr>
          <w:rFonts w:ascii="Sylfaen" w:hAnsi="Sylfaen"/>
          <w:color w:val="auto"/>
          <w:sz w:val="22"/>
        </w:rPr>
      </w:pPr>
      <w:proofErr w:type="spellStart"/>
      <w:r w:rsidRPr="00784BD8">
        <w:rPr>
          <w:rFonts w:ascii="Sylfaen" w:hAnsi="Sylfaen"/>
          <w:color w:val="auto"/>
          <w:sz w:val="22"/>
        </w:rPr>
        <w:t>placement</w:t>
      </w:r>
      <w:proofErr w:type="spellEnd"/>
      <w:r w:rsidRPr="00784BD8">
        <w:rPr>
          <w:rFonts w:ascii="Sylfaen" w:hAnsi="Sylfaen"/>
          <w:color w:val="auto"/>
          <w:sz w:val="22"/>
        </w:rPr>
        <w:t xml:space="preserve">, public relations; </w:t>
      </w:r>
    </w:p>
    <w:p w14:paraId="1B035AF7"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inne przypadki rozpowszechniania, w tym publikacja na stronie internetowej, wyświetlanie  lub publiczne odtwarzanie; </w:t>
      </w:r>
    </w:p>
    <w:p w14:paraId="6AC57E1C"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dokonywanie opracowań, w tym prawo dokonywania obróbki komputerowej oraz wprowadzania zmian i modyfikacji, w szczególności ze względu na wymogi techniczne związane z określonymi powyżej sposobami rozpowszechniania i publicznego rozpowszechniania dzieła, jak również wykorzystywania takich opracowań i zezwalania na wykorzystywanie opracowań; </w:t>
      </w:r>
    </w:p>
    <w:p w14:paraId="3583E3D8"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prawo do dokonywania zmian uzasadnionych istniejącymi lub mogącymi się pojawić potrzebami Zamawiającego; </w:t>
      </w:r>
    </w:p>
    <w:p w14:paraId="1FC8B00F" w14:textId="77777777" w:rsidR="00407D66" w:rsidRPr="00784BD8" w:rsidRDefault="00060236" w:rsidP="00BB43A9">
      <w:pPr>
        <w:numPr>
          <w:ilvl w:val="1"/>
          <w:numId w:val="4"/>
        </w:numPr>
        <w:spacing w:line="240" w:lineRule="auto"/>
        <w:ind w:right="43" w:hanging="425"/>
        <w:rPr>
          <w:rFonts w:ascii="Sylfaen" w:hAnsi="Sylfaen"/>
          <w:color w:val="auto"/>
          <w:sz w:val="22"/>
        </w:rPr>
      </w:pPr>
      <w:r w:rsidRPr="00784BD8">
        <w:rPr>
          <w:rFonts w:ascii="Sylfaen" w:hAnsi="Sylfaen"/>
          <w:color w:val="auto"/>
          <w:sz w:val="22"/>
        </w:rPr>
        <w:t xml:space="preserve">możliwość kontynuowania prac projektowych przez podmiot trzeci w przypadku odstąpienia od umowy, o którym mowa w § 13 i 14 umowy. </w:t>
      </w:r>
    </w:p>
    <w:p w14:paraId="7116FA13" w14:textId="77777777"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lastRenderedPageBreak/>
        <w:t xml:space="preserve">Przejście praw autorskich następuje w dniu przekazania Zamawiającemu kompletnej i zgodnej z umową dokumentacji projektowej i powoduje przejście na Zamawiającego własności egzemplarzy przedmiotu zamówienia, o których mowa w § 3 ust.1 niniejszej umowy. </w:t>
      </w:r>
    </w:p>
    <w:p w14:paraId="1984A7CF" w14:textId="77777777"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t xml:space="preserve">Zamawiający wraz z dokumentacją projektową nabywa prawa autorskie, w tym pozwalające na powierzenie pełnienia nadzoru autorskiego w rozumieniu Prawa budowlanego innemu podmiotowi niż autor projektu.  </w:t>
      </w:r>
    </w:p>
    <w:p w14:paraId="11268240" w14:textId="77777777" w:rsidR="00407D66" w:rsidRPr="00784BD8" w:rsidRDefault="00060236" w:rsidP="00BB43A9">
      <w:pPr>
        <w:numPr>
          <w:ilvl w:val="0"/>
          <w:numId w:val="4"/>
        </w:numPr>
        <w:spacing w:line="240" w:lineRule="auto"/>
        <w:ind w:right="43" w:hanging="283"/>
        <w:rPr>
          <w:rFonts w:ascii="Sylfaen" w:hAnsi="Sylfaen"/>
          <w:color w:val="auto"/>
          <w:sz w:val="22"/>
        </w:rPr>
      </w:pPr>
      <w:r w:rsidRPr="00784BD8">
        <w:rPr>
          <w:rFonts w:ascii="Sylfaen" w:hAnsi="Sylfaen"/>
          <w:color w:val="auto"/>
          <w:sz w:val="22"/>
        </w:rPr>
        <w:t xml:space="preserve">Zamawiający nabywa autorskie prawa majątkowe do przedmiotu niniejszej umowy bez obowiązku zapłaty dodatkowego wynagrodzenia. </w:t>
      </w:r>
    </w:p>
    <w:p w14:paraId="0D5F80C2" w14:textId="77777777" w:rsidR="00B237DA" w:rsidRPr="00784BD8" w:rsidRDefault="00B237DA" w:rsidP="00B13BEB">
      <w:pPr>
        <w:spacing w:line="240" w:lineRule="auto"/>
        <w:ind w:left="283" w:right="43" w:firstLine="0"/>
        <w:rPr>
          <w:rFonts w:ascii="Sylfaen" w:hAnsi="Sylfaen"/>
          <w:color w:val="auto"/>
          <w:sz w:val="22"/>
        </w:rPr>
      </w:pPr>
    </w:p>
    <w:p w14:paraId="23DB4C19" w14:textId="77777777" w:rsidR="00407D66" w:rsidRPr="00784BD8" w:rsidRDefault="00060236" w:rsidP="00B13BEB">
      <w:pPr>
        <w:spacing w:after="16" w:line="240" w:lineRule="auto"/>
        <w:ind w:right="60"/>
        <w:jc w:val="center"/>
        <w:rPr>
          <w:rFonts w:ascii="Sylfaen" w:hAnsi="Sylfaen"/>
          <w:color w:val="auto"/>
          <w:sz w:val="22"/>
        </w:rPr>
      </w:pPr>
      <w:r w:rsidRPr="00784BD8">
        <w:rPr>
          <w:rFonts w:ascii="Sylfaen" w:hAnsi="Sylfaen"/>
          <w:b/>
          <w:color w:val="auto"/>
          <w:sz w:val="22"/>
        </w:rPr>
        <w:t xml:space="preserve">§ 5. </w:t>
      </w:r>
    </w:p>
    <w:p w14:paraId="2F0328B6" w14:textId="77777777" w:rsidR="00407D66" w:rsidRPr="00784BD8" w:rsidRDefault="00060236" w:rsidP="00BB43A9">
      <w:pPr>
        <w:numPr>
          <w:ilvl w:val="0"/>
          <w:numId w:val="5"/>
        </w:numPr>
        <w:spacing w:line="240" w:lineRule="auto"/>
        <w:ind w:right="43" w:hanging="283"/>
        <w:rPr>
          <w:rFonts w:ascii="Sylfaen" w:hAnsi="Sylfaen"/>
          <w:color w:val="auto"/>
          <w:sz w:val="22"/>
        </w:rPr>
      </w:pPr>
      <w:r w:rsidRPr="00784BD8">
        <w:rPr>
          <w:rFonts w:ascii="Sylfaen" w:hAnsi="Sylfaen"/>
          <w:color w:val="auto"/>
          <w:sz w:val="22"/>
        </w:rPr>
        <w:t xml:space="preserve">Przedmiot zamówienia objęty umową będzie podlegał odbiorom częściowym i odbiorom końcowym. </w:t>
      </w:r>
    </w:p>
    <w:p w14:paraId="273D887D" w14:textId="77777777" w:rsidR="004B6C9A" w:rsidRPr="00784BD8" w:rsidRDefault="00060236" w:rsidP="00BB43A9">
      <w:pPr>
        <w:numPr>
          <w:ilvl w:val="0"/>
          <w:numId w:val="5"/>
        </w:numPr>
        <w:spacing w:line="240" w:lineRule="auto"/>
        <w:ind w:right="43" w:hanging="283"/>
        <w:rPr>
          <w:rFonts w:ascii="Sylfaen" w:hAnsi="Sylfaen"/>
          <w:color w:val="auto"/>
          <w:sz w:val="22"/>
        </w:rPr>
      </w:pPr>
      <w:r w:rsidRPr="00784BD8">
        <w:rPr>
          <w:rFonts w:ascii="Sylfaen" w:hAnsi="Sylfaen"/>
          <w:color w:val="auto"/>
          <w:sz w:val="22"/>
        </w:rPr>
        <w:t xml:space="preserve">Z czynności odbiorów zostaną spisane odpowiednio: </w:t>
      </w:r>
    </w:p>
    <w:p w14:paraId="7EA9E9FD" w14:textId="77777777" w:rsidR="00E01E65" w:rsidRPr="00784BD8" w:rsidRDefault="00060236" w:rsidP="00BB43A9">
      <w:pPr>
        <w:pStyle w:val="Akapitzlist"/>
        <w:numPr>
          <w:ilvl w:val="1"/>
          <w:numId w:val="5"/>
        </w:numPr>
        <w:spacing w:line="240" w:lineRule="auto"/>
        <w:ind w:right="43"/>
        <w:rPr>
          <w:rFonts w:ascii="Sylfaen" w:hAnsi="Sylfaen"/>
          <w:color w:val="auto"/>
          <w:sz w:val="22"/>
        </w:rPr>
      </w:pPr>
      <w:r w:rsidRPr="00784BD8">
        <w:rPr>
          <w:rFonts w:ascii="Sylfaen" w:hAnsi="Sylfaen"/>
          <w:color w:val="auto"/>
          <w:sz w:val="22"/>
        </w:rPr>
        <w:t xml:space="preserve">Protokół odbioru dokumentacji projektowej, </w:t>
      </w:r>
    </w:p>
    <w:p w14:paraId="57829328" w14:textId="77777777" w:rsidR="00E01E65" w:rsidRPr="00784BD8" w:rsidRDefault="00060236" w:rsidP="00BB43A9">
      <w:pPr>
        <w:pStyle w:val="Akapitzlist"/>
        <w:numPr>
          <w:ilvl w:val="1"/>
          <w:numId w:val="5"/>
        </w:numPr>
        <w:spacing w:line="240" w:lineRule="auto"/>
        <w:ind w:right="43"/>
        <w:rPr>
          <w:rFonts w:ascii="Sylfaen" w:hAnsi="Sylfaen"/>
          <w:color w:val="auto"/>
          <w:sz w:val="22"/>
        </w:rPr>
      </w:pPr>
      <w:r w:rsidRPr="00784BD8">
        <w:rPr>
          <w:rFonts w:ascii="Sylfaen" w:hAnsi="Sylfaen"/>
          <w:color w:val="auto"/>
          <w:sz w:val="22"/>
        </w:rPr>
        <w:t xml:space="preserve">Protokół częściowy odbioru robót budowlanych, </w:t>
      </w:r>
    </w:p>
    <w:p w14:paraId="4754564C" w14:textId="77777777" w:rsidR="00407D66" w:rsidRPr="00784BD8" w:rsidRDefault="00060236" w:rsidP="00BB43A9">
      <w:pPr>
        <w:pStyle w:val="Akapitzlist"/>
        <w:numPr>
          <w:ilvl w:val="1"/>
          <w:numId w:val="5"/>
        </w:numPr>
        <w:spacing w:line="240" w:lineRule="auto"/>
        <w:ind w:right="43"/>
        <w:rPr>
          <w:rFonts w:ascii="Sylfaen" w:hAnsi="Sylfaen"/>
          <w:color w:val="auto"/>
          <w:sz w:val="22"/>
        </w:rPr>
      </w:pPr>
      <w:r w:rsidRPr="00784BD8">
        <w:rPr>
          <w:rFonts w:ascii="Sylfaen" w:hAnsi="Sylfaen"/>
          <w:color w:val="auto"/>
          <w:sz w:val="22"/>
        </w:rPr>
        <w:t xml:space="preserve">Protokół końcowy wykonania przedmiotu umowy - uwzględniający również przegląd odebranych wcześniej części przedmiotu umowy. </w:t>
      </w:r>
    </w:p>
    <w:p w14:paraId="097F899D" w14:textId="77777777" w:rsidR="006E1398" w:rsidRPr="00784BD8" w:rsidRDefault="006E1398" w:rsidP="00BB43A9">
      <w:pPr>
        <w:pStyle w:val="Akapitzlist"/>
        <w:numPr>
          <w:ilvl w:val="0"/>
          <w:numId w:val="5"/>
        </w:numPr>
        <w:tabs>
          <w:tab w:val="left" w:pos="284"/>
        </w:tabs>
        <w:autoSpaceDE w:val="0"/>
        <w:autoSpaceDN w:val="0"/>
        <w:spacing w:after="0" w:line="240" w:lineRule="auto"/>
        <w:ind w:right="0" w:firstLine="0"/>
        <w:rPr>
          <w:rFonts w:ascii="Sylfaen" w:hAnsi="Sylfaen"/>
          <w:color w:val="auto"/>
          <w:sz w:val="22"/>
        </w:rPr>
      </w:pPr>
      <w:r w:rsidRPr="00784BD8">
        <w:rPr>
          <w:rFonts w:ascii="Sylfaen" w:hAnsi="Sylfaen"/>
          <w:color w:val="auto"/>
          <w:sz w:val="22"/>
        </w:rPr>
        <w:t xml:space="preserve">W terminie określonym w § 2 ust. 1 pkt 1 umowy (Etap I) Wykonawca jest zobowiązany przedłożyć Zamawiającemu zaakceptowaną kompletną, uzgodnioną dokumentację projektową wraz ze wszystkimi wymaganymi opiniami i uzgodnieniami, decyzją pozwolenia na budowę oraz pisemnym oświadczeniem, że dokumentacja jest wykonana zgodnie z umową, przepisami prawa oraz zasadami wiedzy technicznej mając na uwadze cel, któremu ma służyć. </w:t>
      </w:r>
    </w:p>
    <w:p w14:paraId="7CCF0401" w14:textId="77777777" w:rsidR="006E1398" w:rsidRPr="00784BD8" w:rsidRDefault="006E1398" w:rsidP="00BB43A9">
      <w:pPr>
        <w:pStyle w:val="Akapitzlist"/>
        <w:numPr>
          <w:ilvl w:val="0"/>
          <w:numId w:val="5"/>
        </w:numPr>
        <w:tabs>
          <w:tab w:val="left" w:pos="284"/>
        </w:tabs>
        <w:autoSpaceDE w:val="0"/>
        <w:autoSpaceDN w:val="0"/>
        <w:spacing w:after="0" w:line="240" w:lineRule="auto"/>
        <w:ind w:right="0" w:firstLine="0"/>
        <w:rPr>
          <w:rFonts w:ascii="Sylfaen" w:hAnsi="Sylfaen"/>
          <w:color w:val="auto"/>
          <w:sz w:val="22"/>
        </w:rPr>
      </w:pPr>
      <w:r w:rsidRPr="00784BD8">
        <w:rPr>
          <w:rFonts w:ascii="Sylfaen" w:hAnsi="Sylfaen"/>
          <w:color w:val="auto"/>
          <w:sz w:val="22"/>
        </w:rPr>
        <w:t>Użyte w ust. 3 sformułowanie „zaakceptowana dokumentacja” oznacza rozwiązania projektowe pisemnie zaakceptowane przez Zamawiającego na etapie prac projektowych.</w:t>
      </w:r>
    </w:p>
    <w:p w14:paraId="2CD98E81" w14:textId="77777777" w:rsidR="006E1398" w:rsidRPr="00784BD8" w:rsidRDefault="006E1398" w:rsidP="00BB43A9">
      <w:pPr>
        <w:pStyle w:val="Akapitzlist"/>
        <w:numPr>
          <w:ilvl w:val="0"/>
          <w:numId w:val="5"/>
        </w:numPr>
        <w:tabs>
          <w:tab w:val="left" w:pos="284"/>
        </w:tabs>
        <w:autoSpaceDE w:val="0"/>
        <w:autoSpaceDN w:val="0"/>
        <w:spacing w:after="0" w:line="240" w:lineRule="auto"/>
        <w:ind w:right="0" w:firstLine="0"/>
        <w:rPr>
          <w:rFonts w:ascii="Sylfaen" w:hAnsi="Sylfaen"/>
          <w:color w:val="auto"/>
          <w:sz w:val="22"/>
        </w:rPr>
      </w:pPr>
      <w:r w:rsidRPr="00784BD8">
        <w:rPr>
          <w:rFonts w:ascii="Sylfaen" w:hAnsi="Sylfaen"/>
          <w:color w:val="auto"/>
          <w:sz w:val="22"/>
        </w:rPr>
        <w:t xml:space="preserve">Do protokołu częściowego odbioru robót budowlanych, Wykonawca zobowiązany jest złożyć protokół odbioru tych robót wykonanych przez podwykonawcę i dalszego podwykonawcę biorącego udział w realizacji zamówienia </w:t>
      </w:r>
      <w:r w:rsidRPr="00784BD8">
        <w:rPr>
          <w:rFonts w:ascii="Sylfaen" w:hAnsi="Sylfaen"/>
          <w:i/>
          <w:iCs/>
          <w:color w:val="auto"/>
          <w:sz w:val="22"/>
        </w:rPr>
        <w:t xml:space="preserve">(jeżeli występuje), </w:t>
      </w:r>
      <w:r w:rsidRPr="00784BD8">
        <w:rPr>
          <w:rFonts w:ascii="Sylfaen" w:hAnsi="Sylfaen"/>
          <w:color w:val="auto"/>
          <w:sz w:val="22"/>
        </w:rPr>
        <w:t xml:space="preserve">będących elementem odbioru częściowego robót budowlanych Wykonawcy. </w:t>
      </w:r>
    </w:p>
    <w:p w14:paraId="313CB352" w14:textId="77777777" w:rsidR="006E1398" w:rsidRPr="00784BD8" w:rsidRDefault="006E1398" w:rsidP="00BB43A9">
      <w:pPr>
        <w:pStyle w:val="Akapitzlist"/>
        <w:numPr>
          <w:ilvl w:val="0"/>
          <w:numId w:val="5"/>
        </w:numPr>
        <w:tabs>
          <w:tab w:val="left" w:pos="284"/>
        </w:tabs>
        <w:autoSpaceDE w:val="0"/>
        <w:autoSpaceDN w:val="0"/>
        <w:spacing w:after="0" w:line="240" w:lineRule="auto"/>
        <w:ind w:right="0" w:firstLine="0"/>
        <w:rPr>
          <w:rFonts w:ascii="Sylfaen" w:hAnsi="Sylfaen"/>
          <w:color w:val="auto"/>
          <w:sz w:val="22"/>
        </w:rPr>
      </w:pPr>
      <w:r w:rsidRPr="00784BD8">
        <w:rPr>
          <w:rFonts w:ascii="Sylfaen" w:hAnsi="Sylfaen"/>
          <w:color w:val="auto"/>
          <w:sz w:val="22"/>
        </w:rPr>
        <w:t>Z czynności odbioru końcowego robót, sporządzony zostanie protokół końcowy według wzoru stanowiącego załącznik nr 3 do umowy.</w:t>
      </w:r>
    </w:p>
    <w:p w14:paraId="00B81D12" w14:textId="77777777" w:rsidR="006E1398" w:rsidRPr="00784BD8" w:rsidRDefault="00E01E65" w:rsidP="00BB43A9">
      <w:pPr>
        <w:pStyle w:val="Akapitzlist"/>
        <w:numPr>
          <w:ilvl w:val="0"/>
          <w:numId w:val="5"/>
        </w:numPr>
        <w:spacing w:after="0" w:line="240" w:lineRule="auto"/>
        <w:ind w:right="43"/>
        <w:rPr>
          <w:rFonts w:ascii="Sylfaen" w:hAnsi="Sylfaen"/>
          <w:color w:val="auto"/>
          <w:sz w:val="22"/>
        </w:rPr>
      </w:pPr>
      <w:r w:rsidRPr="00784BD8">
        <w:rPr>
          <w:rFonts w:ascii="Sylfaen" w:hAnsi="Sylfaen"/>
          <w:color w:val="auto"/>
          <w:sz w:val="22"/>
        </w:rPr>
        <w:t>C</w:t>
      </w:r>
      <w:r w:rsidR="006E1398" w:rsidRPr="00784BD8">
        <w:rPr>
          <w:rFonts w:ascii="Sylfaen" w:hAnsi="Sylfaen"/>
          <w:color w:val="auto"/>
          <w:sz w:val="22"/>
        </w:rPr>
        <w:t xml:space="preserve">zynności odbioru końcowego robót budowlanych będą przebiegały wg procedury opisanej poniżej. </w:t>
      </w:r>
    </w:p>
    <w:p w14:paraId="323FEB92" w14:textId="77777777" w:rsidR="006E1398" w:rsidRPr="00784BD8" w:rsidRDefault="006E1398" w:rsidP="00BB43A9">
      <w:pPr>
        <w:numPr>
          <w:ilvl w:val="0"/>
          <w:numId w:val="22"/>
        </w:numPr>
        <w:spacing w:after="0" w:line="240" w:lineRule="auto"/>
        <w:ind w:right="43"/>
        <w:rPr>
          <w:rFonts w:ascii="Sylfaen" w:hAnsi="Sylfaen"/>
          <w:color w:val="auto"/>
          <w:sz w:val="22"/>
        </w:rPr>
      </w:pPr>
      <w:r w:rsidRPr="00784BD8">
        <w:rPr>
          <w:rFonts w:ascii="Sylfaen" w:hAnsi="Sylfaen"/>
          <w:color w:val="auto"/>
          <w:sz w:val="22"/>
        </w:rPr>
        <w:t xml:space="preserve">Wykonawca – kierownik budowy zgłosi pisemnie Zamawiającemu gotowość do przeprowadzenia odbioru końcowego robót budowlanych, w dacie określonej w § 2 ust. 1 pkt. 2) </w:t>
      </w:r>
    </w:p>
    <w:p w14:paraId="593D0413" w14:textId="77777777" w:rsidR="006E1398" w:rsidRPr="00784BD8" w:rsidRDefault="006E1398" w:rsidP="00BB43A9">
      <w:pPr>
        <w:numPr>
          <w:ilvl w:val="0"/>
          <w:numId w:val="22"/>
        </w:numPr>
        <w:spacing w:after="0" w:line="240" w:lineRule="auto"/>
        <w:ind w:right="43"/>
        <w:rPr>
          <w:rFonts w:ascii="Sylfaen" w:hAnsi="Sylfaen"/>
          <w:color w:val="auto"/>
          <w:sz w:val="22"/>
        </w:rPr>
      </w:pPr>
      <w:r w:rsidRPr="00784BD8">
        <w:rPr>
          <w:rFonts w:ascii="Sylfaen" w:hAnsi="Sylfaen"/>
          <w:color w:val="auto"/>
          <w:sz w:val="22"/>
        </w:rPr>
        <w:t>Jeżeli w toku czynności odbioru zostanie stwierdzone, że przedmiot zamówienia nie spełnia wymogów określonych w SWZ, w tym w Opisie Przedmiotu Zamówienia, dokumentacji projektowej, Specyfikacji Technicznej Wykonania i Odbioru Robót Budowlanych (</w:t>
      </w:r>
      <w:proofErr w:type="spellStart"/>
      <w:r w:rsidRPr="00784BD8">
        <w:rPr>
          <w:rFonts w:ascii="Sylfaen" w:hAnsi="Sylfaen"/>
          <w:color w:val="auto"/>
          <w:sz w:val="22"/>
        </w:rPr>
        <w:t>STWiORB</w:t>
      </w:r>
      <w:proofErr w:type="spellEnd"/>
      <w:r w:rsidRPr="00784BD8">
        <w:rPr>
          <w:rFonts w:ascii="Sylfaen" w:hAnsi="Sylfaen"/>
          <w:color w:val="auto"/>
          <w:sz w:val="22"/>
        </w:rPr>
        <w:t xml:space="preserve">) lub niniejszej umowie, oraz/lub zawiera wady powodujące, że korzystanie z przedmiotu umowy nie będzie możliwe, Zamawiający może odmówić odbioru robót budowlanych.  </w:t>
      </w:r>
    </w:p>
    <w:p w14:paraId="14D22F8C" w14:textId="2CB4F505" w:rsidR="006E1398" w:rsidRPr="00784BD8" w:rsidRDefault="006E1398" w:rsidP="00BB43A9">
      <w:pPr>
        <w:numPr>
          <w:ilvl w:val="0"/>
          <w:numId w:val="22"/>
        </w:numPr>
        <w:spacing w:after="0" w:line="240" w:lineRule="auto"/>
        <w:ind w:right="43"/>
        <w:rPr>
          <w:rFonts w:ascii="Sylfaen" w:hAnsi="Sylfaen"/>
          <w:color w:val="auto"/>
          <w:sz w:val="22"/>
        </w:rPr>
      </w:pPr>
      <w:r w:rsidRPr="00784BD8">
        <w:rPr>
          <w:rFonts w:ascii="Sylfaen" w:hAnsi="Sylfaen"/>
          <w:color w:val="auto"/>
          <w:sz w:val="22"/>
        </w:rPr>
        <w:t xml:space="preserve">Jeżeli w toku czynności odbiorowych robót budowlanych Zamawiający stwierdzi wady nie wykluczające  korzystania z przedmiotu umowy, wyznaczy Wykonawcy termin na ich usunięcie. W przypadku niedotrzymania terminu usunięcia wad, Zamawiający naliczy kary umowne zgodnie z § 12 ust. 2 pkt 4 umowy. </w:t>
      </w:r>
    </w:p>
    <w:p w14:paraId="5E76D989" w14:textId="77777777" w:rsidR="006E1398" w:rsidRPr="00784BD8" w:rsidRDefault="006E1398" w:rsidP="00BB43A9">
      <w:pPr>
        <w:numPr>
          <w:ilvl w:val="0"/>
          <w:numId w:val="22"/>
        </w:numPr>
        <w:spacing w:after="0" w:line="240" w:lineRule="auto"/>
        <w:ind w:right="43"/>
        <w:rPr>
          <w:rFonts w:ascii="Sylfaen" w:hAnsi="Sylfaen"/>
          <w:color w:val="auto"/>
          <w:sz w:val="22"/>
        </w:rPr>
      </w:pPr>
      <w:r w:rsidRPr="00784BD8">
        <w:rPr>
          <w:rFonts w:ascii="Sylfaen" w:hAnsi="Sylfaen"/>
          <w:color w:val="auto"/>
          <w:sz w:val="22"/>
        </w:rPr>
        <w:t xml:space="preserve">Brak poprawnego wyniku czynności odbiorowych nie stanowi podstawy do przedłużenia terminu realizacji umowy. </w:t>
      </w:r>
    </w:p>
    <w:p w14:paraId="10844825" w14:textId="77777777" w:rsidR="00407D66" w:rsidRPr="00784BD8" w:rsidRDefault="00060236" w:rsidP="00B13BEB">
      <w:pPr>
        <w:spacing w:after="16" w:line="240" w:lineRule="auto"/>
        <w:ind w:right="60"/>
        <w:jc w:val="center"/>
        <w:rPr>
          <w:rFonts w:ascii="Sylfaen" w:hAnsi="Sylfaen"/>
          <w:color w:val="auto"/>
          <w:sz w:val="22"/>
        </w:rPr>
      </w:pPr>
      <w:r w:rsidRPr="00784BD8">
        <w:rPr>
          <w:rFonts w:ascii="Sylfaen" w:hAnsi="Sylfaen"/>
          <w:b/>
          <w:color w:val="auto"/>
          <w:sz w:val="22"/>
        </w:rPr>
        <w:t xml:space="preserve">§ 6. </w:t>
      </w:r>
    </w:p>
    <w:p w14:paraId="3DD07215" w14:textId="77777777" w:rsidR="00407D66" w:rsidRPr="00784BD8" w:rsidRDefault="00060236" w:rsidP="00BB43A9">
      <w:pPr>
        <w:numPr>
          <w:ilvl w:val="0"/>
          <w:numId w:val="6"/>
        </w:numPr>
        <w:spacing w:line="240" w:lineRule="auto"/>
        <w:ind w:right="43" w:hanging="283"/>
        <w:rPr>
          <w:rFonts w:ascii="Sylfaen" w:hAnsi="Sylfaen"/>
          <w:color w:val="auto"/>
          <w:sz w:val="22"/>
        </w:rPr>
      </w:pPr>
      <w:r w:rsidRPr="00784BD8">
        <w:rPr>
          <w:rFonts w:ascii="Sylfaen" w:hAnsi="Sylfaen"/>
          <w:color w:val="auto"/>
          <w:sz w:val="22"/>
        </w:rPr>
        <w:t>Strony ustalają, że wynagrodzenie z tytułu niniejszej umowy będzie miało formę ryczałtu</w:t>
      </w:r>
      <w:r w:rsidRPr="00784BD8">
        <w:rPr>
          <w:rFonts w:ascii="Sylfaen" w:hAnsi="Sylfaen"/>
          <w:b/>
          <w:color w:val="auto"/>
          <w:sz w:val="22"/>
        </w:rPr>
        <w:t>.</w:t>
      </w:r>
    </w:p>
    <w:p w14:paraId="00B563C7" w14:textId="77777777" w:rsidR="00407D66" w:rsidRPr="00784BD8" w:rsidRDefault="00060236" w:rsidP="00BB43A9">
      <w:pPr>
        <w:numPr>
          <w:ilvl w:val="0"/>
          <w:numId w:val="6"/>
        </w:numPr>
        <w:spacing w:after="61" w:line="240" w:lineRule="auto"/>
        <w:ind w:right="43" w:hanging="283"/>
        <w:rPr>
          <w:rFonts w:ascii="Sylfaen" w:hAnsi="Sylfaen"/>
          <w:color w:val="auto"/>
          <w:sz w:val="22"/>
        </w:rPr>
      </w:pPr>
      <w:r w:rsidRPr="00784BD8">
        <w:rPr>
          <w:rFonts w:ascii="Sylfaen" w:hAnsi="Sylfaen"/>
          <w:color w:val="auto"/>
          <w:sz w:val="22"/>
        </w:rPr>
        <w:t>Ustalone w tej formie wynagrodzenie za wykonanie przedmiotu umowy wynosi brutto ………………….</w:t>
      </w:r>
      <w:r w:rsidRPr="00784BD8">
        <w:rPr>
          <w:rFonts w:ascii="Sylfaen" w:hAnsi="Sylfaen"/>
          <w:b/>
          <w:color w:val="auto"/>
          <w:sz w:val="22"/>
        </w:rPr>
        <w:t>PLN</w:t>
      </w:r>
      <w:r w:rsidRPr="00784BD8">
        <w:rPr>
          <w:rFonts w:ascii="Sylfaen" w:hAnsi="Sylfaen"/>
          <w:color w:val="auto"/>
          <w:sz w:val="22"/>
        </w:rPr>
        <w:t xml:space="preserve"> (słownie złotych: ……………...……………........………………), w tym należny podatek VAT __ %, z czego: </w:t>
      </w:r>
    </w:p>
    <w:p w14:paraId="49C17C18" w14:textId="77777777" w:rsidR="00407D66" w:rsidRPr="00784BD8" w:rsidRDefault="00060236" w:rsidP="00BB43A9">
      <w:pPr>
        <w:numPr>
          <w:ilvl w:val="2"/>
          <w:numId w:val="6"/>
        </w:numPr>
        <w:spacing w:after="73" w:line="240" w:lineRule="auto"/>
        <w:ind w:left="993" w:right="43" w:hanging="427"/>
        <w:rPr>
          <w:rFonts w:ascii="Sylfaen" w:hAnsi="Sylfaen"/>
          <w:color w:val="auto"/>
          <w:sz w:val="22"/>
        </w:rPr>
      </w:pPr>
      <w:r w:rsidRPr="00784BD8">
        <w:rPr>
          <w:rFonts w:ascii="Sylfaen" w:hAnsi="Sylfaen"/>
          <w:color w:val="auto"/>
          <w:sz w:val="22"/>
        </w:rPr>
        <w:lastRenderedPageBreak/>
        <w:t xml:space="preserve">cena dokumentacji projektowej wynosi brutto …………………..PLN, </w:t>
      </w:r>
    </w:p>
    <w:p w14:paraId="1EC28468" w14:textId="77777777" w:rsidR="00407D66" w:rsidRPr="00784BD8" w:rsidRDefault="00060236" w:rsidP="00BB43A9">
      <w:pPr>
        <w:numPr>
          <w:ilvl w:val="2"/>
          <w:numId w:val="6"/>
        </w:numPr>
        <w:spacing w:line="240" w:lineRule="auto"/>
        <w:ind w:left="993" w:right="43" w:hanging="427"/>
        <w:rPr>
          <w:rFonts w:ascii="Sylfaen" w:hAnsi="Sylfaen"/>
          <w:color w:val="auto"/>
          <w:sz w:val="22"/>
        </w:rPr>
      </w:pPr>
      <w:r w:rsidRPr="00784BD8">
        <w:rPr>
          <w:rFonts w:ascii="Sylfaen" w:hAnsi="Sylfaen"/>
          <w:color w:val="auto"/>
          <w:sz w:val="22"/>
        </w:rPr>
        <w:t>cena robót budowlanych wynosi brutto …………………..PLN</w:t>
      </w:r>
      <w:r w:rsidR="00713B81" w:rsidRPr="00784BD8">
        <w:rPr>
          <w:rFonts w:ascii="Sylfaen" w:hAnsi="Sylfaen"/>
          <w:color w:val="auto"/>
          <w:sz w:val="22"/>
        </w:rPr>
        <w:t>.</w:t>
      </w:r>
    </w:p>
    <w:p w14:paraId="275E4700" w14:textId="77777777" w:rsidR="00E01E65" w:rsidRPr="00784BD8" w:rsidRDefault="00E01E65" w:rsidP="00BB43A9">
      <w:pPr>
        <w:pStyle w:val="Akapitzlist"/>
        <w:numPr>
          <w:ilvl w:val="0"/>
          <w:numId w:val="6"/>
        </w:numPr>
        <w:tabs>
          <w:tab w:val="left" w:pos="284"/>
        </w:tabs>
        <w:suppressAutoHyphens/>
        <w:spacing w:after="0" w:line="240" w:lineRule="auto"/>
        <w:ind w:left="0" w:right="0" w:firstLine="0"/>
        <w:rPr>
          <w:rFonts w:ascii="Sylfaen" w:eastAsia="Times New Roman" w:hAnsi="Sylfaen"/>
          <w:color w:val="auto"/>
          <w:spacing w:val="-3"/>
          <w:sz w:val="22"/>
          <w:lang w:eastAsia="zh-CN"/>
        </w:rPr>
      </w:pPr>
      <w:r w:rsidRPr="00784BD8">
        <w:rPr>
          <w:rFonts w:ascii="Sylfaen" w:hAnsi="Sylfaen"/>
          <w:color w:val="auto"/>
          <w:sz w:val="22"/>
        </w:rPr>
        <w:t xml:space="preserve">Wynagrodzenie współfinansowane jest z Rządowego Funduszu Polski Ład: Programu Inwestycji Strategicznych oraz środków Gminy Lubawka. Kwota Promesy, stanowiąca wysokość dofinansowania Inwestycji z Rządowego Funduszu Polski Ład: Program Inwestycji Strategicznych wynosi: ……………  PLN (słownie złotych: ………………………). </w:t>
      </w:r>
    </w:p>
    <w:p w14:paraId="66D68DD6" w14:textId="77777777" w:rsidR="00E01E65" w:rsidRPr="00784BD8" w:rsidRDefault="00E01E65" w:rsidP="00BB43A9">
      <w:pPr>
        <w:numPr>
          <w:ilvl w:val="0"/>
          <w:numId w:val="6"/>
        </w:numPr>
        <w:suppressAutoHyphens/>
        <w:spacing w:after="0" w:line="240" w:lineRule="auto"/>
        <w:ind w:left="142" w:right="0"/>
        <w:rPr>
          <w:rFonts w:ascii="Sylfaen" w:hAnsi="Sylfaen"/>
          <w:color w:val="auto"/>
          <w:spacing w:val="-3"/>
          <w:sz w:val="22"/>
          <w:lang w:eastAsia="zh-CN"/>
        </w:rPr>
      </w:pPr>
      <w:r w:rsidRPr="00784BD8">
        <w:rPr>
          <w:rFonts w:ascii="Sylfaen" w:hAnsi="Sylfaen"/>
          <w:color w:val="auto"/>
          <w:sz w:val="22"/>
        </w:rPr>
        <w:t>Kwota udziału własnego Zamawiającego, stanowiąca środki finansowe Zamawiającego przeznaczone na realizację Inwestycji, wynosi ……………………………PLN (słownie złotych: …………………….. ………….. ).</w:t>
      </w:r>
    </w:p>
    <w:p w14:paraId="500C257B" w14:textId="77777777" w:rsidR="00E01E65" w:rsidRPr="00784BD8" w:rsidRDefault="00E01E65" w:rsidP="00BB43A9">
      <w:pPr>
        <w:pStyle w:val="Akapitzlist"/>
        <w:numPr>
          <w:ilvl w:val="0"/>
          <w:numId w:val="6"/>
        </w:numPr>
        <w:spacing w:after="0" w:line="240" w:lineRule="auto"/>
        <w:ind w:left="142" w:right="43"/>
        <w:rPr>
          <w:rFonts w:ascii="Sylfaen" w:hAnsi="Sylfaen"/>
          <w:color w:val="auto"/>
          <w:sz w:val="22"/>
        </w:rPr>
      </w:pPr>
      <w:r w:rsidRPr="00784BD8">
        <w:rPr>
          <w:rFonts w:ascii="Sylfaen" w:hAnsi="Sylfaen"/>
          <w:color w:val="auto"/>
          <w:sz w:val="22"/>
        </w:rPr>
        <w:t xml:space="preserve">Wykonawca jest zobowiązany zapewnić finansowanie inwestycji w części niepokrytej wkładem własnym Zamawiającego na czas poprzedzający wypłatę środków z Programu Rządowy Fundusz Polski Ład: Program Inwestycji Strategicznych. </w:t>
      </w:r>
    </w:p>
    <w:p w14:paraId="7D06B83F" w14:textId="35288441" w:rsidR="00E01E65" w:rsidRPr="00784BD8" w:rsidRDefault="00E01E65" w:rsidP="00BB43A9">
      <w:pPr>
        <w:numPr>
          <w:ilvl w:val="0"/>
          <w:numId w:val="6"/>
        </w:numPr>
        <w:spacing w:after="0" w:line="240" w:lineRule="auto"/>
        <w:ind w:right="43" w:hanging="141"/>
        <w:rPr>
          <w:rFonts w:ascii="Sylfaen" w:hAnsi="Sylfaen"/>
          <w:color w:val="auto"/>
          <w:sz w:val="22"/>
        </w:rPr>
      </w:pPr>
      <w:r w:rsidRPr="00784BD8">
        <w:rPr>
          <w:rFonts w:ascii="Sylfaen" w:hAnsi="Sylfaen"/>
          <w:color w:val="auto"/>
          <w:sz w:val="22"/>
        </w:rPr>
        <w:t xml:space="preserve">Podstawę do wynagrodzenia, o którym mowa w ust. </w:t>
      </w:r>
      <w:r w:rsidR="00A37658">
        <w:rPr>
          <w:rFonts w:ascii="Sylfaen" w:hAnsi="Sylfaen"/>
          <w:color w:val="auto"/>
          <w:sz w:val="22"/>
        </w:rPr>
        <w:t>2</w:t>
      </w:r>
      <w:r w:rsidR="00A37658" w:rsidRPr="00784BD8">
        <w:rPr>
          <w:rFonts w:ascii="Sylfaen" w:hAnsi="Sylfaen"/>
          <w:color w:val="auto"/>
          <w:sz w:val="22"/>
        </w:rPr>
        <w:t xml:space="preserve"> </w:t>
      </w:r>
      <w:r w:rsidRPr="00784BD8">
        <w:rPr>
          <w:rFonts w:ascii="Sylfaen" w:hAnsi="Sylfaen"/>
          <w:color w:val="auto"/>
          <w:sz w:val="22"/>
        </w:rPr>
        <w:t xml:space="preserve">stanowi złożona i przyjęta oferta. </w:t>
      </w:r>
    </w:p>
    <w:p w14:paraId="05D73D8E" w14:textId="456F3C3B" w:rsidR="00E01E65" w:rsidRPr="00784BD8" w:rsidRDefault="00E01E65" w:rsidP="00BB43A9">
      <w:pPr>
        <w:numPr>
          <w:ilvl w:val="0"/>
          <w:numId w:val="6"/>
        </w:numPr>
        <w:spacing w:after="0" w:line="240" w:lineRule="auto"/>
        <w:ind w:right="43" w:hanging="141"/>
        <w:rPr>
          <w:rFonts w:ascii="Sylfaen" w:hAnsi="Sylfaen"/>
          <w:color w:val="auto"/>
          <w:sz w:val="22"/>
        </w:rPr>
      </w:pPr>
      <w:r w:rsidRPr="00784BD8">
        <w:rPr>
          <w:rFonts w:ascii="Sylfaen" w:hAnsi="Sylfaen"/>
          <w:color w:val="auto"/>
          <w:sz w:val="22"/>
        </w:rPr>
        <w:t xml:space="preserve">Kwota wynagrodzenia określona w ust. 2 zawiera wszelkie koszty związane z realizacją zadania niezbędne do jego prawidłowego i zgodnego z przepisami prawa wykonania przedmiotu zamówienia, w szczególności wynikające z opisu przedmiotu zamówienia wraz z załącznikami, w tym koszty opracowania dokumentacji projektowej, nabycia praw autorskich, wykonania robót budowlanych, właściwego zagospodarowania odpadów zgodnie z Ustawą z dnia 14 grudnia 2012 r. </w:t>
      </w:r>
      <w:r w:rsidR="0076150C">
        <w:rPr>
          <w:rFonts w:ascii="Sylfaen" w:hAnsi="Sylfaen"/>
          <w:color w:val="auto"/>
          <w:sz w:val="22"/>
        </w:rPr>
        <w:br/>
      </w:r>
      <w:r w:rsidRPr="00784BD8">
        <w:rPr>
          <w:rFonts w:ascii="Sylfaen" w:hAnsi="Sylfaen"/>
          <w:color w:val="auto"/>
          <w:sz w:val="22"/>
        </w:rPr>
        <w:t xml:space="preserve">o odpadach oraz wszelkie inne niewyszczególnione w SWZ ani w załącznikach koszty, które będą konieczne do poniesienia dla prawidłowego i zgodnego z przepisami prawa wykonania przedmiotu zamówienia. </w:t>
      </w:r>
    </w:p>
    <w:p w14:paraId="2D611D05" w14:textId="77777777" w:rsidR="00E01E65" w:rsidRPr="00784BD8" w:rsidRDefault="00E01E65" w:rsidP="00BB43A9">
      <w:pPr>
        <w:numPr>
          <w:ilvl w:val="0"/>
          <w:numId w:val="6"/>
        </w:numPr>
        <w:spacing w:after="0" w:line="240" w:lineRule="auto"/>
        <w:ind w:right="43" w:hanging="141"/>
        <w:rPr>
          <w:rFonts w:ascii="Sylfaen" w:hAnsi="Sylfaen"/>
          <w:color w:val="auto"/>
          <w:sz w:val="22"/>
        </w:rPr>
      </w:pPr>
      <w:r w:rsidRPr="00784BD8">
        <w:rPr>
          <w:rFonts w:ascii="Sylfaen" w:hAnsi="Sylfaen"/>
          <w:color w:val="auto"/>
          <w:sz w:val="22"/>
        </w:rPr>
        <w:t xml:space="preserve">Cena ryczałtowa jest stała w całym okresie obowiązywania umowy i nie będą podlegać zmianom z zastrzeżeniem zasad określonych w § 8 i § 13 umowy. </w:t>
      </w:r>
    </w:p>
    <w:p w14:paraId="01A317A5" w14:textId="77777777" w:rsidR="00066815" w:rsidRPr="00784BD8" w:rsidRDefault="00066815" w:rsidP="00B13BEB">
      <w:pPr>
        <w:spacing w:after="16" w:line="240" w:lineRule="auto"/>
        <w:ind w:left="0" w:right="60" w:firstLine="0"/>
        <w:jc w:val="center"/>
        <w:rPr>
          <w:rFonts w:ascii="Sylfaen" w:hAnsi="Sylfaen"/>
          <w:b/>
          <w:color w:val="auto"/>
          <w:sz w:val="22"/>
        </w:rPr>
      </w:pPr>
    </w:p>
    <w:p w14:paraId="68CECBB6" w14:textId="77777777" w:rsidR="00407D66" w:rsidRPr="00784BD8" w:rsidRDefault="00060236" w:rsidP="00B13BEB">
      <w:pPr>
        <w:spacing w:after="16" w:line="240" w:lineRule="auto"/>
        <w:ind w:left="0" w:right="60" w:firstLine="0"/>
        <w:jc w:val="center"/>
        <w:rPr>
          <w:rFonts w:ascii="Sylfaen" w:hAnsi="Sylfaen"/>
          <w:color w:val="auto"/>
          <w:sz w:val="22"/>
        </w:rPr>
      </w:pPr>
      <w:r w:rsidRPr="00784BD8">
        <w:rPr>
          <w:rFonts w:ascii="Sylfaen" w:hAnsi="Sylfaen"/>
          <w:b/>
          <w:color w:val="auto"/>
          <w:sz w:val="22"/>
        </w:rPr>
        <w:t xml:space="preserve">§ 7. </w:t>
      </w:r>
    </w:p>
    <w:p w14:paraId="6069FCDA" w14:textId="77777777" w:rsidR="00E01E65" w:rsidRPr="00784BD8" w:rsidRDefault="00E01E65" w:rsidP="00BB43A9">
      <w:pPr>
        <w:pStyle w:val="Akapitzlist"/>
        <w:numPr>
          <w:ilvl w:val="0"/>
          <w:numId w:val="23"/>
        </w:numPr>
        <w:suppressAutoHyphens/>
        <w:spacing w:after="0" w:line="240" w:lineRule="auto"/>
        <w:ind w:left="284" w:right="0"/>
        <w:contextualSpacing w:val="0"/>
        <w:rPr>
          <w:rFonts w:ascii="Sylfaen" w:eastAsia="Times New Roman" w:hAnsi="Sylfaen"/>
          <w:color w:val="auto"/>
          <w:sz w:val="22"/>
        </w:rPr>
      </w:pPr>
      <w:r w:rsidRPr="00784BD8">
        <w:rPr>
          <w:rFonts w:ascii="Sylfaen" w:hAnsi="Sylfaen"/>
          <w:color w:val="auto"/>
          <w:sz w:val="22"/>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01 lipca 2021r roku ze zmianami, </w:t>
      </w:r>
      <w:r w:rsidR="00784BD8">
        <w:rPr>
          <w:rFonts w:ascii="Sylfaen" w:hAnsi="Sylfaen"/>
          <w:color w:val="auto"/>
          <w:sz w:val="22"/>
        </w:rPr>
        <w:t>p</w:t>
      </w:r>
      <w:r w:rsidRPr="00784BD8">
        <w:rPr>
          <w:rFonts w:ascii="Sylfaen" w:hAnsi="Sylfaen"/>
          <w:color w:val="auto"/>
          <w:sz w:val="22"/>
        </w:rPr>
        <w:t>romesie dotyczącej dofinansowania inwestycji z Rządowego Funduszu Polski Ład: Programu Inwestycji Strategicznych nr Edycja6PGR</w:t>
      </w:r>
      <w:r w:rsidR="002C65DE" w:rsidRPr="00784BD8">
        <w:rPr>
          <w:rFonts w:ascii="Sylfaen" w:hAnsi="Sylfaen"/>
          <w:color w:val="auto"/>
          <w:sz w:val="22"/>
        </w:rPr>
        <w:t>/2023</w:t>
      </w:r>
      <w:r w:rsidRPr="00784BD8">
        <w:rPr>
          <w:rFonts w:ascii="Sylfaen" w:hAnsi="Sylfaen"/>
          <w:color w:val="auto"/>
          <w:sz w:val="22"/>
        </w:rPr>
        <w:t>/</w:t>
      </w:r>
      <w:r w:rsidR="002C65DE" w:rsidRPr="00784BD8">
        <w:rPr>
          <w:rFonts w:ascii="Sylfaen" w:hAnsi="Sylfaen"/>
          <w:color w:val="auto"/>
          <w:sz w:val="22"/>
        </w:rPr>
        <w:t>3819</w:t>
      </w:r>
      <w:r w:rsidRPr="00784BD8">
        <w:rPr>
          <w:rFonts w:ascii="Sylfaen" w:hAnsi="Sylfaen"/>
          <w:color w:val="auto"/>
          <w:sz w:val="22"/>
        </w:rPr>
        <w:t>/</w:t>
      </w:r>
      <w:proofErr w:type="spellStart"/>
      <w:r w:rsidRPr="00784BD8">
        <w:rPr>
          <w:rFonts w:ascii="Sylfaen" w:hAnsi="Sylfaen"/>
          <w:color w:val="auto"/>
          <w:sz w:val="22"/>
        </w:rPr>
        <w:t>PolskiLad</w:t>
      </w:r>
      <w:proofErr w:type="spellEnd"/>
      <w:r w:rsidRPr="00784BD8">
        <w:rPr>
          <w:rFonts w:ascii="Sylfaen" w:hAnsi="Sylfaen"/>
          <w:color w:val="auto"/>
          <w:sz w:val="22"/>
        </w:rPr>
        <w:t xml:space="preserve">. </w:t>
      </w:r>
    </w:p>
    <w:p w14:paraId="5D16268A" w14:textId="77777777" w:rsidR="00E01E65" w:rsidRPr="00784BD8" w:rsidRDefault="00E01E65" w:rsidP="00BB43A9">
      <w:pPr>
        <w:pStyle w:val="Akapitzlist"/>
        <w:numPr>
          <w:ilvl w:val="0"/>
          <w:numId w:val="24"/>
        </w:numPr>
        <w:tabs>
          <w:tab w:val="num" w:pos="720"/>
        </w:tabs>
        <w:suppressAutoHyphens/>
        <w:spacing w:after="0" w:line="240" w:lineRule="auto"/>
        <w:ind w:left="720" w:right="0"/>
        <w:contextualSpacing w:val="0"/>
        <w:rPr>
          <w:rFonts w:ascii="Sylfaen" w:hAnsi="Sylfaen"/>
          <w:color w:val="auto"/>
          <w:sz w:val="22"/>
        </w:rPr>
      </w:pPr>
      <w:r w:rsidRPr="00784BD8">
        <w:rPr>
          <w:rFonts w:ascii="Sylfaen" w:hAnsi="Sylfaen"/>
          <w:color w:val="auto"/>
          <w:sz w:val="22"/>
        </w:rPr>
        <w:t xml:space="preserve">w odniesieniu do środków stanowiących udział własny Zamawiającego w kwocie określonej                         w § 6 ust. 4, wynagrodzenie Wykonawcy płatne będzie na podstawie faktur częściowych (faktury wystawiane nie częściej niż raz w miesiącu), na łączną kwotę w wysokości zaawansowania przedmiotu umowy na podstawie faktycznie wykonanych prac potwierdzonych przez przedstawiciela Zamawiającego odpowiednio protokołem odbioru dokumentacji projektowej – Etap I lub odbioru częściowego robót budowlanych z Etapu II, wynikających </w:t>
      </w:r>
      <w:r w:rsidRPr="00784BD8">
        <w:rPr>
          <w:rFonts w:ascii="Sylfaen" w:hAnsi="Sylfaen"/>
          <w:color w:val="auto"/>
          <w:sz w:val="22"/>
        </w:rPr>
        <w:br/>
        <w:t>z danego Zakresu realizacji przedmiotu umowy, wskazanego w Harmonogramie;</w:t>
      </w:r>
    </w:p>
    <w:p w14:paraId="35D152D3" w14:textId="6E66775E" w:rsidR="00E01E65" w:rsidRPr="00784BD8" w:rsidRDefault="00E01E65" w:rsidP="00BB43A9">
      <w:pPr>
        <w:pStyle w:val="Akapitzlist"/>
        <w:numPr>
          <w:ilvl w:val="0"/>
          <w:numId w:val="24"/>
        </w:numPr>
        <w:tabs>
          <w:tab w:val="num" w:pos="720"/>
        </w:tabs>
        <w:suppressAutoHyphens/>
        <w:spacing w:after="0" w:line="240" w:lineRule="auto"/>
        <w:ind w:left="720" w:right="0"/>
        <w:contextualSpacing w:val="0"/>
        <w:rPr>
          <w:rFonts w:ascii="Sylfaen" w:hAnsi="Sylfaen"/>
          <w:color w:val="auto"/>
          <w:sz w:val="22"/>
        </w:rPr>
      </w:pPr>
      <w:r w:rsidRPr="00784BD8">
        <w:rPr>
          <w:rFonts w:ascii="Sylfaen" w:hAnsi="Sylfaen"/>
          <w:color w:val="auto"/>
          <w:sz w:val="22"/>
        </w:rPr>
        <w:t xml:space="preserve">w odniesieniu do prac wykonywanych w ramach realizacji Inwestycji po przekroczeniu zaawansowania finansowego określonego w § 6 ust. 4, wynagrodzenie Wykonawcy będzie płatne z kwoty dofinansowania z Funduszu Polski Ład: Programu Inwestycji Strategicznych </w:t>
      </w:r>
      <w:r w:rsidRPr="00784BD8">
        <w:rPr>
          <w:rFonts w:ascii="Sylfaen" w:hAnsi="Sylfaen"/>
          <w:color w:val="auto"/>
          <w:sz w:val="22"/>
        </w:rPr>
        <w:br/>
      </w:r>
      <w:r w:rsidR="00D83D98">
        <w:rPr>
          <w:rFonts w:ascii="Sylfaen" w:hAnsi="Sylfaen"/>
          <w:color w:val="auto"/>
          <w:sz w:val="22"/>
        </w:rPr>
        <w:t>w dwóch</w:t>
      </w:r>
      <w:r w:rsidRPr="00784BD8">
        <w:rPr>
          <w:rFonts w:ascii="Sylfaen" w:hAnsi="Sylfaen"/>
          <w:color w:val="auto"/>
          <w:sz w:val="22"/>
        </w:rPr>
        <w:t xml:space="preserve"> transzach: </w:t>
      </w:r>
    </w:p>
    <w:p w14:paraId="3A634890" w14:textId="77777777" w:rsidR="00E01E65" w:rsidRPr="00784BD8" w:rsidRDefault="00E01E65" w:rsidP="00BB43A9">
      <w:pPr>
        <w:pStyle w:val="Akapitzlist"/>
        <w:numPr>
          <w:ilvl w:val="1"/>
          <w:numId w:val="23"/>
        </w:numPr>
        <w:tabs>
          <w:tab w:val="clear" w:pos="1495"/>
          <w:tab w:val="num" w:pos="1724"/>
        </w:tabs>
        <w:suppressAutoHyphens/>
        <w:spacing w:after="0" w:line="240" w:lineRule="auto"/>
        <w:ind w:left="1134" w:right="0"/>
        <w:contextualSpacing w:val="0"/>
        <w:rPr>
          <w:rFonts w:ascii="Sylfaen" w:hAnsi="Sylfaen"/>
          <w:color w:val="auto"/>
          <w:sz w:val="22"/>
        </w:rPr>
      </w:pPr>
      <w:r w:rsidRPr="00784BD8">
        <w:rPr>
          <w:rFonts w:ascii="Sylfaen" w:hAnsi="Sylfaen"/>
          <w:color w:val="auto"/>
          <w:sz w:val="22"/>
        </w:rPr>
        <w:t xml:space="preserve">Transza 1 – wynagrodzenie płatne na podstawie faktury wystawionej w oparciu o protokół potwierdzający wykonanie części prac objętych Etapem II inwestycji, tj. robót </w:t>
      </w:r>
      <w:r w:rsidRPr="00784BD8">
        <w:rPr>
          <w:rFonts w:ascii="Sylfaen" w:hAnsi="Sylfaen"/>
          <w:color w:val="auto"/>
          <w:sz w:val="22"/>
        </w:rPr>
        <w:br/>
        <w:t>o równowartości nie większej niż 50% łącznego wynagrodzenia wykonawcy, wynikających z harmonogramu rzeczowo – finansowo;</w:t>
      </w:r>
    </w:p>
    <w:p w14:paraId="0DE382F9" w14:textId="77777777" w:rsidR="00E01E65" w:rsidRPr="00784BD8" w:rsidRDefault="00E01E65" w:rsidP="00BB43A9">
      <w:pPr>
        <w:pStyle w:val="Akapitzlist"/>
        <w:numPr>
          <w:ilvl w:val="1"/>
          <w:numId w:val="23"/>
        </w:numPr>
        <w:tabs>
          <w:tab w:val="clear" w:pos="1495"/>
          <w:tab w:val="num" w:pos="1724"/>
        </w:tabs>
        <w:suppressAutoHyphens/>
        <w:spacing w:after="0" w:line="240" w:lineRule="auto"/>
        <w:ind w:left="1134" w:right="0"/>
        <w:contextualSpacing w:val="0"/>
        <w:rPr>
          <w:rFonts w:ascii="Sylfaen" w:hAnsi="Sylfaen"/>
          <w:color w:val="auto"/>
          <w:sz w:val="22"/>
        </w:rPr>
      </w:pPr>
      <w:r w:rsidRPr="00784BD8">
        <w:rPr>
          <w:rFonts w:ascii="Sylfaen" w:hAnsi="Sylfaen"/>
          <w:color w:val="auto"/>
          <w:sz w:val="22"/>
        </w:rPr>
        <w:t>Transza 2 – wynagrodzenie płatne na podstawie faktury końcowej w oparciu o protokół końcowy robót w wysokości wynagrodzenia pozostałego do zapłaty z tytułu realizacji przedmiotu umowy.</w:t>
      </w:r>
    </w:p>
    <w:p w14:paraId="6C2448F2" w14:textId="77777777" w:rsidR="00E01E65" w:rsidRPr="00784BD8" w:rsidRDefault="00E01E65" w:rsidP="00BB43A9">
      <w:pPr>
        <w:pStyle w:val="Akapitzlist"/>
        <w:numPr>
          <w:ilvl w:val="0"/>
          <w:numId w:val="23"/>
        </w:numPr>
        <w:tabs>
          <w:tab w:val="clear" w:pos="1920"/>
        </w:tabs>
        <w:spacing w:after="0" w:line="240" w:lineRule="auto"/>
        <w:ind w:left="426" w:right="43"/>
        <w:rPr>
          <w:rFonts w:ascii="Sylfaen" w:hAnsi="Sylfaen"/>
          <w:color w:val="auto"/>
          <w:sz w:val="22"/>
        </w:rPr>
      </w:pPr>
      <w:r w:rsidRPr="00784BD8">
        <w:rPr>
          <w:rFonts w:ascii="Sylfaen" w:hAnsi="Sylfaen"/>
          <w:color w:val="auto"/>
          <w:sz w:val="22"/>
        </w:rPr>
        <w:t>Termin płatności faktur:</w:t>
      </w:r>
    </w:p>
    <w:p w14:paraId="470F587C" w14:textId="77777777" w:rsidR="00E01E65" w:rsidRPr="00711E60" w:rsidRDefault="00E01E65" w:rsidP="00BB43A9">
      <w:pPr>
        <w:pStyle w:val="Akapitzlist"/>
        <w:numPr>
          <w:ilvl w:val="1"/>
          <w:numId w:val="23"/>
        </w:numPr>
        <w:tabs>
          <w:tab w:val="clear" w:pos="1495"/>
        </w:tabs>
        <w:spacing w:after="0" w:line="240" w:lineRule="auto"/>
        <w:ind w:left="993" w:right="43"/>
        <w:rPr>
          <w:rFonts w:ascii="Sylfaen" w:hAnsi="Sylfaen"/>
          <w:color w:val="auto"/>
          <w:sz w:val="22"/>
        </w:rPr>
      </w:pPr>
      <w:r w:rsidRPr="00711E60">
        <w:rPr>
          <w:rFonts w:ascii="Sylfaen" w:hAnsi="Sylfaen"/>
          <w:color w:val="auto"/>
          <w:sz w:val="22"/>
        </w:rPr>
        <w:lastRenderedPageBreak/>
        <w:t>płatnych ze środków własnych Zamawiającego wynosi do 30 dni licząc od daty dostarczenia do Zamawiającego prawidłowo wystawionej faktury wra</w:t>
      </w:r>
      <w:r w:rsidR="00711E60" w:rsidRPr="00711E60">
        <w:rPr>
          <w:rFonts w:ascii="Sylfaen" w:hAnsi="Sylfaen"/>
          <w:color w:val="auto"/>
          <w:sz w:val="22"/>
        </w:rPr>
        <w:t>z z dokumentami rozliczeniowymi</w:t>
      </w:r>
      <w:r w:rsidR="00BA23C8">
        <w:rPr>
          <w:rFonts w:ascii="Sylfaen" w:hAnsi="Sylfaen"/>
          <w:color w:val="auto"/>
          <w:sz w:val="22"/>
        </w:rPr>
        <w:t xml:space="preserve">. </w:t>
      </w:r>
      <w:r w:rsidR="00711E60" w:rsidRPr="00711E60">
        <w:rPr>
          <w:rFonts w:ascii="Sylfaen" w:hAnsi="Sylfaen"/>
          <w:sz w:val="22"/>
        </w:rPr>
        <w:t>Wykonawca na fakturze zobowiązany jest wskazać wynagrodzenie z rozbiciem na wynagrodzenie za dokumentację</w:t>
      </w:r>
      <w:r w:rsidR="00BA23C8">
        <w:rPr>
          <w:rFonts w:ascii="Sylfaen" w:hAnsi="Sylfaen"/>
          <w:sz w:val="22"/>
        </w:rPr>
        <w:t>;</w:t>
      </w:r>
    </w:p>
    <w:p w14:paraId="32C26E88" w14:textId="77777777" w:rsidR="00E01E65" w:rsidRPr="00784BD8" w:rsidRDefault="00E01E65" w:rsidP="00BB43A9">
      <w:pPr>
        <w:pStyle w:val="Akapitzlist"/>
        <w:numPr>
          <w:ilvl w:val="1"/>
          <w:numId w:val="23"/>
        </w:numPr>
        <w:tabs>
          <w:tab w:val="clear" w:pos="1495"/>
        </w:tabs>
        <w:spacing w:after="0" w:line="240" w:lineRule="auto"/>
        <w:ind w:left="993" w:right="43"/>
        <w:rPr>
          <w:rFonts w:ascii="Sylfaen" w:hAnsi="Sylfaen"/>
          <w:color w:val="auto"/>
          <w:sz w:val="22"/>
        </w:rPr>
      </w:pPr>
      <w:r w:rsidRPr="00784BD8">
        <w:rPr>
          <w:rFonts w:ascii="Sylfaen" w:hAnsi="Sylfaen"/>
          <w:color w:val="auto"/>
          <w:sz w:val="22"/>
        </w:rPr>
        <w:t xml:space="preserve"> płatnych ze środków pochodzących z Polskiego Ładu wynosi do 35 dni, licząc od daty dostarczenia do Zamawiającego prawidłowo wystawionej faktury wraz z dokumentami rozliczeniowymi.</w:t>
      </w:r>
    </w:p>
    <w:p w14:paraId="681716F1" w14:textId="77777777" w:rsidR="00E01E65" w:rsidRPr="00784BD8" w:rsidRDefault="00E01E65" w:rsidP="00BB43A9">
      <w:pPr>
        <w:pStyle w:val="Akapitzlist"/>
        <w:numPr>
          <w:ilvl w:val="0"/>
          <w:numId w:val="23"/>
        </w:numPr>
        <w:tabs>
          <w:tab w:val="clear" w:pos="1920"/>
        </w:tabs>
        <w:spacing w:after="0" w:line="240" w:lineRule="auto"/>
        <w:ind w:left="426" w:right="43"/>
        <w:rPr>
          <w:rFonts w:ascii="Sylfaen" w:hAnsi="Sylfaen"/>
          <w:color w:val="auto"/>
          <w:sz w:val="22"/>
        </w:rPr>
      </w:pPr>
      <w:r w:rsidRPr="00784BD8">
        <w:rPr>
          <w:rFonts w:ascii="Sylfaen" w:hAnsi="Sylfaen"/>
          <w:color w:val="auto"/>
          <w:sz w:val="22"/>
        </w:rPr>
        <w:t xml:space="preserve">Dokumentami rozliczeniowymi o których mowa w ust. 2 są: </w:t>
      </w:r>
    </w:p>
    <w:p w14:paraId="58D81CF3" w14:textId="77777777" w:rsidR="00E01E65" w:rsidRPr="00784BD8" w:rsidRDefault="00E01E65" w:rsidP="00BB43A9">
      <w:pPr>
        <w:numPr>
          <w:ilvl w:val="0"/>
          <w:numId w:val="25"/>
        </w:numPr>
        <w:spacing w:after="0" w:line="240" w:lineRule="auto"/>
        <w:ind w:left="709" w:right="0" w:hanging="425"/>
        <w:jc w:val="left"/>
        <w:rPr>
          <w:rFonts w:ascii="Sylfaen" w:eastAsia="Times New Roman" w:hAnsi="Sylfaen" w:cs="Times New Roman"/>
          <w:color w:val="auto"/>
          <w:sz w:val="22"/>
        </w:rPr>
      </w:pPr>
      <w:r w:rsidRPr="00784BD8">
        <w:rPr>
          <w:rFonts w:ascii="Sylfaen" w:hAnsi="Sylfaen"/>
          <w:color w:val="auto"/>
          <w:sz w:val="22"/>
        </w:rPr>
        <w:t>do faktury częściowej za dokumentację projektową:</w:t>
      </w:r>
    </w:p>
    <w:p w14:paraId="75DB8AB7" w14:textId="77777777" w:rsidR="00E01E65" w:rsidRPr="00784BD8" w:rsidRDefault="00E01E65" w:rsidP="00BB43A9">
      <w:pPr>
        <w:pStyle w:val="Akapitzlist"/>
        <w:numPr>
          <w:ilvl w:val="0"/>
          <w:numId w:val="26"/>
        </w:numPr>
        <w:spacing w:after="0" w:line="240" w:lineRule="auto"/>
        <w:ind w:left="993" w:right="0" w:hanging="284"/>
        <w:contextualSpacing w:val="0"/>
        <w:rPr>
          <w:rFonts w:ascii="Sylfaen" w:hAnsi="Sylfaen"/>
          <w:color w:val="auto"/>
          <w:sz w:val="22"/>
        </w:rPr>
      </w:pPr>
      <w:r w:rsidRPr="00784BD8">
        <w:rPr>
          <w:rFonts w:ascii="Sylfaen" w:hAnsi="Sylfaen"/>
          <w:color w:val="auto"/>
          <w:sz w:val="22"/>
        </w:rPr>
        <w:t xml:space="preserve">protokołem odbioru dokumentacji projektowej podpisanym przez Wykonawcę </w:t>
      </w:r>
      <w:r w:rsidRPr="00784BD8">
        <w:rPr>
          <w:rFonts w:ascii="Sylfaen" w:hAnsi="Sylfaen"/>
          <w:color w:val="auto"/>
          <w:sz w:val="22"/>
        </w:rPr>
        <w:br/>
        <w:t xml:space="preserve">i przedstawiciela Zamawiającego; </w:t>
      </w:r>
    </w:p>
    <w:p w14:paraId="026572AA" w14:textId="77777777" w:rsidR="00E01E65" w:rsidRPr="00784BD8" w:rsidRDefault="00E01E65" w:rsidP="00BB43A9">
      <w:pPr>
        <w:pStyle w:val="Akapitzlist"/>
        <w:numPr>
          <w:ilvl w:val="0"/>
          <w:numId w:val="26"/>
        </w:numPr>
        <w:spacing w:after="0" w:line="240" w:lineRule="auto"/>
        <w:ind w:left="993" w:right="0" w:hanging="284"/>
        <w:contextualSpacing w:val="0"/>
        <w:rPr>
          <w:rFonts w:ascii="Sylfaen" w:hAnsi="Sylfaen"/>
          <w:color w:val="auto"/>
          <w:sz w:val="22"/>
        </w:rPr>
      </w:pPr>
      <w:r w:rsidRPr="00784BD8">
        <w:rPr>
          <w:rFonts w:ascii="Sylfaen" w:hAnsi="Sylfaen"/>
          <w:color w:val="auto"/>
          <w:sz w:val="22"/>
        </w:rPr>
        <w:t>dowodami zapłaty wynagrodzenia podwykonawcom i dalszym podwykonawcom biorącym udział w realizacji zamówienia – jeżeli występują, dostarczonymi do drugiej i kolejnych faktur. W przypadku niezatrudnienia podwykonawców Wykonawca załączy oświadczenie potwierdzające ten fakt;</w:t>
      </w:r>
    </w:p>
    <w:p w14:paraId="08EC91B1" w14:textId="77777777" w:rsidR="00E01E65" w:rsidRPr="00784BD8" w:rsidRDefault="00E01E65" w:rsidP="00BB43A9">
      <w:pPr>
        <w:numPr>
          <w:ilvl w:val="0"/>
          <w:numId w:val="25"/>
        </w:numPr>
        <w:spacing w:after="0" w:line="240" w:lineRule="auto"/>
        <w:ind w:left="709" w:right="0" w:hanging="425"/>
        <w:jc w:val="left"/>
        <w:rPr>
          <w:rFonts w:ascii="Sylfaen" w:hAnsi="Sylfaen"/>
          <w:color w:val="auto"/>
          <w:sz w:val="22"/>
        </w:rPr>
      </w:pPr>
      <w:r w:rsidRPr="00784BD8">
        <w:rPr>
          <w:rFonts w:ascii="Sylfaen" w:hAnsi="Sylfaen"/>
          <w:color w:val="auto"/>
          <w:sz w:val="22"/>
        </w:rPr>
        <w:t xml:space="preserve">do faktur częściowych za roboty budowlane: </w:t>
      </w:r>
    </w:p>
    <w:p w14:paraId="769DF40A" w14:textId="77777777" w:rsidR="00E01E65" w:rsidRPr="00784BD8" w:rsidRDefault="00E01E65" w:rsidP="00E01E65">
      <w:pPr>
        <w:tabs>
          <w:tab w:val="left" w:pos="993"/>
        </w:tabs>
        <w:ind w:left="993" w:right="-60" w:hanging="284"/>
        <w:rPr>
          <w:rFonts w:ascii="Sylfaen" w:hAnsi="Sylfaen"/>
          <w:color w:val="auto"/>
          <w:sz w:val="22"/>
        </w:rPr>
      </w:pPr>
      <w:r w:rsidRPr="00784BD8">
        <w:rPr>
          <w:rFonts w:ascii="Sylfaen" w:hAnsi="Sylfaen"/>
          <w:color w:val="auto"/>
          <w:sz w:val="22"/>
        </w:rPr>
        <w:t xml:space="preserve">a) </w:t>
      </w:r>
      <w:r w:rsidRPr="00784BD8">
        <w:rPr>
          <w:rFonts w:ascii="Sylfaen" w:hAnsi="Sylfaen"/>
          <w:color w:val="auto"/>
          <w:sz w:val="22"/>
        </w:rPr>
        <w:tab/>
        <w:t>protokołem odbioru częściowego podpisanym przez inspektora nadzoru inwestorskiego, kierownika budowy i przedstawiciela Zamawiającego;</w:t>
      </w:r>
    </w:p>
    <w:p w14:paraId="24A81212" w14:textId="77777777" w:rsidR="00E01E65" w:rsidRPr="00784BD8" w:rsidRDefault="00E01E65" w:rsidP="00E01E65">
      <w:pPr>
        <w:tabs>
          <w:tab w:val="left" w:pos="993"/>
        </w:tabs>
        <w:ind w:left="993" w:right="-60" w:hanging="284"/>
        <w:rPr>
          <w:rFonts w:ascii="Sylfaen" w:hAnsi="Sylfaen"/>
          <w:color w:val="auto"/>
          <w:sz w:val="22"/>
        </w:rPr>
      </w:pPr>
      <w:r w:rsidRPr="00784BD8">
        <w:rPr>
          <w:rFonts w:ascii="Sylfaen" w:hAnsi="Sylfaen"/>
          <w:color w:val="auto"/>
          <w:sz w:val="22"/>
        </w:rPr>
        <w:t xml:space="preserve">b) </w:t>
      </w:r>
      <w:r w:rsidRPr="00784BD8">
        <w:rPr>
          <w:rFonts w:ascii="Sylfaen" w:hAnsi="Sylfaen"/>
          <w:color w:val="auto"/>
          <w:sz w:val="22"/>
        </w:rPr>
        <w:tab/>
        <w:t>dowodami zapłaty wynagrodzenia podwykonawcom i dalszym podwykonawcom biorącym udział w realizacji zamówienia – jeżeli występują, dostarczonymi do drugiej i kolejnych faktur. W przypadku niezatrudnienia podwykonawców Wykonawca załączy oświadczenie potwierdzające ten fakt;</w:t>
      </w:r>
    </w:p>
    <w:p w14:paraId="5EC9FD33" w14:textId="77777777" w:rsidR="00E01E65" w:rsidRPr="00784BD8" w:rsidRDefault="00E01E65" w:rsidP="00BB43A9">
      <w:pPr>
        <w:numPr>
          <w:ilvl w:val="0"/>
          <w:numId w:val="25"/>
        </w:numPr>
        <w:tabs>
          <w:tab w:val="left" w:pos="709"/>
        </w:tabs>
        <w:spacing w:after="0" w:line="240" w:lineRule="auto"/>
        <w:ind w:left="709" w:right="0" w:hanging="425"/>
        <w:jc w:val="left"/>
        <w:rPr>
          <w:rFonts w:ascii="Sylfaen" w:hAnsi="Sylfaen" w:cs="Times New Roman"/>
          <w:color w:val="auto"/>
          <w:sz w:val="22"/>
        </w:rPr>
      </w:pPr>
      <w:r w:rsidRPr="00784BD8">
        <w:rPr>
          <w:rFonts w:ascii="Sylfaen" w:hAnsi="Sylfaen"/>
          <w:color w:val="auto"/>
          <w:sz w:val="22"/>
        </w:rPr>
        <w:t xml:space="preserve">do faktury końcowej: </w:t>
      </w:r>
    </w:p>
    <w:p w14:paraId="0603845E" w14:textId="77777777" w:rsidR="00E01E65" w:rsidRPr="00784BD8" w:rsidRDefault="00E01E65" w:rsidP="00E01E65">
      <w:pPr>
        <w:ind w:left="993" w:right="-202" w:hanging="284"/>
        <w:rPr>
          <w:rFonts w:ascii="Sylfaen" w:hAnsi="Sylfaen"/>
          <w:color w:val="auto"/>
          <w:sz w:val="22"/>
        </w:rPr>
      </w:pPr>
      <w:r w:rsidRPr="00784BD8">
        <w:rPr>
          <w:rFonts w:ascii="Sylfaen" w:hAnsi="Sylfaen"/>
          <w:color w:val="auto"/>
          <w:sz w:val="22"/>
        </w:rPr>
        <w:t xml:space="preserve">a) </w:t>
      </w:r>
      <w:r w:rsidRPr="00784BD8">
        <w:rPr>
          <w:rFonts w:ascii="Sylfaen" w:hAnsi="Sylfaen"/>
          <w:color w:val="auto"/>
          <w:sz w:val="22"/>
        </w:rPr>
        <w:tab/>
        <w:t>protokołem odbioru końcowego podpisanym przez przedstawiciela(-i) Zamawiającego, inspektora nadzoru inwestorskiego i kierownika budowy;</w:t>
      </w:r>
    </w:p>
    <w:p w14:paraId="4FF9C0C5" w14:textId="77777777" w:rsidR="00E01E65" w:rsidRPr="00784BD8" w:rsidRDefault="00E01E65" w:rsidP="00BB43A9">
      <w:pPr>
        <w:pStyle w:val="Akapitzlist"/>
        <w:numPr>
          <w:ilvl w:val="0"/>
          <w:numId w:val="27"/>
        </w:numPr>
        <w:spacing w:after="0" w:line="240" w:lineRule="auto"/>
        <w:ind w:left="993" w:right="0" w:hanging="284"/>
        <w:contextualSpacing w:val="0"/>
        <w:rPr>
          <w:rFonts w:ascii="Sylfaen" w:hAnsi="Sylfaen"/>
          <w:color w:val="auto"/>
          <w:sz w:val="22"/>
        </w:rPr>
      </w:pPr>
      <w:r w:rsidRPr="00784BD8">
        <w:rPr>
          <w:rFonts w:ascii="Sylfaen" w:hAnsi="Sylfaen"/>
          <w:color w:val="auto"/>
          <w:sz w:val="22"/>
        </w:rPr>
        <w:t>dowodami zapłaty wynagrodzenia podwykonawcom i dalszym podwykonawcom biorącym udział w realizacji zamówienia – jeżeli występują. W przypadku niezatrudnienia podwykonawców Wykonawca załączy oświadczenie potwierdzające ten fakt;</w:t>
      </w:r>
    </w:p>
    <w:p w14:paraId="3B652F5E" w14:textId="77777777" w:rsidR="00E01E65" w:rsidRPr="00784BD8" w:rsidRDefault="00E01E65" w:rsidP="00BB43A9">
      <w:pPr>
        <w:pStyle w:val="Akapitzlist"/>
        <w:numPr>
          <w:ilvl w:val="0"/>
          <w:numId w:val="27"/>
        </w:numPr>
        <w:spacing w:after="0" w:line="240" w:lineRule="auto"/>
        <w:ind w:left="993" w:right="0" w:hanging="284"/>
        <w:contextualSpacing w:val="0"/>
        <w:rPr>
          <w:rFonts w:ascii="Sylfaen" w:hAnsi="Sylfaen"/>
          <w:color w:val="auto"/>
          <w:sz w:val="22"/>
        </w:rPr>
      </w:pPr>
      <w:r w:rsidRPr="00784BD8">
        <w:rPr>
          <w:rFonts w:ascii="Sylfaen" w:hAnsi="Sylfaen"/>
          <w:color w:val="auto"/>
          <w:sz w:val="22"/>
        </w:rPr>
        <w:t>dokumentami potwierdzającymi utylizację lub prawidłowe zagospodarowanie odpadów zgodnie z Ustawą z dnia 14 grudnia 2012 r. o od</w:t>
      </w:r>
      <w:r w:rsidR="002C65DE" w:rsidRPr="00784BD8">
        <w:rPr>
          <w:rFonts w:ascii="Sylfaen" w:hAnsi="Sylfaen"/>
          <w:color w:val="auto"/>
          <w:sz w:val="22"/>
        </w:rPr>
        <w:t>padach</w:t>
      </w:r>
      <w:r w:rsidRPr="00784BD8">
        <w:rPr>
          <w:rFonts w:ascii="Sylfaen" w:hAnsi="Sylfaen"/>
          <w:color w:val="auto"/>
          <w:sz w:val="22"/>
        </w:rPr>
        <w:t xml:space="preserve">.  </w:t>
      </w:r>
    </w:p>
    <w:p w14:paraId="33D6EEE8" w14:textId="77777777" w:rsidR="00E01E65" w:rsidRPr="00784BD8" w:rsidRDefault="00E01E65" w:rsidP="00BB43A9">
      <w:pPr>
        <w:numPr>
          <w:ilvl w:val="0"/>
          <w:numId w:val="23"/>
        </w:numPr>
        <w:tabs>
          <w:tab w:val="clear" w:pos="1920"/>
        </w:tabs>
        <w:spacing w:after="0" w:line="240" w:lineRule="auto"/>
        <w:ind w:left="426" w:right="43"/>
        <w:rPr>
          <w:rFonts w:ascii="Sylfaen" w:hAnsi="Sylfaen"/>
          <w:color w:val="auto"/>
          <w:sz w:val="22"/>
        </w:rPr>
      </w:pPr>
      <w:r w:rsidRPr="00784BD8">
        <w:rPr>
          <w:rFonts w:ascii="Sylfaen" w:hAnsi="Sylfaen"/>
          <w:color w:val="auto"/>
          <w:sz w:val="22"/>
        </w:rPr>
        <w:t xml:space="preserve">Zamawiający oświadcza, że płatność za wykonane świadczenia objęte przedmiotem zamówienia odbywać się będzie z uwzględnieniem mechanizmu podzielonej płatności zgodnie z ustawą </w:t>
      </w:r>
      <w:r w:rsidRPr="00784BD8">
        <w:rPr>
          <w:rFonts w:ascii="Sylfaen" w:hAnsi="Sylfaen"/>
          <w:color w:val="auto"/>
          <w:sz w:val="22"/>
        </w:rPr>
        <w:br/>
        <w:t>o podatku od towarów i usług - art. 108a-1</w:t>
      </w:r>
      <w:r w:rsidR="002C65DE" w:rsidRPr="00784BD8">
        <w:rPr>
          <w:rFonts w:ascii="Sylfaen" w:hAnsi="Sylfaen"/>
          <w:color w:val="auto"/>
          <w:sz w:val="22"/>
        </w:rPr>
        <w:t>08d</w:t>
      </w:r>
      <w:r w:rsidRPr="00784BD8">
        <w:rPr>
          <w:rFonts w:ascii="Sylfaen" w:hAnsi="Sylfaen"/>
          <w:color w:val="auto"/>
          <w:sz w:val="22"/>
        </w:rPr>
        <w:t xml:space="preserve">. </w:t>
      </w:r>
    </w:p>
    <w:p w14:paraId="5798183D" w14:textId="77777777" w:rsidR="00E01E65" w:rsidRPr="00784BD8" w:rsidRDefault="00E01E65" w:rsidP="00BB43A9">
      <w:pPr>
        <w:numPr>
          <w:ilvl w:val="0"/>
          <w:numId w:val="23"/>
        </w:numPr>
        <w:tabs>
          <w:tab w:val="clear" w:pos="1920"/>
        </w:tabs>
        <w:spacing w:after="0" w:line="240" w:lineRule="auto"/>
        <w:ind w:left="426" w:right="43"/>
        <w:rPr>
          <w:rFonts w:ascii="Sylfaen" w:hAnsi="Sylfaen"/>
          <w:color w:val="auto"/>
          <w:sz w:val="22"/>
        </w:rPr>
      </w:pPr>
      <w:r w:rsidRPr="00784BD8">
        <w:rPr>
          <w:rFonts w:ascii="Sylfaen" w:hAnsi="Sylfaen"/>
          <w:color w:val="auto"/>
          <w:sz w:val="22"/>
        </w:rPr>
        <w:t xml:space="preserve">Dane do faktury: </w:t>
      </w:r>
    </w:p>
    <w:p w14:paraId="00E6D3D3" w14:textId="77777777" w:rsidR="00E01E65" w:rsidRPr="00784BD8" w:rsidRDefault="00E01E65" w:rsidP="00BB43A9">
      <w:pPr>
        <w:numPr>
          <w:ilvl w:val="1"/>
          <w:numId w:val="23"/>
        </w:numPr>
        <w:spacing w:after="0" w:line="240" w:lineRule="auto"/>
        <w:ind w:right="43"/>
        <w:rPr>
          <w:rFonts w:ascii="Sylfaen" w:hAnsi="Sylfaen"/>
          <w:color w:val="auto"/>
          <w:sz w:val="22"/>
        </w:rPr>
      </w:pPr>
      <w:r w:rsidRPr="00784BD8">
        <w:rPr>
          <w:rFonts w:ascii="Sylfaen" w:hAnsi="Sylfaen"/>
          <w:color w:val="auto"/>
          <w:sz w:val="22"/>
        </w:rPr>
        <w:t>nabywca: ……………………………………..</w:t>
      </w:r>
    </w:p>
    <w:p w14:paraId="3258FC34" w14:textId="77777777" w:rsidR="00E01E65" w:rsidRPr="00784BD8" w:rsidRDefault="00E01E65" w:rsidP="00BB43A9">
      <w:pPr>
        <w:numPr>
          <w:ilvl w:val="1"/>
          <w:numId w:val="23"/>
        </w:numPr>
        <w:spacing w:after="0" w:line="240" w:lineRule="auto"/>
        <w:ind w:right="43"/>
        <w:rPr>
          <w:rFonts w:ascii="Sylfaen" w:hAnsi="Sylfaen"/>
          <w:color w:val="auto"/>
          <w:sz w:val="22"/>
        </w:rPr>
      </w:pPr>
      <w:r w:rsidRPr="00784BD8">
        <w:rPr>
          <w:rFonts w:ascii="Sylfaen" w:hAnsi="Sylfaen"/>
          <w:color w:val="auto"/>
          <w:sz w:val="22"/>
        </w:rPr>
        <w:t>odbiorca/płatnik: …………………………</w:t>
      </w:r>
    </w:p>
    <w:p w14:paraId="1AD0135D" w14:textId="77777777" w:rsidR="00E01E65" w:rsidRPr="00784BD8" w:rsidRDefault="00E01E65" w:rsidP="00BB43A9">
      <w:pPr>
        <w:numPr>
          <w:ilvl w:val="0"/>
          <w:numId w:val="23"/>
        </w:numPr>
        <w:tabs>
          <w:tab w:val="clear" w:pos="1920"/>
        </w:tabs>
        <w:spacing w:after="0" w:line="240" w:lineRule="auto"/>
        <w:ind w:left="284" w:right="43"/>
        <w:rPr>
          <w:rFonts w:ascii="Sylfaen" w:hAnsi="Sylfaen"/>
          <w:color w:val="auto"/>
          <w:sz w:val="22"/>
        </w:rPr>
      </w:pPr>
      <w:r w:rsidRPr="00784BD8">
        <w:rPr>
          <w:rFonts w:ascii="Sylfaen" w:hAnsi="Sylfaen"/>
          <w:color w:val="auto"/>
          <w:sz w:val="22"/>
        </w:rPr>
        <w:t>Wynagrodzenie, o którym mowa w § 6</w:t>
      </w:r>
      <w:r w:rsidRPr="00784BD8">
        <w:rPr>
          <w:rFonts w:ascii="Sylfaen" w:hAnsi="Sylfaen"/>
          <w:b/>
          <w:color w:val="auto"/>
          <w:sz w:val="22"/>
        </w:rPr>
        <w:t xml:space="preserve"> </w:t>
      </w:r>
      <w:r w:rsidRPr="00784BD8">
        <w:rPr>
          <w:rFonts w:ascii="Sylfaen" w:hAnsi="Sylfaen"/>
          <w:color w:val="auto"/>
          <w:sz w:val="22"/>
        </w:rPr>
        <w:t xml:space="preserve">ust. 2 umowy będzie przekazane na rachunek bankowy Wykonawcy o numerze …………………………………………………………... </w:t>
      </w:r>
      <w:r w:rsidRPr="00784BD8">
        <w:rPr>
          <w:rFonts w:ascii="Sylfaen" w:hAnsi="Sylfaen"/>
          <w:i/>
          <w:color w:val="auto"/>
          <w:sz w:val="22"/>
        </w:rPr>
        <w:t>(rachunek bankowy musi widnieć w wykazie podatników VAT Ministra Finansów).</w:t>
      </w:r>
      <w:r w:rsidRPr="00784BD8">
        <w:rPr>
          <w:rFonts w:ascii="Sylfaen" w:hAnsi="Sylfaen"/>
          <w:color w:val="auto"/>
          <w:sz w:val="22"/>
        </w:rPr>
        <w:t xml:space="preserve"> </w:t>
      </w:r>
    </w:p>
    <w:p w14:paraId="3B8385CE" w14:textId="77777777" w:rsidR="00E01E65" w:rsidRPr="00784BD8" w:rsidRDefault="00E01E65" w:rsidP="00BB43A9">
      <w:pPr>
        <w:numPr>
          <w:ilvl w:val="0"/>
          <w:numId w:val="23"/>
        </w:numPr>
        <w:tabs>
          <w:tab w:val="clear" w:pos="1920"/>
        </w:tabs>
        <w:spacing w:after="0" w:line="240" w:lineRule="auto"/>
        <w:ind w:left="284" w:right="43"/>
        <w:rPr>
          <w:rFonts w:ascii="Sylfaen" w:hAnsi="Sylfaen"/>
          <w:color w:val="auto"/>
          <w:sz w:val="22"/>
        </w:rPr>
      </w:pPr>
      <w:r w:rsidRPr="00784BD8">
        <w:rPr>
          <w:rFonts w:ascii="Sylfaen" w:hAnsi="Sylfaen"/>
          <w:color w:val="auto"/>
          <w:sz w:val="22"/>
        </w:rPr>
        <w:t xml:space="preserve">Rachunek bankowy Wykonawcy wskazany w niniejszej umowie może być zmieniony tylko poprzez aneks do umowy podpisany przez obie Strony umowy. </w:t>
      </w:r>
    </w:p>
    <w:p w14:paraId="3FB0F5B5" w14:textId="77777777" w:rsidR="00E01E65" w:rsidRPr="00784BD8" w:rsidRDefault="00E01E65" w:rsidP="00BB43A9">
      <w:pPr>
        <w:numPr>
          <w:ilvl w:val="0"/>
          <w:numId w:val="23"/>
        </w:numPr>
        <w:tabs>
          <w:tab w:val="clear" w:pos="1920"/>
        </w:tabs>
        <w:spacing w:after="0" w:line="240" w:lineRule="auto"/>
        <w:ind w:left="284" w:right="43"/>
        <w:rPr>
          <w:rFonts w:ascii="Sylfaen" w:hAnsi="Sylfaen"/>
          <w:color w:val="auto"/>
          <w:sz w:val="22"/>
        </w:rPr>
      </w:pPr>
      <w:r w:rsidRPr="00784BD8">
        <w:rPr>
          <w:rFonts w:ascii="Sylfaen" w:hAnsi="Sylfaen"/>
          <w:color w:val="auto"/>
          <w:sz w:val="22"/>
        </w:rPr>
        <w:t xml:space="preserve">Za dzień zapłaty przyjmuje się dzień obciążenia rachunku Zamawiającego, o którym mowa w ust. 6. </w:t>
      </w:r>
    </w:p>
    <w:p w14:paraId="02CEF607" w14:textId="77777777" w:rsidR="00E01E65" w:rsidRPr="00784BD8" w:rsidRDefault="00E01E65" w:rsidP="00BB43A9">
      <w:pPr>
        <w:numPr>
          <w:ilvl w:val="0"/>
          <w:numId w:val="23"/>
        </w:numPr>
        <w:tabs>
          <w:tab w:val="clear" w:pos="1920"/>
        </w:tabs>
        <w:spacing w:after="0" w:line="240" w:lineRule="auto"/>
        <w:ind w:left="284" w:right="43"/>
        <w:rPr>
          <w:rFonts w:ascii="Sylfaen" w:hAnsi="Sylfaen"/>
          <w:color w:val="auto"/>
          <w:sz w:val="22"/>
        </w:rPr>
      </w:pPr>
      <w:r w:rsidRPr="00784BD8">
        <w:rPr>
          <w:rFonts w:ascii="Sylfaen" w:hAnsi="Sylfaen"/>
          <w:color w:val="auto"/>
          <w:sz w:val="22"/>
        </w:rPr>
        <w:t xml:space="preserve">Zamawiający nie wyraża zgody na udzielenie na rzecz osób trzecich cesji jakichkolwiek wierzytelności wynikających z niniejszej umowy za wyjątkiem uzgodnionych z Zamawiającym podwykonawców. </w:t>
      </w:r>
    </w:p>
    <w:p w14:paraId="58C112C7" w14:textId="77777777" w:rsidR="002C65DE" w:rsidRPr="00784BD8" w:rsidRDefault="002C65DE" w:rsidP="00E01E65">
      <w:pPr>
        <w:spacing w:after="0" w:line="240" w:lineRule="auto"/>
        <w:ind w:left="284" w:right="43" w:firstLine="0"/>
        <w:rPr>
          <w:rFonts w:ascii="Sylfaen" w:hAnsi="Sylfaen"/>
          <w:color w:val="auto"/>
          <w:sz w:val="22"/>
        </w:rPr>
      </w:pPr>
    </w:p>
    <w:p w14:paraId="01FA4AE5" w14:textId="77777777" w:rsidR="00407D66" w:rsidRPr="00784BD8" w:rsidRDefault="00060236" w:rsidP="00B13BEB">
      <w:pPr>
        <w:spacing w:after="16" w:line="240" w:lineRule="auto"/>
        <w:ind w:right="48"/>
        <w:jc w:val="center"/>
        <w:rPr>
          <w:rFonts w:ascii="Sylfaen" w:hAnsi="Sylfaen"/>
          <w:color w:val="auto"/>
          <w:sz w:val="22"/>
        </w:rPr>
      </w:pPr>
      <w:r w:rsidRPr="00784BD8">
        <w:rPr>
          <w:rFonts w:ascii="Sylfaen" w:hAnsi="Sylfaen"/>
          <w:b/>
          <w:color w:val="auto"/>
          <w:sz w:val="22"/>
        </w:rPr>
        <w:t>§ 8.</w:t>
      </w:r>
    </w:p>
    <w:p w14:paraId="7A17DB33" w14:textId="77777777" w:rsidR="00C90704" w:rsidRPr="00784BD8" w:rsidRDefault="00060236" w:rsidP="00BB43A9">
      <w:pPr>
        <w:numPr>
          <w:ilvl w:val="0"/>
          <w:numId w:val="20"/>
        </w:numPr>
        <w:spacing w:line="240" w:lineRule="auto"/>
        <w:ind w:right="43" w:firstLine="1"/>
        <w:rPr>
          <w:rFonts w:ascii="Sylfaen" w:hAnsi="Sylfaen"/>
          <w:color w:val="auto"/>
          <w:sz w:val="22"/>
        </w:rPr>
      </w:pPr>
      <w:r w:rsidRPr="00784BD8">
        <w:rPr>
          <w:rFonts w:ascii="Sylfaen" w:hAnsi="Sylfaen"/>
          <w:color w:val="auto"/>
          <w:sz w:val="22"/>
        </w:rPr>
        <w:t>Wynagrodzenie, o którym mowa w § 6 u</w:t>
      </w:r>
      <w:r w:rsidR="00CD66A1" w:rsidRPr="00784BD8">
        <w:rPr>
          <w:rFonts w:ascii="Sylfaen" w:hAnsi="Sylfaen"/>
          <w:color w:val="auto"/>
          <w:sz w:val="22"/>
        </w:rPr>
        <w:t>st. 2 będzie stałe przez okres 6</w:t>
      </w:r>
      <w:r w:rsidRPr="00784BD8">
        <w:rPr>
          <w:rFonts w:ascii="Sylfaen" w:hAnsi="Sylfaen"/>
          <w:color w:val="auto"/>
          <w:sz w:val="22"/>
        </w:rPr>
        <w:t xml:space="preserve"> miesięcy od dnia podpisania umowy. </w:t>
      </w:r>
    </w:p>
    <w:p w14:paraId="00413396" w14:textId="77777777" w:rsidR="00627226" w:rsidRPr="00784BD8" w:rsidRDefault="00627226" w:rsidP="00BB43A9">
      <w:pPr>
        <w:numPr>
          <w:ilvl w:val="0"/>
          <w:numId w:val="20"/>
        </w:numPr>
        <w:spacing w:line="240" w:lineRule="auto"/>
        <w:ind w:right="43" w:firstLine="1"/>
        <w:rPr>
          <w:rFonts w:ascii="Sylfaen" w:hAnsi="Sylfaen"/>
          <w:color w:val="auto"/>
          <w:sz w:val="22"/>
        </w:rPr>
      </w:pPr>
      <w:r w:rsidRPr="00784BD8">
        <w:rPr>
          <w:rFonts w:ascii="Sylfaen" w:hAnsi="Sylfaen" w:cs="Calibri"/>
          <w:color w:val="auto"/>
          <w:sz w:val="22"/>
        </w:rPr>
        <w:lastRenderedPageBreak/>
        <w:t xml:space="preserve">Zgodnie z art. 436 pkt 4 lit b ustawy </w:t>
      </w:r>
      <w:proofErr w:type="spellStart"/>
      <w:r w:rsidRPr="00784BD8">
        <w:rPr>
          <w:rFonts w:ascii="Sylfaen" w:hAnsi="Sylfaen" w:cs="Calibri"/>
          <w:color w:val="auto"/>
          <w:sz w:val="22"/>
        </w:rPr>
        <w:t>Pzp</w:t>
      </w:r>
      <w:proofErr w:type="spellEnd"/>
      <w:r w:rsidRPr="00784BD8">
        <w:rPr>
          <w:rFonts w:ascii="Sylfaen" w:hAnsi="Sylfaen" w:cs="Calibri"/>
          <w:color w:val="auto"/>
          <w:sz w:val="22"/>
        </w:rPr>
        <w:t xml:space="preserve">, wysokość wynagrodzenia należnego Wykonawcy może podlegać zmianie, w przypadku zmiany: </w:t>
      </w:r>
    </w:p>
    <w:p w14:paraId="6064B5DE" w14:textId="77777777" w:rsidR="00627226" w:rsidRPr="00784BD8" w:rsidRDefault="00627226" w:rsidP="00BB43A9">
      <w:pPr>
        <w:pStyle w:val="Akapitzlist"/>
        <w:numPr>
          <w:ilvl w:val="1"/>
          <w:numId w:val="7"/>
        </w:numPr>
        <w:autoSpaceDE w:val="0"/>
        <w:spacing w:after="14" w:line="240" w:lineRule="auto"/>
        <w:ind w:right="30" w:firstLine="1"/>
        <w:rPr>
          <w:rFonts w:ascii="Sylfaen" w:hAnsi="Sylfaen"/>
          <w:color w:val="auto"/>
          <w:sz w:val="22"/>
        </w:rPr>
      </w:pPr>
      <w:r w:rsidRPr="00784BD8">
        <w:rPr>
          <w:rFonts w:ascii="Sylfaen" w:hAnsi="Sylfaen" w:cs="Calibri"/>
          <w:color w:val="auto"/>
          <w:sz w:val="22"/>
        </w:rPr>
        <w:t xml:space="preserve">stawki podatku od towarów i usług oraz podatku akcyzowego, </w:t>
      </w:r>
    </w:p>
    <w:p w14:paraId="12A1DE38" w14:textId="77777777" w:rsidR="00627226" w:rsidRPr="00784BD8" w:rsidRDefault="00627226" w:rsidP="00BB43A9">
      <w:pPr>
        <w:pStyle w:val="Akapitzlist"/>
        <w:numPr>
          <w:ilvl w:val="1"/>
          <w:numId w:val="7"/>
        </w:numPr>
        <w:autoSpaceDE w:val="0"/>
        <w:spacing w:after="14" w:line="240" w:lineRule="auto"/>
        <w:ind w:right="30" w:firstLine="1"/>
        <w:rPr>
          <w:rFonts w:ascii="Sylfaen" w:hAnsi="Sylfaen"/>
          <w:color w:val="auto"/>
          <w:sz w:val="22"/>
        </w:rPr>
      </w:pPr>
      <w:r w:rsidRPr="00784BD8">
        <w:rPr>
          <w:rFonts w:ascii="Sylfaen" w:hAnsi="Sylfaen" w:cs="Calibri"/>
          <w:color w:val="auto"/>
          <w:sz w:val="22"/>
        </w:rPr>
        <w:t xml:space="preserve">wysokości minimalnego wynagrodzenia za pracę albo wysokości minimalnej stawki godzinowej, ustalonych na podstawie ustawy z dnia 10 października 2002 r. o minimalnym wynagrodzeniu za pracę, </w:t>
      </w:r>
    </w:p>
    <w:p w14:paraId="66D6C0AA" w14:textId="77777777" w:rsidR="00627226" w:rsidRPr="00784BD8" w:rsidRDefault="00627226" w:rsidP="00BB43A9">
      <w:pPr>
        <w:pStyle w:val="Akapitzlist"/>
        <w:numPr>
          <w:ilvl w:val="1"/>
          <w:numId w:val="7"/>
        </w:numPr>
        <w:autoSpaceDE w:val="0"/>
        <w:spacing w:after="14" w:line="240" w:lineRule="auto"/>
        <w:ind w:right="30" w:firstLine="1"/>
        <w:rPr>
          <w:rFonts w:ascii="Sylfaen" w:hAnsi="Sylfaen"/>
          <w:color w:val="auto"/>
          <w:sz w:val="22"/>
        </w:rPr>
      </w:pPr>
      <w:r w:rsidRPr="00784BD8">
        <w:rPr>
          <w:rFonts w:ascii="Sylfaen" w:hAnsi="Sylfaen" w:cs="Calibri"/>
          <w:color w:val="auto"/>
          <w:sz w:val="22"/>
        </w:rPr>
        <w:t xml:space="preserve">zasad podlegania ubezpieczeniom społecznym lub ubezpieczeniu zdrowotnemu lub wysokości stawki składki na ubezpieczenia społeczne lub ubezpieczenie zdrowotne, </w:t>
      </w:r>
    </w:p>
    <w:p w14:paraId="57AA2E0C" w14:textId="77777777" w:rsidR="00627226" w:rsidRPr="00784BD8" w:rsidRDefault="00627226" w:rsidP="00BB43A9">
      <w:pPr>
        <w:pStyle w:val="Akapitzlist"/>
        <w:numPr>
          <w:ilvl w:val="1"/>
          <w:numId w:val="7"/>
        </w:numPr>
        <w:autoSpaceDE w:val="0"/>
        <w:spacing w:line="240" w:lineRule="auto"/>
        <w:ind w:right="30" w:firstLine="1"/>
        <w:rPr>
          <w:rFonts w:ascii="Sylfaen" w:hAnsi="Sylfaen"/>
          <w:color w:val="auto"/>
          <w:sz w:val="22"/>
        </w:rPr>
      </w:pPr>
      <w:r w:rsidRPr="00784BD8">
        <w:rPr>
          <w:rFonts w:ascii="Sylfaen" w:hAnsi="Sylfaen" w:cs="Calibri"/>
          <w:color w:val="auto"/>
          <w:sz w:val="22"/>
        </w:rPr>
        <w:t>zasad gromadzenia i wysokości wpłat do pracowniczych planów kapitałowych, o których mowa w ustawie z dnia 4 października 2018 r. o pracowniczych pla</w:t>
      </w:r>
      <w:r w:rsidR="002048E9" w:rsidRPr="00784BD8">
        <w:rPr>
          <w:rFonts w:ascii="Sylfaen" w:hAnsi="Sylfaen" w:cs="Calibri"/>
          <w:color w:val="auto"/>
          <w:sz w:val="22"/>
        </w:rPr>
        <w:t>nach kapitałowych (Dz. U. z 2024 r., poz. 427</w:t>
      </w:r>
      <w:r w:rsidRPr="00784BD8">
        <w:rPr>
          <w:rFonts w:ascii="Sylfaen" w:hAnsi="Sylfaen" w:cs="Calibri"/>
          <w:color w:val="auto"/>
          <w:sz w:val="22"/>
        </w:rPr>
        <w:t xml:space="preserve">) - jeżeli zmiany te będą miały wpływ na koszty wykonania Zadania przez wykonawcę. </w:t>
      </w:r>
    </w:p>
    <w:p w14:paraId="36B5589A" w14:textId="77777777" w:rsidR="00627226" w:rsidRPr="00784BD8" w:rsidRDefault="00627226" w:rsidP="00BB43A9">
      <w:pPr>
        <w:pStyle w:val="Akapitzlist"/>
        <w:numPr>
          <w:ilvl w:val="0"/>
          <w:numId w:val="20"/>
        </w:numPr>
        <w:autoSpaceDE w:val="0"/>
        <w:spacing w:line="240" w:lineRule="auto"/>
        <w:ind w:right="30" w:firstLine="1"/>
        <w:rPr>
          <w:rFonts w:ascii="Sylfaen" w:hAnsi="Sylfaen"/>
          <w:color w:val="auto"/>
          <w:sz w:val="22"/>
        </w:rPr>
      </w:pPr>
      <w:r w:rsidRPr="00784BD8">
        <w:rPr>
          <w:rFonts w:ascii="Sylfaen" w:hAnsi="Sylfaen" w:cs="Calibri"/>
          <w:color w:val="auto"/>
          <w:sz w:val="22"/>
        </w:rPr>
        <w:t>W przypadku zmiany, o której mowa w ust. 2 pkt 1), wartość netto wynagrodzenia Wyko</w:t>
      </w:r>
      <w:r w:rsidR="002048E9" w:rsidRPr="00784BD8">
        <w:rPr>
          <w:rFonts w:ascii="Sylfaen" w:hAnsi="Sylfaen" w:cs="Calibri"/>
          <w:color w:val="auto"/>
          <w:sz w:val="22"/>
        </w:rPr>
        <w:t>nawcy nie ulegnie zmianie, a</w:t>
      </w:r>
      <w:r w:rsidRPr="00784BD8">
        <w:rPr>
          <w:rFonts w:ascii="Sylfaen" w:hAnsi="Sylfaen" w:cs="Calibri"/>
          <w:color w:val="auto"/>
          <w:sz w:val="22"/>
        </w:rPr>
        <w:t xml:space="preserve"> określona w aneksie do umowy wartość brutto wynagrodzenia zostanie wyliczona na podstawie nowych przepisów dotyczących podatku od towarów i usług lub podatku akcyzowego. </w:t>
      </w:r>
    </w:p>
    <w:p w14:paraId="6614E868" w14:textId="77777777" w:rsidR="00627226" w:rsidRPr="00784BD8" w:rsidRDefault="00627226" w:rsidP="00BB43A9">
      <w:pPr>
        <w:pStyle w:val="Akapitzlist"/>
        <w:numPr>
          <w:ilvl w:val="0"/>
          <w:numId w:val="20"/>
        </w:numPr>
        <w:autoSpaceDE w:val="0"/>
        <w:spacing w:after="17" w:line="240" w:lineRule="auto"/>
        <w:ind w:right="30" w:firstLine="1"/>
        <w:rPr>
          <w:rFonts w:ascii="Sylfaen" w:hAnsi="Sylfaen"/>
          <w:color w:val="auto"/>
          <w:sz w:val="22"/>
        </w:rPr>
      </w:pPr>
      <w:r w:rsidRPr="00784BD8">
        <w:rPr>
          <w:rFonts w:ascii="Sylfaen" w:hAnsi="Sylfaen" w:cs="Calibri"/>
          <w:color w:val="auto"/>
          <w:sz w:val="22"/>
        </w:rPr>
        <w:t xml:space="preserve">W przypadku zmiany o której mowa w ust. 2 w pkt 2), Wykonawca zobligowany będzie przedłożyć Zamawiającemu wykaz zatrudnionych do realizacji umowy pracowników, dla których ma zastosowanie zmiana wraz z kalkulacją kosztów wynikających z przedmiotowej zmiany, które mają bezpośredni wpływ na zaoferowaną w ofercie cenę wykonania Zadania. Jeżeli Wykonawca udowodni Zamawiającemu zasadność zmiany, jego wynagrodzenie ulegnie zmianie o wartość wzrostu całkowitego kosztu Wykonawcy, wynikającą ze zwiększenia minimalnego wynagrodzenia osób wykonujących zamówienie. </w:t>
      </w:r>
    </w:p>
    <w:p w14:paraId="4B24BD2A" w14:textId="77777777" w:rsidR="00627226" w:rsidRPr="00784BD8" w:rsidRDefault="00627226" w:rsidP="00BB43A9">
      <w:pPr>
        <w:pStyle w:val="Akapitzlist"/>
        <w:numPr>
          <w:ilvl w:val="0"/>
          <w:numId w:val="20"/>
        </w:numPr>
        <w:autoSpaceDE w:val="0"/>
        <w:spacing w:after="17" w:line="240" w:lineRule="auto"/>
        <w:ind w:right="30" w:firstLine="1"/>
        <w:rPr>
          <w:rFonts w:ascii="Sylfaen" w:hAnsi="Sylfaen"/>
          <w:color w:val="auto"/>
          <w:sz w:val="22"/>
        </w:rPr>
      </w:pPr>
      <w:r w:rsidRPr="00784BD8">
        <w:rPr>
          <w:rFonts w:ascii="Sylfaen" w:hAnsi="Sylfaen" w:cs="Calibri"/>
          <w:color w:val="auto"/>
          <w:sz w:val="22"/>
        </w:rPr>
        <w:t xml:space="preserve">W przypadku zmiany, o której mowa w ust. 2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Zadania. Jeżeli Wykonawca udowodni Zamawiającemu zasadność zmiany, jego wynagrodzenie ulegnie zmianie o wartość wzrostu całkowitego kosztu Wykonawcy, jaką będzie on zobowiązany ponieść w celu uwzględnienia zmiany zasad wskazanych w ust. 2 pkt 3) i 4), przy zachowaniu dotychczasowej kwoty netto wynagrodzenia osób bezpośrednio wykonujących zamówienie na rzecz Zamawiającego. </w:t>
      </w:r>
    </w:p>
    <w:p w14:paraId="5B79D6DD" w14:textId="77777777" w:rsidR="00CD66A1" w:rsidRPr="00784BD8" w:rsidRDefault="00627226" w:rsidP="00BB43A9">
      <w:pPr>
        <w:pStyle w:val="Akapitzlist"/>
        <w:numPr>
          <w:ilvl w:val="0"/>
          <w:numId w:val="20"/>
        </w:numPr>
        <w:autoSpaceDE w:val="0"/>
        <w:spacing w:after="17" w:line="240" w:lineRule="auto"/>
        <w:ind w:right="0" w:firstLine="1"/>
        <w:rPr>
          <w:rFonts w:ascii="Sylfaen" w:hAnsi="Sylfaen"/>
          <w:color w:val="auto"/>
          <w:sz w:val="22"/>
        </w:rPr>
      </w:pPr>
      <w:r w:rsidRPr="00784BD8">
        <w:rPr>
          <w:rFonts w:ascii="Sylfaen" w:hAnsi="Sylfaen" w:cs="Calibri"/>
          <w:color w:val="auto"/>
          <w:sz w:val="22"/>
        </w:rPr>
        <w:t xml:space="preserve">Podstawą do dokonania zmiany wynagrodzenia w przypadkach, o których mowa w ust. 2 jest pisemny wniosek Wykonawcy lub Zamawiającego, złożony drugiej Stronie umowy najpóźniej w terminie 30 dni od wejścia w życie nowych przepisów, zawierający dokładny opis proponowanej zmiany wraz z uzasadnieniem i szczegółową kalkulacją kosztów oraz zasadami sporządzania takiej kalkulacji. Wykonawca zobowiązany jest wykazać we wniosku i udowodnić Zamawiającemu, że zmiana przepisów, wskazanych w ust.2 będzie miała wpływ na koszty wykonania przez niego zamówienia. </w:t>
      </w:r>
    </w:p>
    <w:p w14:paraId="6C34B79F" w14:textId="77777777" w:rsidR="00627226" w:rsidRPr="00784BD8" w:rsidRDefault="00627226" w:rsidP="00BB43A9">
      <w:pPr>
        <w:pStyle w:val="Akapitzlist"/>
        <w:numPr>
          <w:ilvl w:val="0"/>
          <w:numId w:val="20"/>
        </w:numPr>
        <w:autoSpaceDE w:val="0"/>
        <w:spacing w:after="17" w:line="240" w:lineRule="auto"/>
        <w:ind w:right="0" w:firstLine="1"/>
        <w:rPr>
          <w:rFonts w:ascii="Sylfaen" w:hAnsi="Sylfaen"/>
          <w:color w:val="auto"/>
          <w:sz w:val="22"/>
        </w:rPr>
      </w:pPr>
      <w:r w:rsidRPr="00784BD8">
        <w:rPr>
          <w:rFonts w:ascii="Sylfaen" w:hAnsi="Sylfaen" w:cs="Calibri"/>
          <w:color w:val="auto"/>
          <w:sz w:val="22"/>
        </w:rPr>
        <w:t xml:space="preserve">Zmiana umowy w zakresie zmiany wynagrodzenia z przyczyn określonych w ust. 2 pkt 1-4 obejmować będzie wyłącznie płatności za prace, których w dniu zmiany odpowiednio stawki podatku VAT, wysokości minimalnego wynagrodzenia za pracę i składki na ubezpieczenie społeczne lub zdrowotne, jeszcze nie wykonano. </w:t>
      </w:r>
    </w:p>
    <w:p w14:paraId="3D7538B6" w14:textId="77777777" w:rsidR="00CD66A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Wniosek Wykonawcy wraz z załączonymi dokumentami podlegać będzie weryfikacji ze strony Zamawiającego, który w terminie 14 dni od daty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daty otrzymania wezwania. </w:t>
      </w:r>
    </w:p>
    <w:p w14:paraId="550D71F6"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Zamawiający w terminie do 30 dni od otrzymania kompletnego wniosku, informacji i wyjaśnień zajmie pisemne stanowisko w sprawie, za dzień przekazania stanowiska, uznaje się dzień jego wysłania na adres właściwy do doręczeń pism dla Wykonawcy. </w:t>
      </w:r>
    </w:p>
    <w:p w14:paraId="7FD9CE05"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Zamawiający zastrzega sobie prawo odmowy dokonania zmiany wysokości wynagrodzenia należnego Wykonawcy w przypadku, gdy wniosek Wykonawcy nie będzie spełniał warunków opisanych w postanowieniach niniejszej umowy. </w:t>
      </w:r>
    </w:p>
    <w:p w14:paraId="61C185FB"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lastRenderedPageBreak/>
        <w:t xml:space="preserve">W przypadku wniosku składanego przez Zamawiającego, wniosek taki powinien zawierać co najmniej propozycję zmiany umowy w zakresie wysokości wynagrodzenia należnego Wykonawcy oraz powołanie się na podstawę prawną zmiany przepisów. </w:t>
      </w:r>
    </w:p>
    <w:p w14:paraId="583DEB3D"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Przed przekazaniem wniosku, Zamawiający może zwrócić się do Wykonawcy o udzielenie informacji lub przekazanie wyjaśnień lub dokumentów niezbędnych do oceny przez Zamawiającego, czy zmiany w zakresie przepisów przywołanych w ust. 2 mają wpływ na koszty wykonania umowy przez Wykonawcę oraz w jakim stopniu zmiany tych kosztów uzasadniają zmianę wysokości wynagrodzenia; rodzaj i zakres tych informacji określi Zamawiający w wezwaniu. </w:t>
      </w:r>
    </w:p>
    <w:p w14:paraId="5A766311"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Zmiana wynagrodzenia należnego Wykonawcy może nastąpić nie wcześniej niż z dniem wejścia w życie przepisów, stanowiących podstawę do wystąpienia z wnioskiem o zmianę i nie wcześniej niż po upływie 12 miesięcy od daty podpisania umowy. </w:t>
      </w:r>
    </w:p>
    <w:p w14:paraId="0AC37033"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Stosownie do treści art. 439 ust. 1 </w:t>
      </w:r>
      <w:proofErr w:type="spellStart"/>
      <w:r w:rsidRPr="00784BD8">
        <w:rPr>
          <w:rFonts w:ascii="Sylfaen" w:hAnsi="Sylfaen" w:cs="Calibri"/>
          <w:color w:val="auto"/>
          <w:sz w:val="22"/>
        </w:rPr>
        <w:t>u.p.z.p</w:t>
      </w:r>
      <w:proofErr w:type="spellEnd"/>
      <w:r w:rsidRPr="00784BD8">
        <w:rPr>
          <w:rFonts w:ascii="Sylfaen" w:hAnsi="Sylfaen" w:cs="Calibri"/>
          <w:color w:val="auto"/>
          <w:sz w:val="22"/>
        </w:rPr>
        <w:t>. zmiana wynagrodzenia może nastąpić w przypadku zmiany cen materiałów lub kosztów związanych z realizacją zamówienia.</w:t>
      </w:r>
    </w:p>
    <w:p w14:paraId="06B41305"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Przez zmianę ceny materiałów lub kosztów, o której mowa w ust. 14 rozumie się wzrost odpowiednio cen lub kosztów, jak i ich obniżenie, względem ceny lub kosztu przyjętych w celu ustalenia wynagrodzenia wykonawcy zawartego w ofercie.</w:t>
      </w:r>
    </w:p>
    <w:p w14:paraId="454A6D06"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Poziom zmiany ceny materiałów lub kosztów, określonych w ust. 14 uprawniający Strony umowy do żądania zmiany wynagrodzenia wynosi co najmniej 10%.</w:t>
      </w:r>
    </w:p>
    <w:p w14:paraId="53456096" w14:textId="77777777" w:rsidR="00641D01" w:rsidRPr="00784BD8" w:rsidRDefault="003E7FDA"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olor w:val="auto"/>
          <w:sz w:val="22"/>
        </w:rPr>
        <w:t>Zmiana wynagrodzenia, o której mowa w ust. 14 może nastąpić po upływie 6 miesięcy od dnia</w:t>
      </w:r>
      <w:r w:rsidRPr="00784BD8">
        <w:rPr>
          <w:rFonts w:ascii="Sylfaen" w:hAnsi="Sylfaen"/>
          <w:color w:val="auto"/>
          <w:sz w:val="22"/>
        </w:rPr>
        <w:br/>
        <w:t>zawarcia umowy na podstawie półrocznego wskaźnika cen</w:t>
      </w:r>
      <w:r w:rsidR="003258DC" w:rsidRPr="00784BD8">
        <w:rPr>
          <w:rFonts w:ascii="Sylfaen" w:hAnsi="Sylfaen"/>
          <w:color w:val="auto"/>
          <w:sz w:val="22"/>
        </w:rPr>
        <w:t> towarów i usług konsumpcyjnych</w:t>
      </w:r>
      <w:r w:rsidRPr="00784BD8">
        <w:rPr>
          <w:rFonts w:ascii="Sylfaen" w:hAnsi="Sylfaen"/>
          <w:color w:val="auto"/>
          <w:sz w:val="22"/>
        </w:rPr>
        <w:t>.</w:t>
      </w:r>
    </w:p>
    <w:p w14:paraId="2797396E"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Zmiana wynagrodzenia, o której mowa w ust. 14  nastąpi na wniosek Strony o wartość wskaźnika, o którym mowa w ust. 17 w stosunku do wynagrodzenia, o którym mowa w § 4 ust. 2 z uwzględnieniem zasad wynikających z ust. 21.</w:t>
      </w:r>
    </w:p>
    <w:p w14:paraId="6F82E9C1"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Waloryzacja wynagrodzenia może nastąpić pod warunkiem, że zmiana cen związanych z realizacją zamówienia ma rzeczywisty wpływ na koszt wykonania niniejszej umowy.</w:t>
      </w:r>
    </w:p>
    <w:p w14:paraId="0C4E852E"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Wykonawca uprawniony jest do wystąpienia o dokonanie zmiany wynagrodzenia co </w:t>
      </w:r>
      <w:r w:rsidR="00CD66A1" w:rsidRPr="00784BD8">
        <w:rPr>
          <w:rFonts w:ascii="Sylfaen" w:hAnsi="Sylfaen" w:cs="Calibri"/>
          <w:color w:val="auto"/>
          <w:sz w:val="22"/>
        </w:rPr>
        <w:t>6</w:t>
      </w:r>
      <w:r w:rsidRPr="00784BD8">
        <w:rPr>
          <w:rFonts w:ascii="Sylfaen" w:hAnsi="Sylfaen" w:cs="Calibri"/>
          <w:color w:val="auto"/>
          <w:sz w:val="22"/>
        </w:rPr>
        <w:t xml:space="preserve"> miesięcy po upływie okresu, o którym mowa w ust. 17</w:t>
      </w:r>
      <w:r w:rsidR="00CD1AE1" w:rsidRPr="00784BD8">
        <w:rPr>
          <w:rFonts w:ascii="Sylfaen" w:hAnsi="Sylfaen" w:cs="Calibri"/>
          <w:color w:val="auto"/>
          <w:sz w:val="22"/>
        </w:rPr>
        <w:t>.</w:t>
      </w:r>
    </w:p>
    <w:p w14:paraId="3B57F720"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p w14:paraId="38B0500E" w14:textId="77777777" w:rsidR="00641D01" w:rsidRPr="00784BD8" w:rsidRDefault="00627226"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s="Calibri"/>
          <w:color w:val="auto"/>
          <w:sz w:val="22"/>
        </w:rPr>
        <w:t xml:space="preserve">W przypadku zmiany wynagrodzenia Wykonawcy, jest on zobowiązany zgodnie z </w:t>
      </w:r>
      <w:r w:rsidR="00A264B1" w:rsidRPr="00784BD8">
        <w:rPr>
          <w:rFonts w:ascii="Sylfaen" w:hAnsi="Sylfaen" w:cs="Calibri"/>
          <w:color w:val="auto"/>
          <w:sz w:val="22"/>
        </w:rPr>
        <w:t>art.</w:t>
      </w:r>
      <w:r w:rsidRPr="00784BD8">
        <w:rPr>
          <w:rFonts w:ascii="Sylfaen" w:hAnsi="Sylfaen" w:cs="Calibri"/>
          <w:color w:val="auto"/>
          <w:sz w:val="22"/>
        </w:rPr>
        <w:t xml:space="preserve">. 439 ust. 5 </w:t>
      </w:r>
      <w:proofErr w:type="spellStart"/>
      <w:r w:rsidRPr="00784BD8">
        <w:rPr>
          <w:rFonts w:ascii="Sylfaen" w:hAnsi="Sylfaen" w:cs="Calibri"/>
          <w:color w:val="auto"/>
          <w:sz w:val="22"/>
        </w:rPr>
        <w:t>u.p.z.p</w:t>
      </w:r>
      <w:proofErr w:type="spellEnd"/>
      <w:r w:rsidRPr="00784BD8">
        <w:rPr>
          <w:rFonts w:ascii="Sylfaen" w:hAnsi="Sylfaen" w:cs="Calibri"/>
          <w:color w:val="auto"/>
          <w:sz w:val="22"/>
        </w:rPr>
        <w:t>. do zmiany wynagrodzenia przysługującego podwykonawcy, z którym zawarł umowę pod warunkiem, że umowa  z podwykonawcą jest zawarta na roboty budowlane, a okres</w:t>
      </w:r>
      <w:r w:rsidR="00641D01" w:rsidRPr="00784BD8">
        <w:rPr>
          <w:rFonts w:ascii="Sylfaen" w:hAnsi="Sylfaen" w:cs="Calibri"/>
          <w:color w:val="auto"/>
          <w:sz w:val="22"/>
        </w:rPr>
        <w:t xml:space="preserve"> jej obowiązywania przekracza 6</w:t>
      </w:r>
      <w:r w:rsidRPr="00784BD8">
        <w:rPr>
          <w:rFonts w:ascii="Sylfaen" w:hAnsi="Sylfaen" w:cs="Calibri"/>
          <w:color w:val="auto"/>
          <w:sz w:val="22"/>
        </w:rPr>
        <w:t xml:space="preserve"> m-</w:t>
      </w:r>
      <w:proofErr w:type="spellStart"/>
      <w:r w:rsidRPr="00784BD8">
        <w:rPr>
          <w:rFonts w:ascii="Sylfaen" w:hAnsi="Sylfaen" w:cs="Calibri"/>
          <w:color w:val="auto"/>
          <w:sz w:val="22"/>
        </w:rPr>
        <w:t>cy</w:t>
      </w:r>
      <w:proofErr w:type="spellEnd"/>
      <w:r w:rsidRPr="00784BD8">
        <w:rPr>
          <w:rFonts w:ascii="Sylfaen" w:hAnsi="Sylfaen" w:cs="Calibri"/>
          <w:color w:val="auto"/>
          <w:sz w:val="22"/>
        </w:rPr>
        <w:t>.</w:t>
      </w:r>
    </w:p>
    <w:p w14:paraId="5EFC0339" w14:textId="77777777" w:rsidR="00F24CE6" w:rsidRPr="00784BD8" w:rsidRDefault="00A264B1" w:rsidP="00BB43A9">
      <w:pPr>
        <w:numPr>
          <w:ilvl w:val="0"/>
          <w:numId w:val="20"/>
        </w:numPr>
        <w:autoSpaceDE w:val="0"/>
        <w:spacing w:after="0" w:line="240" w:lineRule="auto"/>
        <w:ind w:right="0" w:firstLine="1"/>
        <w:rPr>
          <w:rFonts w:ascii="Sylfaen" w:hAnsi="Sylfaen"/>
          <w:color w:val="auto"/>
          <w:sz w:val="22"/>
        </w:rPr>
      </w:pPr>
      <w:r w:rsidRPr="00784BD8">
        <w:rPr>
          <w:rFonts w:ascii="Sylfaen" w:hAnsi="Sylfaen"/>
          <w:color w:val="auto"/>
          <w:sz w:val="22"/>
        </w:rPr>
        <w:t xml:space="preserve">Łączna </w:t>
      </w:r>
      <w:r w:rsidR="004251D1" w:rsidRPr="00784BD8">
        <w:rPr>
          <w:rFonts w:ascii="Sylfaen" w:hAnsi="Sylfaen"/>
          <w:color w:val="auto"/>
          <w:sz w:val="22"/>
        </w:rPr>
        <w:t xml:space="preserve">wartość zmian wynagrodzenia Wykonawcy dokonana </w:t>
      </w:r>
      <w:r w:rsidR="00EF6D0B" w:rsidRPr="00784BD8">
        <w:rPr>
          <w:rFonts w:ascii="Sylfaen" w:hAnsi="Sylfaen"/>
          <w:color w:val="auto"/>
          <w:sz w:val="22"/>
        </w:rPr>
        <w:t>n</w:t>
      </w:r>
      <w:r w:rsidR="004251D1" w:rsidRPr="00784BD8">
        <w:rPr>
          <w:rFonts w:ascii="Sylfaen" w:hAnsi="Sylfaen"/>
          <w:color w:val="auto"/>
          <w:sz w:val="22"/>
        </w:rPr>
        <w:t xml:space="preserve">a podstawie </w:t>
      </w:r>
      <w:r w:rsidR="00EF6D0B" w:rsidRPr="00784BD8">
        <w:rPr>
          <w:rFonts w:ascii="Sylfaen" w:hAnsi="Sylfaen"/>
          <w:color w:val="auto"/>
          <w:sz w:val="22"/>
        </w:rPr>
        <w:t xml:space="preserve">klauzul waloryzacyjnych </w:t>
      </w:r>
      <w:r w:rsidR="006145E9" w:rsidRPr="00784BD8">
        <w:rPr>
          <w:rFonts w:ascii="Sylfaen" w:hAnsi="Sylfaen"/>
          <w:color w:val="auto"/>
          <w:sz w:val="22"/>
        </w:rPr>
        <w:t xml:space="preserve">nie może być wyższa niż </w:t>
      </w:r>
      <w:r w:rsidR="00641D01" w:rsidRPr="00784BD8">
        <w:rPr>
          <w:rFonts w:ascii="Sylfaen" w:hAnsi="Sylfaen"/>
          <w:color w:val="auto"/>
          <w:sz w:val="22"/>
        </w:rPr>
        <w:t>20</w:t>
      </w:r>
      <w:r w:rsidR="006145E9" w:rsidRPr="00784BD8">
        <w:rPr>
          <w:rFonts w:ascii="Sylfaen" w:hAnsi="Sylfaen"/>
          <w:color w:val="auto"/>
          <w:sz w:val="22"/>
        </w:rPr>
        <w:t xml:space="preserve"> % wynagrodzenia pierwotnego wynagrodzenia. </w:t>
      </w:r>
    </w:p>
    <w:p w14:paraId="05148F42" w14:textId="77777777" w:rsidR="005A6E82" w:rsidRPr="00784BD8" w:rsidRDefault="005A6E82" w:rsidP="00B13BEB">
      <w:pPr>
        <w:autoSpaceDE w:val="0"/>
        <w:spacing w:after="0" w:line="240" w:lineRule="auto"/>
        <w:ind w:left="417" w:right="0" w:firstLine="0"/>
        <w:rPr>
          <w:rFonts w:ascii="Sylfaen" w:hAnsi="Sylfaen"/>
          <w:color w:val="auto"/>
          <w:sz w:val="22"/>
        </w:rPr>
      </w:pPr>
    </w:p>
    <w:p w14:paraId="00C87986" w14:textId="77777777" w:rsidR="00CF3F2D" w:rsidRPr="00784BD8" w:rsidRDefault="00060236" w:rsidP="00B13BEB">
      <w:pPr>
        <w:spacing w:after="41" w:line="240" w:lineRule="auto"/>
        <w:ind w:left="-15" w:right="30" w:firstLine="4805"/>
        <w:rPr>
          <w:rFonts w:ascii="Sylfaen" w:hAnsi="Sylfaen"/>
          <w:b/>
          <w:color w:val="auto"/>
          <w:sz w:val="22"/>
        </w:rPr>
      </w:pPr>
      <w:r w:rsidRPr="00784BD8">
        <w:rPr>
          <w:rFonts w:ascii="Sylfaen" w:hAnsi="Sylfaen"/>
          <w:b/>
          <w:color w:val="auto"/>
          <w:sz w:val="22"/>
        </w:rPr>
        <w:t xml:space="preserve">§ 9. </w:t>
      </w:r>
    </w:p>
    <w:p w14:paraId="25EAB30B" w14:textId="77777777" w:rsidR="00CF3F2D" w:rsidRPr="00784BD8" w:rsidRDefault="00060236" w:rsidP="00B13BEB">
      <w:pPr>
        <w:spacing w:after="41" w:line="240" w:lineRule="auto"/>
        <w:ind w:left="-15" w:right="30" w:firstLine="0"/>
        <w:rPr>
          <w:rFonts w:ascii="Sylfaen" w:hAnsi="Sylfaen"/>
          <w:color w:val="auto"/>
          <w:sz w:val="22"/>
        </w:rPr>
      </w:pPr>
      <w:r w:rsidRPr="00784BD8">
        <w:rPr>
          <w:rFonts w:ascii="Sylfaen" w:hAnsi="Sylfaen"/>
          <w:color w:val="auto"/>
          <w:sz w:val="22"/>
        </w:rPr>
        <w:t xml:space="preserve">1. Do podstawowych obowiązków </w:t>
      </w:r>
      <w:r w:rsidRPr="00784BD8">
        <w:rPr>
          <w:rFonts w:ascii="Sylfaen" w:hAnsi="Sylfaen"/>
          <w:b/>
          <w:color w:val="auto"/>
          <w:sz w:val="22"/>
        </w:rPr>
        <w:t>Zamawiającego należy:</w:t>
      </w:r>
      <w:r w:rsidRPr="00784BD8">
        <w:rPr>
          <w:rFonts w:ascii="Sylfaen" w:hAnsi="Sylfaen"/>
          <w:color w:val="auto"/>
          <w:sz w:val="22"/>
        </w:rPr>
        <w:t xml:space="preserve"> </w:t>
      </w:r>
    </w:p>
    <w:p w14:paraId="37E36AAA" w14:textId="77777777" w:rsidR="00407D66" w:rsidRPr="00784BD8" w:rsidRDefault="00060236" w:rsidP="00641D01">
      <w:pPr>
        <w:spacing w:after="41" w:line="240" w:lineRule="auto"/>
        <w:ind w:left="284" w:right="30" w:firstLine="0"/>
        <w:rPr>
          <w:rFonts w:ascii="Sylfaen" w:hAnsi="Sylfaen"/>
          <w:color w:val="auto"/>
          <w:sz w:val="22"/>
        </w:rPr>
      </w:pPr>
      <w:r w:rsidRPr="00784BD8">
        <w:rPr>
          <w:rFonts w:ascii="Sylfaen" w:hAnsi="Sylfaen"/>
          <w:color w:val="auto"/>
          <w:sz w:val="22"/>
        </w:rPr>
        <w:t xml:space="preserve">1) Przekazanie Wykonawcy, w terminie </w:t>
      </w:r>
      <w:r w:rsidR="00F546B6" w:rsidRPr="00784BD8">
        <w:rPr>
          <w:rFonts w:ascii="Sylfaen" w:hAnsi="Sylfaen"/>
          <w:color w:val="auto"/>
          <w:sz w:val="22"/>
        </w:rPr>
        <w:t xml:space="preserve">5 dni od daty odebrania protokołem częściowym </w:t>
      </w:r>
      <w:r w:rsidR="00641D01" w:rsidRPr="00784BD8">
        <w:rPr>
          <w:rFonts w:ascii="Sylfaen" w:hAnsi="Sylfaen"/>
          <w:color w:val="auto"/>
          <w:sz w:val="22"/>
        </w:rPr>
        <w:t>dokumentacji projektowej oraz decyzji pozwolenia na budowę, terenu budowy oraz dziennika budowy.</w:t>
      </w:r>
      <w:r w:rsidRPr="00784BD8">
        <w:rPr>
          <w:rFonts w:ascii="Sylfaen" w:hAnsi="Sylfaen"/>
          <w:color w:val="auto"/>
          <w:sz w:val="22"/>
        </w:rPr>
        <w:t xml:space="preserve"> </w:t>
      </w:r>
    </w:p>
    <w:p w14:paraId="2A7FCD8B" w14:textId="77777777" w:rsidR="00407D66" w:rsidRPr="00784BD8" w:rsidRDefault="00060236" w:rsidP="00BB43A9">
      <w:pPr>
        <w:numPr>
          <w:ilvl w:val="1"/>
          <w:numId w:val="8"/>
        </w:numPr>
        <w:spacing w:line="240" w:lineRule="auto"/>
        <w:ind w:left="284" w:right="43" w:firstLine="0"/>
        <w:rPr>
          <w:rFonts w:ascii="Sylfaen" w:hAnsi="Sylfaen"/>
          <w:color w:val="auto"/>
          <w:sz w:val="22"/>
        </w:rPr>
      </w:pPr>
      <w:r w:rsidRPr="00784BD8">
        <w:rPr>
          <w:rFonts w:ascii="Sylfaen" w:hAnsi="Sylfaen"/>
          <w:color w:val="auto"/>
          <w:sz w:val="22"/>
        </w:rPr>
        <w:t xml:space="preserve">Prowadzenie konsultacji i uzgodnień na etapie projektowania. </w:t>
      </w:r>
    </w:p>
    <w:p w14:paraId="03FD1E1F" w14:textId="77777777" w:rsidR="00407D66" w:rsidRPr="00784BD8" w:rsidRDefault="00060236" w:rsidP="00BB43A9">
      <w:pPr>
        <w:numPr>
          <w:ilvl w:val="1"/>
          <w:numId w:val="8"/>
        </w:numPr>
        <w:spacing w:line="240" w:lineRule="auto"/>
        <w:ind w:left="284" w:right="43" w:firstLine="0"/>
        <w:rPr>
          <w:rFonts w:ascii="Sylfaen" w:hAnsi="Sylfaen"/>
          <w:color w:val="auto"/>
          <w:sz w:val="22"/>
        </w:rPr>
      </w:pPr>
      <w:r w:rsidRPr="00784BD8">
        <w:rPr>
          <w:rFonts w:ascii="Sylfaen" w:hAnsi="Sylfaen"/>
          <w:color w:val="auto"/>
          <w:sz w:val="22"/>
        </w:rPr>
        <w:t xml:space="preserve">Potwierdzenie przyjęcia dokumentacji projektowej protokołem odbioru dokumentacji projektowej. </w:t>
      </w:r>
      <w:bookmarkStart w:id="2" w:name="_GoBack"/>
      <w:bookmarkEnd w:id="2"/>
    </w:p>
    <w:p w14:paraId="20794FD3" w14:textId="77777777" w:rsidR="00407D66" w:rsidRPr="00784BD8" w:rsidRDefault="00060236" w:rsidP="00BB43A9">
      <w:pPr>
        <w:numPr>
          <w:ilvl w:val="1"/>
          <w:numId w:val="8"/>
        </w:numPr>
        <w:spacing w:line="240" w:lineRule="auto"/>
        <w:ind w:left="284" w:right="43" w:firstLine="0"/>
        <w:rPr>
          <w:rFonts w:ascii="Sylfaen" w:hAnsi="Sylfaen"/>
          <w:color w:val="auto"/>
          <w:sz w:val="22"/>
        </w:rPr>
      </w:pPr>
      <w:r w:rsidRPr="00784BD8">
        <w:rPr>
          <w:rFonts w:ascii="Sylfaen" w:hAnsi="Sylfaen"/>
          <w:color w:val="auto"/>
          <w:sz w:val="22"/>
        </w:rPr>
        <w:lastRenderedPageBreak/>
        <w:t xml:space="preserve">Zapewnienie bieżącego nadzoru inwestorskiego </w:t>
      </w:r>
    </w:p>
    <w:p w14:paraId="68F80CD8" w14:textId="77777777" w:rsidR="00407D66" w:rsidRPr="00784BD8" w:rsidRDefault="00060236" w:rsidP="00BB43A9">
      <w:pPr>
        <w:numPr>
          <w:ilvl w:val="1"/>
          <w:numId w:val="8"/>
        </w:numPr>
        <w:spacing w:line="240" w:lineRule="auto"/>
        <w:ind w:left="284" w:right="43" w:firstLine="0"/>
        <w:rPr>
          <w:rFonts w:ascii="Sylfaen" w:hAnsi="Sylfaen"/>
          <w:color w:val="auto"/>
          <w:sz w:val="22"/>
        </w:rPr>
      </w:pPr>
      <w:r w:rsidRPr="00784BD8">
        <w:rPr>
          <w:rFonts w:ascii="Sylfaen" w:hAnsi="Sylfaen"/>
          <w:color w:val="auto"/>
          <w:sz w:val="22"/>
        </w:rPr>
        <w:t xml:space="preserve">Zorganizowanie i uczestniczenie w odbiorach. </w:t>
      </w:r>
    </w:p>
    <w:p w14:paraId="0F11A758" w14:textId="77777777" w:rsidR="001377AA" w:rsidRPr="00784BD8" w:rsidRDefault="00060236" w:rsidP="00BB43A9">
      <w:pPr>
        <w:numPr>
          <w:ilvl w:val="1"/>
          <w:numId w:val="8"/>
        </w:numPr>
        <w:spacing w:line="240" w:lineRule="auto"/>
        <w:ind w:left="284" w:right="43" w:firstLine="0"/>
        <w:rPr>
          <w:rFonts w:ascii="Sylfaen" w:hAnsi="Sylfaen"/>
          <w:color w:val="auto"/>
          <w:sz w:val="22"/>
        </w:rPr>
      </w:pPr>
      <w:r w:rsidRPr="00784BD8">
        <w:rPr>
          <w:rFonts w:ascii="Sylfaen" w:hAnsi="Sylfaen"/>
          <w:color w:val="auto"/>
          <w:sz w:val="22"/>
        </w:rPr>
        <w:t xml:space="preserve">Terminowa zapłata wynagrodzenia zgodnego z postanowieniami niniejszej umowy. </w:t>
      </w:r>
    </w:p>
    <w:p w14:paraId="334D8B86" w14:textId="77777777" w:rsidR="00407D66" w:rsidRPr="00784BD8" w:rsidRDefault="00060236" w:rsidP="00641D01">
      <w:pPr>
        <w:spacing w:line="240" w:lineRule="auto"/>
        <w:ind w:left="284" w:right="43" w:firstLine="0"/>
        <w:rPr>
          <w:rFonts w:ascii="Sylfaen" w:hAnsi="Sylfaen"/>
          <w:color w:val="auto"/>
          <w:sz w:val="22"/>
        </w:rPr>
      </w:pPr>
      <w:r w:rsidRPr="00784BD8">
        <w:rPr>
          <w:rFonts w:ascii="Sylfaen" w:hAnsi="Sylfaen"/>
          <w:color w:val="auto"/>
          <w:sz w:val="22"/>
        </w:rPr>
        <w:t xml:space="preserve">7) </w:t>
      </w:r>
      <w:r w:rsidRPr="00784BD8">
        <w:rPr>
          <w:rFonts w:ascii="Sylfaen" w:hAnsi="Sylfaen"/>
          <w:color w:val="auto"/>
          <w:sz w:val="22"/>
        </w:rPr>
        <w:tab/>
        <w:t xml:space="preserve">Współdziałanie z Wykonawcą w celu należytej realizacji zamówienia. </w:t>
      </w:r>
    </w:p>
    <w:p w14:paraId="40EE6221" w14:textId="77777777" w:rsidR="00407D66" w:rsidRPr="00784BD8" w:rsidRDefault="00060236" w:rsidP="00BB43A9">
      <w:pPr>
        <w:numPr>
          <w:ilvl w:val="0"/>
          <w:numId w:val="9"/>
        </w:numPr>
        <w:spacing w:line="240" w:lineRule="auto"/>
        <w:ind w:right="43" w:hanging="283"/>
        <w:rPr>
          <w:rFonts w:ascii="Sylfaen" w:hAnsi="Sylfaen"/>
          <w:color w:val="auto"/>
          <w:sz w:val="22"/>
        </w:rPr>
      </w:pPr>
      <w:r w:rsidRPr="00784BD8">
        <w:rPr>
          <w:rFonts w:ascii="Sylfaen" w:hAnsi="Sylfaen"/>
          <w:color w:val="auto"/>
          <w:sz w:val="22"/>
        </w:rPr>
        <w:t xml:space="preserve">Do podstawowych obowiązków </w:t>
      </w:r>
      <w:r w:rsidRPr="00784BD8">
        <w:rPr>
          <w:rFonts w:ascii="Sylfaen" w:hAnsi="Sylfaen"/>
          <w:b/>
          <w:color w:val="auto"/>
          <w:sz w:val="22"/>
        </w:rPr>
        <w:t>Wykonawcy należy</w:t>
      </w:r>
      <w:r w:rsidRPr="00784BD8">
        <w:rPr>
          <w:rFonts w:ascii="Sylfaen" w:hAnsi="Sylfaen"/>
          <w:color w:val="auto"/>
          <w:sz w:val="22"/>
        </w:rPr>
        <w:t xml:space="preserve">: </w:t>
      </w:r>
    </w:p>
    <w:p w14:paraId="14376CA6"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Opracowanie dokumentacji pr</w:t>
      </w:r>
      <w:r w:rsidR="00F67B72" w:rsidRPr="00784BD8">
        <w:rPr>
          <w:rFonts w:ascii="Sylfaen" w:hAnsi="Sylfaen"/>
          <w:color w:val="auto"/>
          <w:sz w:val="22"/>
        </w:rPr>
        <w:t>ojektowej określonej w § 3 ust.1</w:t>
      </w:r>
      <w:r w:rsidRPr="00784BD8">
        <w:rPr>
          <w:rFonts w:ascii="Sylfaen" w:hAnsi="Sylfaen"/>
          <w:color w:val="auto"/>
          <w:sz w:val="22"/>
        </w:rPr>
        <w:t xml:space="preserve"> niniejszej umowy, uzyskanie materiałów wyjściowych do projektowania, uzgodnień, opinii oraz uzyskanie decyzji pozwolenia na budowę. </w:t>
      </w:r>
    </w:p>
    <w:p w14:paraId="2D4FDBEC"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Wykonywanie robót związanych z realizacją przedmiotu umowy określonego w § 1 z materiałów własnych, z należytą starannością, zgodnie z opracowaną w ramach niniejszego zamówienia dokumentacją projektową, dokumentacją projektową opracowaną w oparciu o PFU specyfikacją techniczną wykonania i odbioru robót budowlanych, ofertą o której mowa w § 1 ust.7 pkt 1, sztuką budowlaną, przepisami p.poż., bhp i przepisami prawa, a także bieżącymi (roboczymi) ustaleniami z Zamawiającym. </w:t>
      </w:r>
    </w:p>
    <w:p w14:paraId="6BB4A860"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Zapewnienie kompetentnego zespołu projektantów, kierownictwa, siły roboczej, materiałów, sprzętu i innych urządzeń niezbędnych do wykonania przedmiotu umowy oraz usunięcia wad w takim zakresie, w jakim jest to wymienione w dokumentach umownych lub może być logicznie z nich wywnioskowane. </w:t>
      </w:r>
    </w:p>
    <w:p w14:paraId="0CAC5B32"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Organizacja terenu budowy na koszt Wykonawcy. </w:t>
      </w:r>
    </w:p>
    <w:p w14:paraId="4B334B6E"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Wdrożenie własnym staraniem i na własny koszt projektu organizacji ruchu na czas prowadzenia robót, zgodnie z Rozporządzeniem Ministra Infrastruktury z dnia 23.09.2003 r. w sprawie szczegółowych warunków zarządzania ruchem na drogach oraz wykonywania nadzoru. </w:t>
      </w:r>
    </w:p>
    <w:p w14:paraId="09E192A1"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Zatrudnienie na podstawie umowy o pracę osób wykonujących w ramach niniejszego zamówienia czynności, których wykonanie polega wykonywaniu pracy na zasadach art. 22 § 1 ustawy z dnia </w:t>
      </w:r>
      <w:r w:rsidR="003258DC" w:rsidRPr="00784BD8">
        <w:rPr>
          <w:rFonts w:ascii="Sylfaen" w:hAnsi="Sylfaen"/>
          <w:color w:val="auto"/>
          <w:sz w:val="22"/>
        </w:rPr>
        <w:t>26 czerwca 1974 r. Kodeks pracy</w:t>
      </w:r>
      <w:r w:rsidRPr="00784BD8">
        <w:rPr>
          <w:rFonts w:ascii="Sylfaen" w:hAnsi="Sylfaen"/>
          <w:color w:val="auto"/>
          <w:sz w:val="22"/>
        </w:rPr>
        <w:t xml:space="preserve"> – zgodnie z zapisem </w:t>
      </w:r>
      <w:r w:rsidR="003258DC" w:rsidRPr="00784BD8">
        <w:rPr>
          <w:rFonts w:ascii="Sylfaen" w:hAnsi="Sylfaen"/>
          <w:color w:val="auto"/>
          <w:sz w:val="22"/>
        </w:rPr>
        <w:t>SWZ</w:t>
      </w:r>
      <w:r w:rsidRPr="00784BD8">
        <w:rPr>
          <w:rFonts w:ascii="Sylfaen" w:hAnsi="Sylfaen"/>
          <w:color w:val="auto"/>
          <w:sz w:val="22"/>
        </w:rPr>
        <w:t xml:space="preserve">. </w:t>
      </w:r>
    </w:p>
    <w:p w14:paraId="2DC2F1E5"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Odpowiedzialność za opracowaną dokumentację projektową, jakość wykonanych robót i materiałów budowlanych użytych do ich wykonania. </w:t>
      </w:r>
    </w:p>
    <w:p w14:paraId="2AC6BC01"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Odpowiedzialność za zapewnienie warunków bezpieczeństwa, zabezpieczenie i oznakowanie terenu budowy, dbanie o stan techniczny i prawidłowość oznakowania przez cały okres od dnia przekazania terenu budowy do dnia zakończenia realizacji zadania. </w:t>
      </w:r>
    </w:p>
    <w:p w14:paraId="252735BA"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Odpowiedzialność za metody organizacyjno-techniczne stosowane na terenie budowy podczas realizacji umowy. </w:t>
      </w:r>
    </w:p>
    <w:p w14:paraId="6C44DF5C"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Ponoszenie kosztów zużycia mediów niezbędnych do realizacji robót. </w:t>
      </w:r>
    </w:p>
    <w:p w14:paraId="2939AE81"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Odpowiedzialność za szkody i straty w robotach spowodowane przy usuwaniu wad w okresie gwarancji i rękojmi. </w:t>
      </w:r>
    </w:p>
    <w:p w14:paraId="24E85BDD"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Pełnienie funkcji koordynacyjnych w stosunku do usług i robót realizowanych przez podwykonawców. </w:t>
      </w:r>
    </w:p>
    <w:p w14:paraId="0118EE54"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Informowanie inspektora nadzoru inwestorskiego/inspektorów nadzoru poszczególnych branż o terminie zakończenia robót ulegających zakryciu oraz terminie odbioru robót zanikających; jeżeli Wykonawca nie poinformował o tych faktach inspektora/ów nadzoru inwestorskiego, zobowiązany jest na własny koszt odkryć roboty, a następnie przywrócić roboty do stanu poprzedniego. </w:t>
      </w:r>
    </w:p>
    <w:p w14:paraId="347BB31B"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Na każde żądanie Zamawiającego lub inspektora nadzoru inwestorskiego/inspektorów nadzoru poszczególnych branż, okazywanie w stosunku do wbudowywanych materiałów dokumentów potwierdzających ich zgodność z wymaganiami specyfikacji technicznych wykonania i odbioru robót budowlanych, jak również przekazywanie informacji dot. personelu zatrudnionego na budowie. </w:t>
      </w:r>
    </w:p>
    <w:p w14:paraId="0892DB32"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Przeprowadzenie badań, które nie były przewidziane niniejszą umową (jeżeli Zamawiający zażąda takich badań) - jeżeli w rezultacie przeprowadzenia tych badań okaże się, że zastosowane materiały, bądź wykonane roboty, są niezgodne z Umową, Wykonawca doprowadzi do zgodności z umową, a </w:t>
      </w:r>
      <w:r w:rsidRPr="00784BD8">
        <w:rPr>
          <w:rFonts w:ascii="Sylfaen" w:hAnsi="Sylfaen"/>
          <w:color w:val="auto"/>
          <w:sz w:val="22"/>
        </w:rPr>
        <w:lastRenderedPageBreak/>
        <w:t xml:space="preserve">koszty </w:t>
      </w:r>
      <w:r w:rsidR="001377AA" w:rsidRPr="00784BD8">
        <w:rPr>
          <w:rFonts w:ascii="Sylfaen" w:hAnsi="Sylfaen"/>
          <w:color w:val="auto"/>
          <w:sz w:val="22"/>
        </w:rPr>
        <w:t>badań dodatkowych</w:t>
      </w:r>
      <w:r w:rsidRPr="00784BD8">
        <w:rPr>
          <w:rFonts w:ascii="Sylfaen" w:hAnsi="Sylfaen"/>
          <w:color w:val="auto"/>
          <w:sz w:val="22"/>
        </w:rPr>
        <w:t xml:space="preserve"> obciążają Wykonawcę, zaś w przypadku zgodności koszty pokrywa Zamawiający. </w:t>
      </w:r>
    </w:p>
    <w:p w14:paraId="04EFB79D"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Zagwarantowanie obecności pracowników oraz zapewnienie potrzebnych urządzeń i materiałów wymaganych do zbadania jakości wykonanych robót i/lub wbudowanych materiałów. </w:t>
      </w:r>
    </w:p>
    <w:p w14:paraId="7B63C4D5"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Umożliwianie wstępu na teren wykonywanych robót przedstawicielom Zamawiającego. </w:t>
      </w:r>
    </w:p>
    <w:p w14:paraId="3D8309D1"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Przekazanie Zamawiającemu w terminie odbioru końcowego robót uporządkowanego terenu budowy po zakończeniu prac. </w:t>
      </w:r>
    </w:p>
    <w:p w14:paraId="671C5E7B"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Niezwłoczne usuwanie (na koszt Wykonawcy) wszelkich awarii oraz pokrywanie strat i szkód majątkowych i osobowych powstałych w związku z wykonywaniem robót. </w:t>
      </w:r>
    </w:p>
    <w:p w14:paraId="4661806E" w14:textId="77777777" w:rsidR="00031D40"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Prowadzenie robót w sposób ograniczający </w:t>
      </w:r>
      <w:r w:rsidR="001377AA" w:rsidRPr="00784BD8">
        <w:rPr>
          <w:rFonts w:ascii="Sylfaen" w:hAnsi="Sylfaen"/>
          <w:color w:val="auto"/>
          <w:sz w:val="22"/>
        </w:rPr>
        <w:t>niezorganizowaną emisję</w:t>
      </w:r>
      <w:r w:rsidRPr="00784BD8">
        <w:rPr>
          <w:rFonts w:ascii="Sylfaen" w:hAnsi="Sylfaen"/>
          <w:color w:val="auto"/>
          <w:sz w:val="22"/>
        </w:rPr>
        <w:t xml:space="preserve"> pyłu do atmosfery. </w:t>
      </w:r>
    </w:p>
    <w:p w14:paraId="2588DD72" w14:textId="77777777" w:rsidR="00407D66" w:rsidRPr="00784BD8" w:rsidRDefault="00060236" w:rsidP="00BB43A9">
      <w:pPr>
        <w:numPr>
          <w:ilvl w:val="1"/>
          <w:numId w:val="9"/>
        </w:numPr>
        <w:spacing w:line="240" w:lineRule="auto"/>
        <w:ind w:right="43" w:hanging="425"/>
        <w:rPr>
          <w:rFonts w:ascii="Sylfaen" w:hAnsi="Sylfaen"/>
          <w:color w:val="auto"/>
          <w:sz w:val="22"/>
        </w:rPr>
      </w:pPr>
      <w:r w:rsidRPr="00784BD8">
        <w:rPr>
          <w:rFonts w:ascii="Sylfaen" w:hAnsi="Sylfaen"/>
          <w:color w:val="auto"/>
          <w:sz w:val="22"/>
        </w:rPr>
        <w:t xml:space="preserve"> Współdziałanie z Zamawiającym w celu należytej realizacji zamówienia. </w:t>
      </w:r>
    </w:p>
    <w:p w14:paraId="0EA41DF5" w14:textId="77777777" w:rsidR="00407D66" w:rsidRPr="00784BD8" w:rsidRDefault="00060236" w:rsidP="00B13BEB">
      <w:pPr>
        <w:spacing w:line="240" w:lineRule="auto"/>
        <w:ind w:left="708" w:right="43" w:hanging="425"/>
        <w:rPr>
          <w:rFonts w:ascii="Sylfaen" w:hAnsi="Sylfaen"/>
          <w:color w:val="auto"/>
          <w:sz w:val="22"/>
        </w:rPr>
      </w:pPr>
      <w:r w:rsidRPr="00784BD8">
        <w:rPr>
          <w:rFonts w:ascii="Sylfaen" w:hAnsi="Sylfaen"/>
          <w:color w:val="auto"/>
          <w:sz w:val="22"/>
        </w:rPr>
        <w:t>2</w:t>
      </w:r>
      <w:r w:rsidR="00031D40" w:rsidRPr="00784BD8">
        <w:rPr>
          <w:rFonts w:ascii="Sylfaen" w:hAnsi="Sylfaen"/>
          <w:color w:val="auto"/>
          <w:sz w:val="22"/>
        </w:rPr>
        <w:t>2</w:t>
      </w:r>
      <w:r w:rsidRPr="00784BD8">
        <w:rPr>
          <w:rFonts w:ascii="Sylfaen" w:hAnsi="Sylfaen"/>
          <w:color w:val="auto"/>
          <w:sz w:val="22"/>
        </w:rPr>
        <w:t xml:space="preserve">) Sporządzenia 2 egzemplarzy kompletnej dokumentacji odbiorowej, na którą składa się: dokumentacja powykonawcza w tym protokół odbioru, inwentaryzacja geodezyjna, certyfikaty, atesty dotyczące wbudowanych materiałów oraz zamontowanych urządzeń i wyrobów, wyniki prób i badań, dokumenty poświadczające sposób zagospodarowania odpadów oraz inne nie wymienione dokumenty istotne dla prawidłowego procesu zakończenia budowy oraz użytkowania przedmiotu zamówienia inne nie wymienione dokumenty istotne dla prawidłowego procesu zakończenia budowy oraz użytkowania przedmiotu zamówienia. </w:t>
      </w:r>
    </w:p>
    <w:p w14:paraId="491DF4AE" w14:textId="77777777" w:rsidR="001C6FBB" w:rsidRPr="00784BD8" w:rsidRDefault="00060236" w:rsidP="00BB43A9">
      <w:pPr>
        <w:numPr>
          <w:ilvl w:val="0"/>
          <w:numId w:val="9"/>
        </w:numPr>
        <w:spacing w:line="240" w:lineRule="auto"/>
        <w:ind w:right="43" w:hanging="283"/>
        <w:rPr>
          <w:rFonts w:ascii="Sylfaen" w:hAnsi="Sylfaen"/>
          <w:color w:val="auto"/>
          <w:sz w:val="22"/>
        </w:rPr>
      </w:pPr>
      <w:r w:rsidRPr="00784BD8">
        <w:rPr>
          <w:rFonts w:ascii="Sylfaen" w:hAnsi="Sylfaen"/>
          <w:color w:val="auto"/>
          <w:sz w:val="22"/>
        </w:rPr>
        <w:t xml:space="preserve">W celu weryfikacji zatrudnienia przez Wykonawcę lub podwykonawcę, na podstawie umowy o pracę  osób o których mowa w ust. 2 pkt </w:t>
      </w:r>
      <w:r w:rsidR="00441374" w:rsidRPr="00784BD8">
        <w:rPr>
          <w:rFonts w:ascii="Sylfaen" w:hAnsi="Sylfaen"/>
          <w:color w:val="auto"/>
          <w:sz w:val="22"/>
        </w:rPr>
        <w:t xml:space="preserve">6 </w:t>
      </w:r>
      <w:r w:rsidRPr="00784BD8">
        <w:rPr>
          <w:rFonts w:ascii="Sylfaen" w:hAnsi="Sylfaen"/>
          <w:color w:val="auto"/>
          <w:sz w:val="22"/>
        </w:rPr>
        <w:t xml:space="preserve">Zamawiający może żądać: </w:t>
      </w:r>
    </w:p>
    <w:p w14:paraId="1D40854A" w14:textId="77777777" w:rsidR="00407D66" w:rsidRPr="00784BD8" w:rsidRDefault="00060236" w:rsidP="00B13BEB">
      <w:pPr>
        <w:spacing w:line="240" w:lineRule="auto"/>
        <w:ind w:left="283" w:right="43" w:firstLine="0"/>
        <w:rPr>
          <w:rFonts w:ascii="Sylfaen" w:hAnsi="Sylfaen"/>
          <w:color w:val="auto"/>
          <w:sz w:val="22"/>
        </w:rPr>
      </w:pPr>
      <w:r w:rsidRPr="00784BD8">
        <w:rPr>
          <w:rFonts w:ascii="Sylfaen" w:hAnsi="Sylfaen"/>
          <w:color w:val="auto"/>
          <w:sz w:val="22"/>
        </w:rPr>
        <w:t xml:space="preserve">1) oświadczenia zatrudnionego pracownika, </w:t>
      </w:r>
    </w:p>
    <w:p w14:paraId="4F4625B3" w14:textId="77777777" w:rsidR="00441374" w:rsidRPr="00784BD8" w:rsidRDefault="00060236" w:rsidP="00B13BEB">
      <w:pPr>
        <w:spacing w:line="240" w:lineRule="auto"/>
        <w:ind w:left="293" w:right="43"/>
        <w:rPr>
          <w:rFonts w:ascii="Sylfaen" w:hAnsi="Sylfaen"/>
          <w:color w:val="auto"/>
          <w:sz w:val="22"/>
        </w:rPr>
      </w:pPr>
      <w:r w:rsidRPr="00784BD8">
        <w:rPr>
          <w:rFonts w:ascii="Sylfaen" w:hAnsi="Sylfaen"/>
          <w:color w:val="auto"/>
          <w:sz w:val="22"/>
        </w:rPr>
        <w:t xml:space="preserve">2) oświadczenia wykonawcy lub podwykonawcy o zatrudnieniu pracownika na podstawie umowy o pracę, </w:t>
      </w:r>
    </w:p>
    <w:p w14:paraId="5121183F" w14:textId="77777777" w:rsidR="00407D66" w:rsidRPr="00784BD8" w:rsidRDefault="00060236" w:rsidP="00B13BEB">
      <w:pPr>
        <w:spacing w:line="240" w:lineRule="auto"/>
        <w:ind w:left="293" w:right="43"/>
        <w:rPr>
          <w:rFonts w:ascii="Sylfaen" w:hAnsi="Sylfaen"/>
          <w:color w:val="auto"/>
          <w:sz w:val="22"/>
        </w:rPr>
      </w:pPr>
      <w:r w:rsidRPr="00784BD8">
        <w:rPr>
          <w:rFonts w:ascii="Sylfaen" w:hAnsi="Sylfaen"/>
          <w:color w:val="auto"/>
          <w:sz w:val="22"/>
        </w:rPr>
        <w:t xml:space="preserve">3) poświadczonej za zgodność z oryginałem kopii umowy o pracę zatrudnionego pracownika,  </w:t>
      </w:r>
    </w:p>
    <w:p w14:paraId="7DAC0904" w14:textId="77777777" w:rsidR="00407D66" w:rsidRPr="00784BD8" w:rsidRDefault="00F67B72" w:rsidP="00F67B72">
      <w:pPr>
        <w:spacing w:line="240" w:lineRule="auto"/>
        <w:ind w:left="293" w:right="43"/>
        <w:rPr>
          <w:rFonts w:ascii="Sylfaen" w:hAnsi="Sylfaen"/>
          <w:color w:val="auto"/>
          <w:sz w:val="22"/>
        </w:rPr>
      </w:pPr>
      <w:r w:rsidRPr="00784BD8">
        <w:rPr>
          <w:rFonts w:ascii="Sylfaen" w:hAnsi="Sylfaen"/>
          <w:color w:val="auto"/>
          <w:sz w:val="22"/>
        </w:rPr>
        <w:t xml:space="preserve">4) innych dokumentów, </w:t>
      </w:r>
      <w:r w:rsidR="00060236" w:rsidRPr="00784BD8">
        <w:rPr>
          <w:rFonts w:ascii="Sylfaen" w:hAnsi="Sylfaen"/>
          <w:color w:val="auto"/>
          <w:sz w:val="22"/>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4BE2E061" w14:textId="77777777" w:rsidR="001045DF" w:rsidRPr="00784BD8" w:rsidRDefault="001045DF" w:rsidP="00B13BEB">
      <w:pPr>
        <w:spacing w:after="92" w:line="240" w:lineRule="auto"/>
        <w:ind w:left="293" w:right="43"/>
        <w:rPr>
          <w:rFonts w:ascii="Sylfaen" w:hAnsi="Sylfaen"/>
          <w:color w:val="auto"/>
          <w:sz w:val="22"/>
        </w:rPr>
      </w:pPr>
    </w:p>
    <w:p w14:paraId="59C6C1E1" w14:textId="77777777" w:rsidR="00407D66" w:rsidRPr="00784BD8" w:rsidRDefault="00060236" w:rsidP="00B13BEB">
      <w:pPr>
        <w:spacing w:after="16" w:line="240" w:lineRule="auto"/>
        <w:ind w:right="60"/>
        <w:jc w:val="center"/>
        <w:rPr>
          <w:rFonts w:ascii="Sylfaen" w:hAnsi="Sylfaen"/>
          <w:color w:val="auto"/>
          <w:sz w:val="22"/>
        </w:rPr>
      </w:pPr>
      <w:r w:rsidRPr="00784BD8">
        <w:rPr>
          <w:rFonts w:ascii="Sylfaen" w:hAnsi="Sylfaen"/>
          <w:b/>
          <w:color w:val="auto"/>
          <w:sz w:val="22"/>
        </w:rPr>
        <w:t xml:space="preserve">§ 10. </w:t>
      </w:r>
    </w:p>
    <w:p w14:paraId="3908AA02"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 xml:space="preserve">Wykonawca może powierzyć wykonanie zamówienia podwykonawcom. </w:t>
      </w:r>
    </w:p>
    <w:p w14:paraId="1C6EDD54"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 xml:space="preserve">Zamawiający nie zastrzega obowiązku osobistego wykonania przez Wykonawcę kluczowych części zamówienia. </w:t>
      </w:r>
    </w:p>
    <w:p w14:paraId="642DA7BF"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 xml:space="preserve">W przypadku powierzenia części przedmiotu umowy podwykonawcom: </w:t>
      </w:r>
    </w:p>
    <w:p w14:paraId="4689281F" w14:textId="77777777" w:rsidR="00407D66" w:rsidRPr="00784BD8" w:rsidRDefault="00060236" w:rsidP="00BB43A9">
      <w:pPr>
        <w:numPr>
          <w:ilvl w:val="1"/>
          <w:numId w:val="10"/>
        </w:numPr>
        <w:spacing w:line="240" w:lineRule="auto"/>
        <w:ind w:right="43" w:hanging="348"/>
        <w:rPr>
          <w:rFonts w:ascii="Sylfaen" w:hAnsi="Sylfaen"/>
          <w:color w:val="auto"/>
          <w:sz w:val="22"/>
        </w:rPr>
      </w:pPr>
      <w:r w:rsidRPr="00784BD8">
        <w:rPr>
          <w:rFonts w:ascii="Sylfaen" w:hAnsi="Sylfaen"/>
          <w:color w:val="auto"/>
          <w:sz w:val="22"/>
        </w:rPr>
        <w:t xml:space="preserve">Zamawiający żąda, aby Wykonawca zatrudniając podwykonawców robót budowlanych / usług projektowych: </w:t>
      </w:r>
    </w:p>
    <w:p w14:paraId="16D51005" w14:textId="77777777" w:rsidR="00407D66" w:rsidRPr="00784BD8" w:rsidRDefault="00060236" w:rsidP="00BB43A9">
      <w:pPr>
        <w:numPr>
          <w:ilvl w:val="2"/>
          <w:numId w:val="10"/>
        </w:numPr>
        <w:spacing w:line="240" w:lineRule="auto"/>
        <w:ind w:right="43" w:hanging="286"/>
        <w:rPr>
          <w:rFonts w:ascii="Sylfaen" w:hAnsi="Sylfaen"/>
          <w:color w:val="auto"/>
          <w:sz w:val="22"/>
        </w:rPr>
      </w:pPr>
      <w:r w:rsidRPr="00784BD8">
        <w:rPr>
          <w:rFonts w:ascii="Sylfaen" w:hAnsi="Sylfaen"/>
          <w:color w:val="auto"/>
          <w:sz w:val="22"/>
        </w:rPr>
        <w:t xml:space="preserve">przedstawił Zamawiającemu projekt umowy z podwykonawcą (a także projekt jej zmiany); </w:t>
      </w:r>
    </w:p>
    <w:p w14:paraId="06D452BB" w14:textId="77777777" w:rsidR="00407D66" w:rsidRPr="00784BD8" w:rsidRDefault="00060236" w:rsidP="00BB43A9">
      <w:pPr>
        <w:numPr>
          <w:ilvl w:val="2"/>
          <w:numId w:val="10"/>
        </w:numPr>
        <w:spacing w:line="240" w:lineRule="auto"/>
        <w:ind w:right="43" w:hanging="286"/>
        <w:rPr>
          <w:rFonts w:ascii="Sylfaen" w:hAnsi="Sylfaen"/>
          <w:color w:val="auto"/>
          <w:sz w:val="22"/>
        </w:rPr>
      </w:pPr>
      <w:r w:rsidRPr="00784BD8">
        <w:rPr>
          <w:rFonts w:ascii="Sylfaen" w:hAnsi="Sylfaen"/>
          <w:color w:val="auto"/>
          <w:sz w:val="22"/>
        </w:rPr>
        <w:t xml:space="preserve">przedstawił Zamawiającemu, w terminie do 7 dni, potwierdzoną za zgodność kserokopię </w:t>
      </w:r>
      <w:r w:rsidR="00F211B0" w:rsidRPr="00784BD8">
        <w:rPr>
          <w:rFonts w:ascii="Sylfaen" w:hAnsi="Sylfaen"/>
          <w:color w:val="auto"/>
          <w:sz w:val="22"/>
        </w:rPr>
        <w:t>umowy z</w:t>
      </w:r>
      <w:r w:rsidRPr="00784BD8">
        <w:rPr>
          <w:rFonts w:ascii="Sylfaen" w:hAnsi="Sylfaen"/>
          <w:color w:val="auto"/>
          <w:sz w:val="22"/>
        </w:rPr>
        <w:t xml:space="preserve"> podwykonawcą; </w:t>
      </w:r>
    </w:p>
    <w:p w14:paraId="1A768B48" w14:textId="77777777" w:rsidR="00407D66" w:rsidRPr="00784BD8" w:rsidRDefault="00060236" w:rsidP="00BB43A9">
      <w:pPr>
        <w:numPr>
          <w:ilvl w:val="2"/>
          <w:numId w:val="10"/>
        </w:numPr>
        <w:spacing w:line="240" w:lineRule="auto"/>
        <w:ind w:right="43" w:hanging="286"/>
        <w:rPr>
          <w:rFonts w:ascii="Sylfaen" w:hAnsi="Sylfaen"/>
          <w:color w:val="auto"/>
          <w:sz w:val="22"/>
        </w:rPr>
      </w:pPr>
      <w:r w:rsidRPr="00784BD8">
        <w:rPr>
          <w:rFonts w:ascii="Sylfaen" w:hAnsi="Sylfaen"/>
          <w:color w:val="auto"/>
          <w:sz w:val="22"/>
        </w:rPr>
        <w:t xml:space="preserve">określił szczegółowy zakres robót / usług, który powierzy podwykonawcom. </w:t>
      </w:r>
    </w:p>
    <w:p w14:paraId="50C9F73D" w14:textId="77777777" w:rsidR="00407D66" w:rsidRPr="00784BD8" w:rsidRDefault="00060236" w:rsidP="00BB43A9">
      <w:pPr>
        <w:numPr>
          <w:ilvl w:val="1"/>
          <w:numId w:val="10"/>
        </w:numPr>
        <w:spacing w:line="240" w:lineRule="auto"/>
        <w:ind w:right="43" w:hanging="348"/>
        <w:rPr>
          <w:rFonts w:ascii="Sylfaen" w:hAnsi="Sylfaen"/>
          <w:color w:val="auto"/>
          <w:sz w:val="22"/>
        </w:rPr>
      </w:pPr>
      <w:r w:rsidRPr="00784BD8">
        <w:rPr>
          <w:rFonts w:ascii="Sylfaen" w:hAnsi="Sylfaen"/>
          <w:color w:val="auto"/>
          <w:sz w:val="22"/>
        </w:rPr>
        <w:t xml:space="preserve">Zamawiający w terminie do 7 dni od otrzymania projektu umowy może zgłosić sprzeciw lub zastrzeżenia z podaniem uzasadnienia. Zamawiający dokonuje analizy projektu umowy opierając się na zapisach wynikających z art. 463- 465 ustawy prawo zamówień publicznych. </w:t>
      </w:r>
    </w:p>
    <w:p w14:paraId="6F1EADD5" w14:textId="77777777" w:rsidR="00407D66" w:rsidRPr="00784BD8" w:rsidRDefault="00060236" w:rsidP="00BB43A9">
      <w:pPr>
        <w:numPr>
          <w:ilvl w:val="1"/>
          <w:numId w:val="10"/>
        </w:numPr>
        <w:spacing w:line="240" w:lineRule="auto"/>
        <w:ind w:right="43" w:hanging="348"/>
        <w:rPr>
          <w:rFonts w:ascii="Sylfaen" w:hAnsi="Sylfaen"/>
          <w:color w:val="auto"/>
          <w:sz w:val="22"/>
        </w:rPr>
      </w:pPr>
      <w:r w:rsidRPr="00784BD8">
        <w:rPr>
          <w:rFonts w:ascii="Sylfaen" w:hAnsi="Sylfaen"/>
          <w:color w:val="auto"/>
          <w:sz w:val="22"/>
        </w:rPr>
        <w:t xml:space="preserve">Jeżeli Zamawiający nie zgłosi na piśmie  sprzeciwu lub zastrzeżeń, uważa się, że wyraził zgodę na powierzenie robót / usług  podwykonawcy na zasadach określonych w tym dokumencie. </w:t>
      </w:r>
    </w:p>
    <w:p w14:paraId="06FFB9F2"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 xml:space="preserve">Zamawiający żąda, aby Wykonawca, Podwykonawca lub dalszy Podwykonawca, w terminie 7 dni od dnia zawarcia umowy o podwykonawstwo, której przedmiotem są usługi lub dostawy o wartości większej lub równej 0,5 % wartości niniejszej umowy, przedstawił Zamawiającemu potwierdzoną za zgodność z oryginałem kopię zawartej umowy o podwykonawstwo. </w:t>
      </w:r>
      <w:r w:rsidR="00AD2471" w:rsidRPr="00784BD8">
        <w:rPr>
          <w:rFonts w:ascii="Sylfaen" w:hAnsi="Sylfaen"/>
          <w:color w:val="auto"/>
          <w:sz w:val="22"/>
          <w:shd w:val="clear" w:color="auto" w:fill="FFFFFF"/>
        </w:rPr>
        <w:t xml:space="preserve">Wyłączenie, o którym mowa </w:t>
      </w:r>
      <w:r w:rsidR="00AD2471" w:rsidRPr="00784BD8">
        <w:rPr>
          <w:rFonts w:ascii="Sylfaen" w:hAnsi="Sylfaen"/>
          <w:color w:val="auto"/>
          <w:sz w:val="22"/>
          <w:shd w:val="clear" w:color="auto" w:fill="FFFFFF"/>
        </w:rPr>
        <w:br/>
        <w:t>w zdaniu pierwszym, nie dotyczy umów o podwykonawstwo o wartości większej niż 50 000,00 PLN.</w:t>
      </w:r>
    </w:p>
    <w:p w14:paraId="1B8D2C3E"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lastRenderedPageBreak/>
        <w:t>Umowa pomiędzy Wykonawcą a podwykonawcą powinna być zawarta w formie pisemnej pod rygorem nieważności.</w:t>
      </w:r>
    </w:p>
    <w:p w14:paraId="11E70A43"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W przypadku powierzenia przez Wykonawcę realizacji robót budowlanych / usług projektowych  podwykonawcy, Wykonawca jest zobowiązany do dokonania we własnym zakresie zapłaty wynagrodzenia należnego podwykonawcy z zachowaniem terminów płatności określonych w umowie z podwykonawcą, z zastrzeżeniem, że termin</w:t>
      </w:r>
      <w:r w:rsidR="001045DF" w:rsidRPr="00784BD8">
        <w:rPr>
          <w:rFonts w:ascii="Sylfaen" w:hAnsi="Sylfaen"/>
          <w:color w:val="auto"/>
          <w:sz w:val="22"/>
        </w:rPr>
        <w:t xml:space="preserve"> ten nie może być dłuższy niż 14</w:t>
      </w:r>
      <w:r w:rsidRPr="00784BD8">
        <w:rPr>
          <w:rFonts w:ascii="Sylfaen" w:hAnsi="Sylfaen"/>
          <w:color w:val="auto"/>
          <w:sz w:val="22"/>
        </w:rPr>
        <w:t xml:space="preserve"> dni.</w:t>
      </w:r>
    </w:p>
    <w:p w14:paraId="6781679B"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W przypadku, gdy Wykona</w:t>
      </w:r>
      <w:r w:rsidR="00AD2471" w:rsidRPr="00784BD8">
        <w:rPr>
          <w:rFonts w:ascii="Sylfaen" w:hAnsi="Sylfaen"/>
          <w:color w:val="auto"/>
          <w:sz w:val="22"/>
        </w:rPr>
        <w:t>wca powierzy realizację robót/</w:t>
      </w:r>
      <w:r w:rsidRPr="00784BD8">
        <w:rPr>
          <w:rFonts w:ascii="Sylfaen" w:hAnsi="Sylfaen"/>
          <w:color w:val="auto"/>
          <w:sz w:val="22"/>
        </w:rPr>
        <w:t>usług podwykonawcy, zapłata wynagrodzenia z tytułu niniejszej umowy będzie możliwa po przedłożeniu przez Wykonawcę dowodów zapłaty wymagalnego wynagrodzenia podwykonawcy w terminie ustalonym w umowie z podwykonawcą, zgodnie  z postanowieniami ust. 6.</w:t>
      </w:r>
    </w:p>
    <w:p w14:paraId="6A709925" w14:textId="77777777" w:rsidR="00AD2471" w:rsidRPr="00784BD8" w:rsidRDefault="00AD2471" w:rsidP="00BB43A9">
      <w:pPr>
        <w:pStyle w:val="Akapitzlist"/>
        <w:numPr>
          <w:ilvl w:val="0"/>
          <w:numId w:val="10"/>
        </w:numPr>
        <w:spacing w:after="0" w:line="240" w:lineRule="auto"/>
        <w:ind w:right="0" w:hanging="360"/>
        <w:contextualSpacing w:val="0"/>
        <w:rPr>
          <w:rFonts w:ascii="Sylfaen" w:hAnsi="Sylfaen"/>
          <w:color w:val="auto"/>
          <w:sz w:val="22"/>
        </w:rPr>
      </w:pPr>
      <w:r w:rsidRPr="00784BD8">
        <w:rPr>
          <w:rFonts w:ascii="Sylfaen" w:hAnsi="Sylfaen"/>
          <w:color w:val="auto"/>
          <w:sz w:val="22"/>
        </w:rPr>
        <w:t xml:space="preserve">W przypadku, gdy Wykonawca nie przedłoży dowodów potwierdzających uregulowanie zobowiązań względem podwykonawców, zastosowanie znajdują przepisy art. 465 </w:t>
      </w:r>
      <w:proofErr w:type="spellStart"/>
      <w:r w:rsidRPr="00784BD8">
        <w:rPr>
          <w:rFonts w:ascii="Sylfaen" w:hAnsi="Sylfaen"/>
          <w:color w:val="auto"/>
          <w:sz w:val="22"/>
        </w:rPr>
        <w:t>pzp</w:t>
      </w:r>
      <w:proofErr w:type="spellEnd"/>
      <w:r w:rsidRPr="00784BD8">
        <w:rPr>
          <w:rFonts w:ascii="Sylfaen" w:hAnsi="Sylfaen"/>
          <w:color w:val="auto"/>
          <w:sz w:val="22"/>
        </w:rPr>
        <w:t>.</w:t>
      </w:r>
    </w:p>
    <w:p w14:paraId="7CB01999"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Do zawarcia przez podwykonawcę umowy z dalszym podwykonawcą stosuje się zapisy ust. 3-8.</w:t>
      </w:r>
    </w:p>
    <w:p w14:paraId="0AD2F7C6" w14:textId="77777777" w:rsidR="00407D66" w:rsidRPr="00784BD8" w:rsidRDefault="00060236" w:rsidP="00BB43A9">
      <w:pPr>
        <w:numPr>
          <w:ilvl w:val="0"/>
          <w:numId w:val="10"/>
        </w:numPr>
        <w:spacing w:line="240" w:lineRule="auto"/>
        <w:ind w:right="43" w:hanging="283"/>
        <w:rPr>
          <w:rFonts w:ascii="Sylfaen" w:hAnsi="Sylfaen"/>
          <w:color w:val="auto"/>
          <w:sz w:val="22"/>
        </w:rPr>
      </w:pPr>
      <w:r w:rsidRPr="00784BD8">
        <w:rPr>
          <w:rFonts w:ascii="Sylfaen" w:hAnsi="Sylfaen"/>
          <w:color w:val="auto"/>
          <w:sz w:val="22"/>
        </w:rPr>
        <w:t xml:space="preserve">Wykonanie prac w podwykonawstwie nie zwalnia Wykonawcy z odpowiedzialności za wykonanie  obowiązków wynikających z umowy i obowiązujących przepisów prawa. </w:t>
      </w:r>
    </w:p>
    <w:p w14:paraId="5A781DB3" w14:textId="77777777" w:rsidR="00407D66" w:rsidRPr="00784BD8" w:rsidRDefault="00060236" w:rsidP="00BB43A9">
      <w:pPr>
        <w:numPr>
          <w:ilvl w:val="0"/>
          <w:numId w:val="10"/>
        </w:numPr>
        <w:spacing w:after="213" w:line="240" w:lineRule="auto"/>
        <w:ind w:right="43" w:hanging="283"/>
        <w:rPr>
          <w:rFonts w:ascii="Sylfaen" w:hAnsi="Sylfaen"/>
          <w:color w:val="auto"/>
          <w:sz w:val="22"/>
        </w:rPr>
      </w:pPr>
      <w:r w:rsidRPr="00784BD8">
        <w:rPr>
          <w:rFonts w:ascii="Sylfaen" w:hAnsi="Sylfaen"/>
          <w:color w:val="auto"/>
          <w:sz w:val="22"/>
        </w:rPr>
        <w:t>Wykonawca odpowiada za działania i zaniechania podwykonawców jak za własne.</w:t>
      </w:r>
    </w:p>
    <w:p w14:paraId="4D1853C3" w14:textId="77777777" w:rsidR="00407D66" w:rsidRPr="00784BD8" w:rsidRDefault="00060236" w:rsidP="00B13BEB">
      <w:pPr>
        <w:spacing w:after="16" w:line="240" w:lineRule="auto"/>
        <w:ind w:right="60"/>
        <w:jc w:val="center"/>
        <w:rPr>
          <w:rFonts w:ascii="Sylfaen" w:hAnsi="Sylfaen"/>
          <w:color w:val="auto"/>
          <w:sz w:val="22"/>
        </w:rPr>
      </w:pPr>
      <w:r w:rsidRPr="00784BD8">
        <w:rPr>
          <w:rFonts w:ascii="Sylfaen" w:hAnsi="Sylfaen"/>
          <w:b/>
          <w:color w:val="auto"/>
          <w:sz w:val="22"/>
        </w:rPr>
        <w:t xml:space="preserve">§ 11. </w:t>
      </w:r>
    </w:p>
    <w:p w14:paraId="395243B8" w14:textId="77777777" w:rsidR="00407D66" w:rsidRPr="00784BD8" w:rsidRDefault="00060236" w:rsidP="00BB43A9">
      <w:pPr>
        <w:numPr>
          <w:ilvl w:val="0"/>
          <w:numId w:val="11"/>
        </w:numPr>
        <w:spacing w:line="240" w:lineRule="auto"/>
        <w:ind w:right="43" w:hanging="283"/>
        <w:rPr>
          <w:rFonts w:ascii="Sylfaen" w:hAnsi="Sylfaen"/>
          <w:color w:val="auto"/>
          <w:sz w:val="22"/>
        </w:rPr>
      </w:pPr>
      <w:r w:rsidRPr="00784BD8">
        <w:rPr>
          <w:rFonts w:ascii="Sylfaen" w:hAnsi="Sylfaen"/>
          <w:color w:val="auto"/>
          <w:sz w:val="22"/>
        </w:rPr>
        <w:t xml:space="preserve">Wykonawca (Gwarant), zgodnie z deklaracją zawartą w ofercie, udziela Zamawiającemu </w:t>
      </w:r>
      <w:r w:rsidRPr="00784BD8">
        <w:rPr>
          <w:rFonts w:ascii="Sylfaen" w:hAnsi="Sylfaen"/>
          <w:b/>
          <w:color w:val="auto"/>
          <w:sz w:val="22"/>
        </w:rPr>
        <w:t>…… miesięcznej gwarancji</w:t>
      </w:r>
      <w:r w:rsidRPr="00784BD8">
        <w:rPr>
          <w:rFonts w:ascii="Sylfaen" w:hAnsi="Sylfaen"/>
          <w:color w:val="auto"/>
          <w:sz w:val="22"/>
        </w:rPr>
        <w:t xml:space="preserve"> na wykonane roboty budowlane licząc odpowiednio od dnia podpisania końcowego protokołu odbioru robót budowlanych objętych pozwoleniem na budowę i uznania przez Zamawiającego iż roboty zostały wykonane należycie. </w:t>
      </w:r>
    </w:p>
    <w:p w14:paraId="23FCC88E" w14:textId="77777777" w:rsidR="00407D66" w:rsidRPr="00784BD8" w:rsidRDefault="00060236" w:rsidP="00BB43A9">
      <w:pPr>
        <w:numPr>
          <w:ilvl w:val="0"/>
          <w:numId w:val="11"/>
        </w:numPr>
        <w:spacing w:line="240" w:lineRule="auto"/>
        <w:ind w:right="43" w:hanging="283"/>
        <w:rPr>
          <w:rFonts w:ascii="Sylfaen" w:hAnsi="Sylfaen"/>
          <w:color w:val="auto"/>
          <w:sz w:val="22"/>
        </w:rPr>
      </w:pPr>
      <w:r w:rsidRPr="00784BD8">
        <w:rPr>
          <w:rFonts w:ascii="Sylfaen" w:hAnsi="Sylfaen"/>
          <w:color w:val="auto"/>
          <w:sz w:val="22"/>
        </w:rPr>
        <w:t>Warunki udzielonej gwarancji wynikają z karty gwarancyjnej stanowiącej załącznik nr 2 do umowy odpowiednio</w:t>
      </w:r>
      <w:r w:rsidR="00EA3B20" w:rsidRPr="00784BD8">
        <w:rPr>
          <w:rFonts w:ascii="Sylfaen" w:hAnsi="Sylfaen"/>
          <w:color w:val="auto"/>
          <w:sz w:val="22"/>
        </w:rPr>
        <w:t>.</w:t>
      </w:r>
    </w:p>
    <w:p w14:paraId="33A6B9D7" w14:textId="77777777" w:rsidR="00407D66" w:rsidRPr="00784BD8" w:rsidRDefault="00060236" w:rsidP="00BB43A9">
      <w:pPr>
        <w:numPr>
          <w:ilvl w:val="0"/>
          <w:numId w:val="11"/>
        </w:numPr>
        <w:spacing w:line="240" w:lineRule="auto"/>
        <w:ind w:right="43" w:hanging="283"/>
        <w:rPr>
          <w:rFonts w:ascii="Sylfaen" w:hAnsi="Sylfaen"/>
          <w:color w:val="auto"/>
          <w:sz w:val="22"/>
        </w:rPr>
      </w:pPr>
      <w:r w:rsidRPr="00784BD8">
        <w:rPr>
          <w:rFonts w:ascii="Sylfaen" w:hAnsi="Sylfaen"/>
          <w:color w:val="auto"/>
          <w:sz w:val="22"/>
        </w:rPr>
        <w:t xml:space="preserve">Zamawiający może realizować uprawnienia z tytułu rękojmi za wady fizyczne wykonanego przedmiotu zamówienia, niezależnie od uprawnień wynikających z gwarancji, przez okres </w:t>
      </w:r>
      <w:r w:rsidRPr="00784BD8">
        <w:rPr>
          <w:rFonts w:ascii="Sylfaen" w:hAnsi="Sylfaen"/>
          <w:b/>
          <w:color w:val="auto"/>
          <w:sz w:val="22"/>
        </w:rPr>
        <w:t xml:space="preserve">60 miesięcy </w:t>
      </w:r>
      <w:r w:rsidRPr="00784BD8">
        <w:rPr>
          <w:rFonts w:ascii="Sylfaen" w:hAnsi="Sylfaen"/>
          <w:color w:val="auto"/>
          <w:sz w:val="22"/>
        </w:rPr>
        <w:t>licząc od daty podpisania protokołu odbioru końcowego przedmiotu zamówienia.</w:t>
      </w:r>
    </w:p>
    <w:p w14:paraId="1E34472C" w14:textId="77777777" w:rsidR="00407D66" w:rsidRPr="00784BD8" w:rsidRDefault="00060236" w:rsidP="00BB43A9">
      <w:pPr>
        <w:numPr>
          <w:ilvl w:val="0"/>
          <w:numId w:val="11"/>
        </w:numPr>
        <w:spacing w:line="240" w:lineRule="auto"/>
        <w:ind w:right="43" w:hanging="283"/>
        <w:rPr>
          <w:rFonts w:ascii="Sylfaen" w:hAnsi="Sylfaen"/>
          <w:color w:val="auto"/>
          <w:sz w:val="22"/>
        </w:rPr>
      </w:pPr>
      <w:r w:rsidRPr="00784BD8">
        <w:rPr>
          <w:rFonts w:ascii="Sylfaen" w:hAnsi="Sylfaen"/>
          <w:color w:val="auto"/>
          <w:sz w:val="22"/>
        </w:rPr>
        <w:t>Udzielona rękojmia i gwarancja nie naruszają prawa Zamawiającego do dochodzenia roszczeń  o naprawienie szkody w pełnej wysokości na zasadach określonych w Kodeksie cywilnym.</w:t>
      </w:r>
    </w:p>
    <w:p w14:paraId="569B2332" w14:textId="77777777" w:rsidR="00407D66" w:rsidRPr="00784BD8" w:rsidRDefault="00060236" w:rsidP="00BB43A9">
      <w:pPr>
        <w:numPr>
          <w:ilvl w:val="0"/>
          <w:numId w:val="11"/>
        </w:numPr>
        <w:spacing w:after="135" w:line="240" w:lineRule="auto"/>
        <w:ind w:right="43" w:hanging="283"/>
        <w:rPr>
          <w:rFonts w:ascii="Sylfaen" w:hAnsi="Sylfaen"/>
          <w:color w:val="auto"/>
          <w:sz w:val="22"/>
        </w:rPr>
      </w:pPr>
      <w:r w:rsidRPr="00784BD8">
        <w:rPr>
          <w:rFonts w:ascii="Sylfaen" w:hAnsi="Sylfaen"/>
          <w:color w:val="auto"/>
          <w:sz w:val="22"/>
        </w:rPr>
        <w:t>Wykonawca, udziela Zamawiającemu gwarancji zgodnej z gwarancją producenta na dostarczone i zamontowane wyposażenie, licząc od dnia wystawienia końcowego protokołu wykonania przedmiotu umowy.</w:t>
      </w:r>
    </w:p>
    <w:p w14:paraId="18A2288E" w14:textId="77777777" w:rsidR="00407D66" w:rsidRPr="00784BD8" w:rsidRDefault="00060236" w:rsidP="00B13BEB">
      <w:pPr>
        <w:spacing w:after="16" w:line="240" w:lineRule="auto"/>
        <w:ind w:right="60"/>
        <w:jc w:val="center"/>
        <w:rPr>
          <w:rFonts w:ascii="Sylfaen" w:hAnsi="Sylfaen"/>
          <w:color w:val="auto"/>
          <w:sz w:val="22"/>
        </w:rPr>
      </w:pPr>
      <w:r w:rsidRPr="00784BD8">
        <w:rPr>
          <w:rFonts w:ascii="Sylfaen" w:hAnsi="Sylfaen"/>
          <w:b/>
          <w:color w:val="auto"/>
          <w:sz w:val="22"/>
        </w:rPr>
        <w:t xml:space="preserve">§ 12. </w:t>
      </w:r>
    </w:p>
    <w:p w14:paraId="1FFA9EF0" w14:textId="77777777" w:rsidR="00AD2471" w:rsidRPr="00784BD8" w:rsidRDefault="00AD2471" w:rsidP="00AD2471">
      <w:pPr>
        <w:pStyle w:val="Nagwek"/>
        <w:tabs>
          <w:tab w:val="left" w:pos="338"/>
        </w:tabs>
        <w:ind w:right="-60"/>
        <w:rPr>
          <w:rFonts w:ascii="Sylfaen" w:eastAsia="Times New Roman" w:hAnsi="Sylfaen"/>
          <w:color w:val="auto"/>
          <w:sz w:val="22"/>
        </w:rPr>
      </w:pPr>
      <w:r w:rsidRPr="00784BD8">
        <w:rPr>
          <w:rFonts w:ascii="Sylfaen" w:hAnsi="Sylfaen"/>
          <w:color w:val="auto"/>
          <w:sz w:val="22"/>
        </w:rPr>
        <w:t xml:space="preserve">Strony ustalają, iż naprawienie szkody wynikłej z niewykonania lub nienależytego wykonania zobowiązań niepieniężnych wynikających z niniejszej umowy nastąpi przez zapłatę określonej sumy (kara umowna) w następujących przypadkach i wysokościach: </w:t>
      </w:r>
    </w:p>
    <w:p w14:paraId="6CB01E5F" w14:textId="77777777" w:rsidR="00AD2471" w:rsidRPr="00784BD8" w:rsidRDefault="00AD2471" w:rsidP="00BB43A9">
      <w:pPr>
        <w:pStyle w:val="Nagwek"/>
        <w:numPr>
          <w:ilvl w:val="2"/>
          <w:numId w:val="28"/>
        </w:numPr>
        <w:tabs>
          <w:tab w:val="left" w:pos="708"/>
        </w:tabs>
        <w:ind w:left="284" w:right="0" w:hanging="284"/>
        <w:rPr>
          <w:rFonts w:ascii="Sylfaen" w:hAnsi="Sylfaen"/>
          <w:color w:val="auto"/>
          <w:sz w:val="22"/>
        </w:rPr>
      </w:pPr>
      <w:r w:rsidRPr="00784BD8">
        <w:rPr>
          <w:rFonts w:ascii="Sylfaen" w:hAnsi="Sylfaen"/>
          <w:color w:val="auto"/>
          <w:sz w:val="22"/>
        </w:rPr>
        <w:t xml:space="preserve">Zamawiający zapłaci Wykonawcy kary umowne w przypadku odstąpienia od umowy z przyczyn, za które odpowiada Zamawiający, w wysokości 20 % wynagrodzenia umownego określonego w § 6 ust. 2 umowy. </w:t>
      </w:r>
    </w:p>
    <w:p w14:paraId="3B8A23C3" w14:textId="77777777" w:rsidR="00AD2471" w:rsidRPr="00784BD8" w:rsidRDefault="00AD2471" w:rsidP="00AD2471">
      <w:pPr>
        <w:widowControl w:val="0"/>
        <w:ind w:left="284" w:hanging="284"/>
        <w:rPr>
          <w:rFonts w:ascii="Sylfaen" w:hAnsi="Sylfaen"/>
          <w:color w:val="auto"/>
          <w:sz w:val="22"/>
        </w:rPr>
      </w:pPr>
      <w:r w:rsidRPr="00784BD8">
        <w:rPr>
          <w:rFonts w:ascii="Sylfaen" w:hAnsi="Sylfaen"/>
          <w:color w:val="auto"/>
          <w:sz w:val="22"/>
        </w:rPr>
        <w:t>2.</w:t>
      </w:r>
      <w:r w:rsidRPr="00784BD8">
        <w:rPr>
          <w:rFonts w:ascii="Sylfaen" w:hAnsi="Sylfaen"/>
          <w:color w:val="auto"/>
          <w:sz w:val="22"/>
        </w:rPr>
        <w:tab/>
        <w:t>Wykonawca zapłaci Zamawiającemu kary umowne:</w:t>
      </w:r>
    </w:p>
    <w:p w14:paraId="3D8AD66B"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strike/>
          <w:color w:val="auto"/>
          <w:sz w:val="22"/>
        </w:rPr>
      </w:pPr>
      <w:r w:rsidRPr="00784BD8">
        <w:rPr>
          <w:rFonts w:ascii="Sylfaen" w:hAnsi="Sylfaen"/>
          <w:color w:val="auto"/>
          <w:sz w:val="22"/>
        </w:rPr>
        <w:t>w przypadku odstąpienia od umowy z przyczyn, za które odpowiada Wykonawca, w wysokości 20 % wynagrodzenia umownego określonego w § 6 ust. 2 umowy;</w:t>
      </w:r>
    </w:p>
    <w:p w14:paraId="125093E7"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strike/>
          <w:color w:val="auto"/>
          <w:sz w:val="22"/>
        </w:rPr>
      </w:pPr>
      <w:r w:rsidRPr="00784BD8">
        <w:rPr>
          <w:rFonts w:ascii="Sylfaen" w:hAnsi="Sylfaen"/>
          <w:color w:val="auto"/>
          <w:sz w:val="22"/>
        </w:rPr>
        <w:t>za niedotrzymanie terminu przedłożenia dokumentacji projektowej wraz z decyzją o pozwoleniu na budowę – w wysokości 0,1% wynagrodzenia określonego w § 6 ust. 2 pkt 1) umowy, licząc za każdy dzień zwłoki od planowanej daty określonej w § 2 ust. 1 pkt 1) umowy;</w:t>
      </w:r>
    </w:p>
    <w:p w14:paraId="3846ADE8"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strike/>
          <w:color w:val="auto"/>
          <w:sz w:val="22"/>
        </w:rPr>
      </w:pPr>
      <w:r w:rsidRPr="00784BD8">
        <w:rPr>
          <w:rFonts w:ascii="Sylfaen" w:hAnsi="Sylfaen"/>
          <w:color w:val="auto"/>
          <w:sz w:val="22"/>
        </w:rPr>
        <w:t>za niedotrzymanie terminu wykonania przedmiotu umowy z winy Wykonawcy – w wysokości 0,05 % wynagrodzenia umownego określonego w § 6 ust. 2 umowy, licząc za każdy dzień zwłoki od planowanej daty zakończenia umowy określonej w § 2 ust. 1 zdanie 1 umowy;</w:t>
      </w:r>
    </w:p>
    <w:p w14:paraId="0A8A5E79"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 xml:space="preserve">za zwłokę w usunięciu wad stwierdzonych przy odbiorze, w okresie obowiązywania gwarancji lub </w:t>
      </w:r>
      <w:r w:rsidRPr="00784BD8">
        <w:rPr>
          <w:rFonts w:ascii="Sylfaen" w:hAnsi="Sylfaen"/>
          <w:color w:val="auto"/>
          <w:sz w:val="22"/>
        </w:rPr>
        <w:lastRenderedPageBreak/>
        <w:t>rękojmi - w wysokości 0,05 % wynagrodzenia umownego określonego w § 6 ust. 2 umowy, licząc za każdy dzień zwłoki od daty wyznaczonej na usunięcie wad;</w:t>
      </w:r>
    </w:p>
    <w:p w14:paraId="7956FC7B"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z tytułu braku zapłaty lub nieterminowej zapłaty wynagrodzenia należnego podwykonawcy(om) lub dalszym podwykonawcom – w wysokości 0,2 % wartości nieuregulowanych zobowiązań, licząc za każdy dzień zwłoki w stosunku do terminu określonego w umowie o podwykonawstwo;</w:t>
      </w:r>
    </w:p>
    <w:p w14:paraId="1920E130"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 xml:space="preserve">w przypadku niedopełnienia przez Wykonawcę obowiązku zatrudnienia na podstawie umowy </w:t>
      </w:r>
      <w:r w:rsidRPr="00784BD8">
        <w:rPr>
          <w:rFonts w:ascii="Sylfaen" w:hAnsi="Sylfaen"/>
          <w:color w:val="auto"/>
          <w:sz w:val="22"/>
        </w:rPr>
        <w:br/>
        <w:t xml:space="preserve">o pracę osób wykonujących czynności przy realizacji zamówienia lub w przypadku nieudostępnienia w wyznaczonym terminie dokumentacji dot. zatrudnienia osób na podstawie umowy o pracę </w:t>
      </w:r>
      <w:r w:rsidRPr="00784BD8">
        <w:rPr>
          <w:rFonts w:ascii="Sylfaen" w:hAnsi="Sylfaen"/>
          <w:color w:val="auto"/>
          <w:sz w:val="22"/>
        </w:rPr>
        <w:noBreakHyphen/>
        <w:t> w wysokości ustawowego minimalnego miesięcznego wynagrodzenia za pracę obowiązującego w dniu stwierdzenia niedopełnienia przez Wykonawcę obowiązku zatrudnienia lub nieudostępnienia stosownej dokumentacji - licząc za każdy stwierdzony przypadek;</w:t>
      </w:r>
    </w:p>
    <w:p w14:paraId="1D6BB47F"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 xml:space="preserve">z tytułu niedokonania zmiany terminu zapłaty wynagrodzenia podwykonawcom zgodnie z art. 464 ust. 10 </w:t>
      </w:r>
      <w:proofErr w:type="spellStart"/>
      <w:r w:rsidRPr="00784BD8">
        <w:rPr>
          <w:rFonts w:ascii="Sylfaen" w:hAnsi="Sylfaen"/>
          <w:color w:val="auto"/>
          <w:sz w:val="22"/>
        </w:rPr>
        <w:t>u.p.z.p</w:t>
      </w:r>
      <w:proofErr w:type="spellEnd"/>
      <w:r w:rsidRPr="00784BD8">
        <w:rPr>
          <w:rFonts w:ascii="Sylfaen" w:hAnsi="Sylfaen"/>
          <w:color w:val="auto"/>
          <w:sz w:val="22"/>
        </w:rPr>
        <w:t>. – w wysokości 500 PLN;</w:t>
      </w:r>
    </w:p>
    <w:p w14:paraId="47F83F9B"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z tytułu nieprzedłożenia do zaakceptowania:</w:t>
      </w:r>
    </w:p>
    <w:p w14:paraId="19AD047D" w14:textId="77777777" w:rsidR="00AD2471" w:rsidRPr="00784BD8" w:rsidRDefault="00AD2471" w:rsidP="00BB43A9">
      <w:pPr>
        <w:pStyle w:val="Akapitzlist"/>
        <w:widowControl w:val="0"/>
        <w:numPr>
          <w:ilvl w:val="0"/>
          <w:numId w:val="30"/>
        </w:numPr>
        <w:spacing w:after="0" w:line="240" w:lineRule="auto"/>
        <w:ind w:left="851" w:right="0" w:hanging="284"/>
        <w:contextualSpacing w:val="0"/>
        <w:rPr>
          <w:rFonts w:ascii="Sylfaen" w:hAnsi="Sylfaen"/>
          <w:color w:val="auto"/>
          <w:sz w:val="22"/>
        </w:rPr>
      </w:pPr>
      <w:r w:rsidRPr="00784BD8">
        <w:rPr>
          <w:rFonts w:ascii="Sylfaen" w:hAnsi="Sylfaen"/>
          <w:color w:val="auto"/>
          <w:sz w:val="22"/>
        </w:rPr>
        <w:t xml:space="preserve">projektu umowy o podwykonawstwo lub projektu jej zmiany, </w:t>
      </w:r>
    </w:p>
    <w:p w14:paraId="1D91E775" w14:textId="77777777" w:rsidR="00AD2471" w:rsidRPr="00784BD8" w:rsidRDefault="00AD2471" w:rsidP="00BB43A9">
      <w:pPr>
        <w:pStyle w:val="Akapitzlist"/>
        <w:widowControl w:val="0"/>
        <w:numPr>
          <w:ilvl w:val="0"/>
          <w:numId w:val="30"/>
        </w:numPr>
        <w:spacing w:after="0" w:line="240" w:lineRule="auto"/>
        <w:ind w:left="851" w:right="0" w:hanging="284"/>
        <w:contextualSpacing w:val="0"/>
        <w:rPr>
          <w:rFonts w:ascii="Sylfaen" w:hAnsi="Sylfaen"/>
          <w:color w:val="auto"/>
          <w:sz w:val="22"/>
        </w:rPr>
      </w:pPr>
      <w:r w:rsidRPr="00784BD8">
        <w:rPr>
          <w:rFonts w:ascii="Sylfaen" w:hAnsi="Sylfaen"/>
          <w:color w:val="auto"/>
          <w:sz w:val="22"/>
        </w:rPr>
        <w:t>poświadczonej za zgodność z oryginałem kopii umowy o podwykonawstwo lub jej zmian,</w:t>
      </w:r>
    </w:p>
    <w:p w14:paraId="01694840" w14:textId="77777777" w:rsidR="00AD2471" w:rsidRPr="00784BD8" w:rsidRDefault="00AD2471" w:rsidP="00AD2471">
      <w:pPr>
        <w:widowControl w:val="0"/>
        <w:ind w:left="540" w:right="-60"/>
        <w:rPr>
          <w:rFonts w:ascii="Sylfaen" w:hAnsi="Sylfaen"/>
          <w:color w:val="auto"/>
          <w:sz w:val="22"/>
        </w:rPr>
      </w:pPr>
      <w:r w:rsidRPr="00784BD8">
        <w:rPr>
          <w:rFonts w:ascii="Sylfaen" w:hAnsi="Sylfaen"/>
          <w:color w:val="auto"/>
          <w:sz w:val="22"/>
        </w:rPr>
        <w:t>- w wysokości 1000,00 PLN licząc za każdy dzień zwłoki od daty rozpoczęcia realizacji prac przez podwykonawców bez odpowiedniego zgłoszenia, o którym mowa w § 10 ust. 3;</w:t>
      </w:r>
    </w:p>
    <w:p w14:paraId="3F05836F" w14:textId="77777777" w:rsidR="00AD2471" w:rsidRPr="00784BD8" w:rsidRDefault="00AD2471" w:rsidP="00BB43A9">
      <w:pPr>
        <w:widowControl w:val="0"/>
        <w:numPr>
          <w:ilvl w:val="0"/>
          <w:numId w:val="29"/>
        </w:numPr>
        <w:suppressAutoHyphens/>
        <w:spacing w:after="0" w:line="240" w:lineRule="auto"/>
        <w:ind w:left="567" w:right="0" w:hanging="283"/>
        <w:rPr>
          <w:rFonts w:ascii="Sylfaen" w:hAnsi="Sylfaen"/>
          <w:color w:val="auto"/>
          <w:sz w:val="22"/>
        </w:rPr>
      </w:pPr>
      <w:r w:rsidRPr="00784BD8">
        <w:rPr>
          <w:rFonts w:ascii="Sylfaen" w:hAnsi="Sylfaen"/>
          <w:color w:val="auto"/>
          <w:sz w:val="22"/>
        </w:rPr>
        <w:t>z tytułu:</w:t>
      </w:r>
    </w:p>
    <w:p w14:paraId="51901E67" w14:textId="77777777" w:rsidR="00AD2471" w:rsidRPr="00784BD8" w:rsidRDefault="00AD2471" w:rsidP="00BB43A9">
      <w:pPr>
        <w:pStyle w:val="Akapitzlist"/>
        <w:widowControl w:val="0"/>
        <w:numPr>
          <w:ilvl w:val="0"/>
          <w:numId w:val="31"/>
        </w:numPr>
        <w:spacing w:after="0" w:line="240" w:lineRule="auto"/>
        <w:ind w:left="851" w:right="0" w:hanging="284"/>
        <w:contextualSpacing w:val="0"/>
        <w:rPr>
          <w:rFonts w:ascii="Sylfaen" w:hAnsi="Sylfaen"/>
          <w:color w:val="auto"/>
          <w:sz w:val="22"/>
        </w:rPr>
      </w:pPr>
      <w:r w:rsidRPr="00784BD8">
        <w:rPr>
          <w:rFonts w:ascii="Sylfaen" w:hAnsi="Sylfaen"/>
          <w:color w:val="auto"/>
          <w:sz w:val="22"/>
        </w:rPr>
        <w:t xml:space="preserve">nieprzedłożenia w wyznaczonych przez Zamawiającego terminach, dokumentów/oświadczeń o których mowa w § 9 ust. 3 dotyczących weryfikacji zatrudnienia osób na podstawie umowy o pracę </w:t>
      </w:r>
      <w:r w:rsidRPr="00784BD8">
        <w:rPr>
          <w:rFonts w:ascii="Sylfaen" w:hAnsi="Sylfaen"/>
          <w:color w:val="auto"/>
          <w:sz w:val="22"/>
        </w:rPr>
        <w:br/>
        <w:t>- w wysokości 100,00 PLN za każdy dzień zwłoki licząc od daty wyznaczonej na złożenie przedmiotowych dokumentów/oświadczeń,</w:t>
      </w:r>
    </w:p>
    <w:p w14:paraId="20EB3BFF" w14:textId="1721D468" w:rsidR="00AD2471" w:rsidRPr="00784BD8" w:rsidRDefault="00AD2471" w:rsidP="00BB43A9">
      <w:pPr>
        <w:pStyle w:val="Akapitzlist"/>
        <w:widowControl w:val="0"/>
        <w:numPr>
          <w:ilvl w:val="0"/>
          <w:numId w:val="31"/>
        </w:numPr>
        <w:spacing w:after="0" w:line="240" w:lineRule="auto"/>
        <w:ind w:left="851" w:right="0" w:hanging="284"/>
        <w:contextualSpacing w:val="0"/>
        <w:rPr>
          <w:rFonts w:ascii="Sylfaen" w:hAnsi="Sylfaen"/>
          <w:color w:val="auto"/>
          <w:sz w:val="22"/>
        </w:rPr>
      </w:pPr>
      <w:r w:rsidRPr="00784BD8">
        <w:rPr>
          <w:rFonts w:ascii="Sylfaen" w:hAnsi="Sylfaen"/>
          <w:color w:val="auto"/>
          <w:sz w:val="22"/>
        </w:rPr>
        <w:t xml:space="preserve">nieprzedłożenia w wyznaczonym terminie Harmonogramu lub zmian do niego w wysokości </w:t>
      </w:r>
      <w:r w:rsidRPr="00784BD8">
        <w:rPr>
          <w:rFonts w:ascii="Sylfaen" w:hAnsi="Sylfaen"/>
          <w:color w:val="auto"/>
          <w:sz w:val="22"/>
        </w:rPr>
        <w:br/>
        <w:t xml:space="preserve">200,00 PLN za każdy dzień zwłoki licząc od daty określonej w § 1 ust. </w:t>
      </w:r>
      <w:r w:rsidR="0078727B">
        <w:rPr>
          <w:rFonts w:ascii="Sylfaen" w:hAnsi="Sylfaen"/>
          <w:color w:val="auto"/>
          <w:sz w:val="22"/>
        </w:rPr>
        <w:t>6</w:t>
      </w:r>
      <w:r w:rsidR="0078727B" w:rsidRPr="00784BD8">
        <w:rPr>
          <w:rFonts w:ascii="Sylfaen" w:hAnsi="Sylfaen"/>
          <w:color w:val="auto"/>
          <w:sz w:val="22"/>
        </w:rPr>
        <w:t xml:space="preserve"> </w:t>
      </w:r>
      <w:r w:rsidRPr="00784BD8">
        <w:rPr>
          <w:rFonts w:ascii="Sylfaen" w:hAnsi="Sylfaen"/>
          <w:color w:val="auto"/>
          <w:sz w:val="22"/>
        </w:rPr>
        <w:t>umowy.</w:t>
      </w:r>
    </w:p>
    <w:p w14:paraId="7B6972A9" w14:textId="77777777" w:rsidR="00AD2471" w:rsidRPr="00784BD8" w:rsidRDefault="00AD2471" w:rsidP="00AD2471">
      <w:pPr>
        <w:pStyle w:val="western"/>
        <w:tabs>
          <w:tab w:val="left" w:pos="284"/>
        </w:tabs>
        <w:spacing w:before="0" w:after="0"/>
        <w:ind w:left="284" w:hanging="284"/>
        <w:jc w:val="both"/>
        <w:rPr>
          <w:rFonts w:ascii="Sylfaen" w:hAnsi="Sylfaen" w:cs="Arial"/>
          <w:sz w:val="22"/>
          <w:szCs w:val="22"/>
        </w:rPr>
      </w:pPr>
      <w:r w:rsidRPr="00784BD8">
        <w:rPr>
          <w:rFonts w:ascii="Sylfaen" w:hAnsi="Sylfaen" w:cs="Arial"/>
          <w:sz w:val="22"/>
          <w:szCs w:val="22"/>
        </w:rPr>
        <w:t>3.</w:t>
      </w:r>
      <w:r w:rsidRPr="00784BD8">
        <w:rPr>
          <w:rFonts w:ascii="Sylfaen" w:hAnsi="Sylfaen" w:cs="Arial"/>
          <w:sz w:val="22"/>
          <w:szCs w:val="22"/>
        </w:rPr>
        <w:tab/>
        <w:t xml:space="preserve">Kara umowna powinna być zapłacona przez stronę, która naruszyła warunki niniejszej umowy </w:t>
      </w:r>
      <w:r w:rsidRPr="00784BD8">
        <w:rPr>
          <w:rFonts w:ascii="Sylfaen" w:hAnsi="Sylfaen" w:cs="Arial"/>
          <w:sz w:val="22"/>
          <w:szCs w:val="22"/>
        </w:rPr>
        <w:br/>
        <w:t xml:space="preserve">w terminie 14 dni od daty wystąpienia z żądaniem zapłaty. Strony ustalają, że Zamawiający może </w:t>
      </w:r>
      <w:r w:rsidRPr="00784BD8">
        <w:rPr>
          <w:rFonts w:ascii="Sylfaen" w:hAnsi="Sylfaen" w:cs="Arial"/>
          <w:sz w:val="22"/>
          <w:szCs w:val="22"/>
        </w:rPr>
        <w:br/>
        <w:t>w razie zwłoki w zapłacie kary potrącić należną mu kwotę z należności Wykonawcy.</w:t>
      </w:r>
    </w:p>
    <w:p w14:paraId="1760B31C" w14:textId="77777777" w:rsidR="00AD2471" w:rsidRPr="00784BD8" w:rsidRDefault="00AD2471" w:rsidP="00AD2471">
      <w:pPr>
        <w:pStyle w:val="western"/>
        <w:tabs>
          <w:tab w:val="left" w:pos="284"/>
        </w:tabs>
        <w:spacing w:before="0" w:after="0"/>
        <w:ind w:left="284" w:hanging="284"/>
        <w:jc w:val="both"/>
        <w:rPr>
          <w:rFonts w:ascii="Sylfaen" w:hAnsi="Sylfaen" w:cs="Arial"/>
          <w:sz w:val="22"/>
          <w:szCs w:val="22"/>
        </w:rPr>
      </w:pPr>
      <w:r w:rsidRPr="00784BD8">
        <w:rPr>
          <w:rFonts w:ascii="Sylfaen" w:hAnsi="Sylfaen" w:cs="Arial"/>
          <w:sz w:val="22"/>
          <w:szCs w:val="22"/>
        </w:rPr>
        <w:t>4.</w:t>
      </w:r>
      <w:r w:rsidRPr="00784BD8">
        <w:rPr>
          <w:rFonts w:ascii="Sylfaen" w:hAnsi="Sylfaen" w:cs="Arial"/>
          <w:sz w:val="22"/>
          <w:szCs w:val="22"/>
        </w:rPr>
        <w:tab/>
        <w:t>Jeżeli kara umowna przekroczy 20% wynagrodzenia umownego, o którym mowa w § 6 ust. 2 umowy, Zamawiający zastrzega sobie prawo odstąpienia od umowy z winy Wykonawcy.</w:t>
      </w:r>
    </w:p>
    <w:p w14:paraId="73C3FA6E" w14:textId="77777777" w:rsidR="00AD2471" w:rsidRPr="00784BD8" w:rsidRDefault="00AD2471" w:rsidP="00AD2471">
      <w:pPr>
        <w:pStyle w:val="western"/>
        <w:tabs>
          <w:tab w:val="left" w:pos="284"/>
        </w:tabs>
        <w:spacing w:before="0" w:after="0"/>
        <w:ind w:left="284" w:hanging="284"/>
        <w:jc w:val="both"/>
        <w:rPr>
          <w:rFonts w:ascii="Sylfaen" w:hAnsi="Sylfaen" w:cs="Arial"/>
          <w:sz w:val="22"/>
          <w:szCs w:val="22"/>
        </w:rPr>
      </w:pPr>
      <w:r w:rsidRPr="00784BD8">
        <w:rPr>
          <w:rFonts w:ascii="Sylfaen" w:hAnsi="Sylfaen" w:cs="Arial"/>
          <w:sz w:val="22"/>
          <w:szCs w:val="22"/>
        </w:rPr>
        <w:t>5.</w:t>
      </w:r>
      <w:r w:rsidRPr="00784BD8">
        <w:rPr>
          <w:rFonts w:ascii="Sylfaen" w:hAnsi="Sylfaen" w:cs="Arial"/>
          <w:sz w:val="22"/>
          <w:szCs w:val="22"/>
        </w:rPr>
        <w:tab/>
        <w:t>Jeżeli kara nie pokrywa poniesionej szkody, Strony mogą dochodzić odszkodowania uzupełniającego na warunkach ogólnych określonych w Kodeksie Cywilnym.</w:t>
      </w:r>
    </w:p>
    <w:p w14:paraId="406B562E" w14:textId="77777777" w:rsidR="00AD2471" w:rsidRPr="00784BD8" w:rsidRDefault="00AD2471" w:rsidP="00BB43A9">
      <w:pPr>
        <w:pStyle w:val="western"/>
        <w:numPr>
          <w:ilvl w:val="0"/>
          <w:numId w:val="32"/>
        </w:numPr>
        <w:tabs>
          <w:tab w:val="left" w:pos="284"/>
        </w:tabs>
        <w:spacing w:before="0" w:after="0"/>
        <w:ind w:left="284" w:hanging="284"/>
        <w:jc w:val="both"/>
        <w:rPr>
          <w:rFonts w:ascii="Sylfaen" w:hAnsi="Sylfaen" w:cs="Arial"/>
          <w:sz w:val="22"/>
          <w:szCs w:val="22"/>
        </w:rPr>
      </w:pPr>
      <w:r w:rsidRPr="00784BD8">
        <w:rPr>
          <w:rFonts w:ascii="Sylfaen" w:hAnsi="Sylfaen" w:cs="Arial"/>
          <w:sz w:val="22"/>
          <w:szCs w:val="22"/>
        </w:rPr>
        <w:t>Łączna wysokość kar umownych, które mogą dochodzić strony z tytułu niniejszej umowy wynosi 40% wynagrodzenia umownego, o którym mowa w § 6 ust. 2 umowy.</w:t>
      </w:r>
    </w:p>
    <w:p w14:paraId="70D6053D" w14:textId="77777777" w:rsidR="00AD2471" w:rsidRPr="00784BD8" w:rsidRDefault="00AD2471" w:rsidP="00B13BEB">
      <w:pPr>
        <w:spacing w:after="16" w:line="240" w:lineRule="auto"/>
        <w:ind w:right="60"/>
        <w:jc w:val="center"/>
        <w:rPr>
          <w:rFonts w:ascii="Sylfaen" w:hAnsi="Sylfaen"/>
          <w:b/>
          <w:color w:val="auto"/>
          <w:sz w:val="22"/>
        </w:rPr>
      </w:pPr>
    </w:p>
    <w:p w14:paraId="5D93EFE4" w14:textId="77777777" w:rsidR="00AD2471" w:rsidRPr="00784BD8" w:rsidRDefault="00AD2471" w:rsidP="00AD2471">
      <w:pPr>
        <w:pStyle w:val="Nagwek"/>
        <w:tabs>
          <w:tab w:val="left" w:pos="708"/>
        </w:tabs>
        <w:suppressAutoHyphens/>
        <w:spacing w:before="120"/>
        <w:ind w:left="1138" w:right="-60" w:hanging="1138"/>
        <w:jc w:val="center"/>
        <w:rPr>
          <w:rFonts w:ascii="Sylfaen" w:hAnsi="Sylfaen"/>
          <w:b/>
          <w:bCs/>
          <w:color w:val="auto"/>
          <w:sz w:val="22"/>
        </w:rPr>
      </w:pPr>
      <w:r w:rsidRPr="00784BD8">
        <w:rPr>
          <w:rFonts w:ascii="Sylfaen" w:hAnsi="Sylfaen"/>
          <w:b/>
          <w:bCs/>
          <w:color w:val="auto"/>
          <w:sz w:val="22"/>
        </w:rPr>
        <w:t>§.13</w:t>
      </w:r>
    </w:p>
    <w:p w14:paraId="0F66EC0D" w14:textId="77777777" w:rsidR="00AD2471" w:rsidRPr="00784BD8" w:rsidRDefault="00AD2471" w:rsidP="00BB43A9">
      <w:pPr>
        <w:pStyle w:val="Akapitzlist"/>
        <w:numPr>
          <w:ilvl w:val="0"/>
          <w:numId w:val="33"/>
        </w:numPr>
        <w:spacing w:after="0" w:line="240" w:lineRule="auto"/>
        <w:ind w:left="284" w:right="0" w:hanging="284"/>
        <w:contextualSpacing w:val="0"/>
        <w:rPr>
          <w:rFonts w:ascii="Sylfaen" w:hAnsi="Sylfaen"/>
          <w:color w:val="auto"/>
          <w:sz w:val="22"/>
        </w:rPr>
      </w:pPr>
      <w:r w:rsidRPr="00784BD8">
        <w:rPr>
          <w:rFonts w:ascii="Sylfaen" w:hAnsi="Sylfaen"/>
          <w:color w:val="auto"/>
          <w:sz w:val="22"/>
        </w:rPr>
        <w:t>Zakazuje się zmian postanowień zawartej umowy w stosunku do treści oferty, na podstawie której dokonano wyboru Wykonawcy, chyba że:</w:t>
      </w:r>
    </w:p>
    <w:p w14:paraId="7A7A699D" w14:textId="77777777" w:rsidR="00AD2471" w:rsidRPr="00784BD8" w:rsidRDefault="00AD2471" w:rsidP="00AD2471">
      <w:pPr>
        <w:ind w:left="709" w:hanging="425"/>
        <w:rPr>
          <w:rFonts w:ascii="Sylfaen" w:hAnsi="Sylfaen"/>
          <w:color w:val="auto"/>
          <w:sz w:val="22"/>
        </w:rPr>
      </w:pPr>
      <w:r w:rsidRPr="00784BD8">
        <w:rPr>
          <w:rFonts w:ascii="Sylfaen" w:hAnsi="Sylfaen"/>
          <w:color w:val="auto"/>
          <w:sz w:val="22"/>
        </w:rPr>
        <w:t>1.1.</w:t>
      </w:r>
      <w:r w:rsidRPr="00784BD8">
        <w:rPr>
          <w:rFonts w:ascii="Sylfaen" w:hAnsi="Sylfaen"/>
          <w:color w:val="auto"/>
          <w:sz w:val="22"/>
        </w:rPr>
        <w:tab/>
        <w:t xml:space="preserve">na podstawie art. 455 ust. 1 pkt 1  </w:t>
      </w:r>
      <w:proofErr w:type="spellStart"/>
      <w:r w:rsidRPr="00784BD8">
        <w:rPr>
          <w:rFonts w:ascii="Sylfaen" w:hAnsi="Sylfaen"/>
          <w:color w:val="auto"/>
          <w:sz w:val="22"/>
        </w:rPr>
        <w:t>u.p.z.p</w:t>
      </w:r>
      <w:proofErr w:type="spellEnd"/>
      <w:r w:rsidRPr="00784BD8">
        <w:rPr>
          <w:rFonts w:ascii="Sylfaen" w:hAnsi="Sylfaen"/>
          <w:color w:val="auto"/>
          <w:sz w:val="22"/>
        </w:rPr>
        <w:t xml:space="preserve">.: </w:t>
      </w:r>
    </w:p>
    <w:p w14:paraId="4532A365" w14:textId="77777777" w:rsidR="00AD2471" w:rsidRPr="00784BD8" w:rsidRDefault="00AD2471" w:rsidP="00AD2471">
      <w:pPr>
        <w:ind w:left="993" w:right="-60" w:hanging="284"/>
        <w:rPr>
          <w:rFonts w:ascii="Sylfaen" w:hAnsi="Sylfaen"/>
          <w:color w:val="auto"/>
          <w:sz w:val="22"/>
        </w:rPr>
      </w:pPr>
      <w:r w:rsidRPr="00784BD8">
        <w:rPr>
          <w:rFonts w:ascii="Sylfaen" w:hAnsi="Sylfaen"/>
          <w:color w:val="auto"/>
          <w:sz w:val="22"/>
        </w:rPr>
        <w:t>1)</w:t>
      </w:r>
      <w:r w:rsidRPr="00784BD8">
        <w:rPr>
          <w:rFonts w:ascii="Sylfaen" w:hAnsi="Sylfaen"/>
          <w:color w:val="auto"/>
          <w:sz w:val="22"/>
        </w:rPr>
        <w:tab/>
        <w:t xml:space="preserve">zmiana warunków wykonania umowy jest konsekwencją wystąpienia co najmniej jednej z okoliczności wymienionych poniżej, z uwzględnieniem warunków ich wprowadzenia: </w:t>
      </w:r>
    </w:p>
    <w:p w14:paraId="42B3412B"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s="Times New Roman"/>
          <w:color w:val="auto"/>
          <w:sz w:val="22"/>
        </w:rPr>
      </w:pPr>
      <w:r w:rsidRPr="00784BD8">
        <w:rPr>
          <w:rFonts w:ascii="Sylfaen" w:hAnsi="Sylfaen"/>
          <w:color w:val="auto"/>
          <w:sz w:val="22"/>
        </w:rPr>
        <w:t>niezawinione przez Wykonawcę przedłużenia się procedur, w tym administracyjnych,</w:t>
      </w:r>
      <w:r w:rsidRPr="00784BD8">
        <w:rPr>
          <w:rFonts w:ascii="Sylfaen" w:hAnsi="Sylfaen"/>
          <w:color w:val="auto"/>
          <w:sz w:val="22"/>
        </w:rPr>
        <w:br/>
        <w:t>na etapie uzyskiwania decyzji, opinii i uzgodnień;</w:t>
      </w:r>
    </w:p>
    <w:p w14:paraId="71D7E28A"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t xml:space="preserve">wystąpienia ponadnormatywnych warunków pogodowych dla miejsca wykonywania zamówienia, klęsk żywiołowych powodujących zniszczenia wykonanych wcześniej robót lub uniemożliwiających prowadzenie robót budowlanych, przeprowadzanie prób </w:t>
      </w:r>
      <w:r w:rsidRPr="00784BD8">
        <w:rPr>
          <w:rFonts w:ascii="Sylfaen" w:hAnsi="Sylfaen"/>
          <w:color w:val="auto"/>
          <w:sz w:val="22"/>
        </w:rPr>
        <w:br/>
        <w:t>i sprawdzeń, dokonywanie odbiorów;</w:t>
      </w:r>
    </w:p>
    <w:p w14:paraId="021AB2C3"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lastRenderedPageBreak/>
        <w:t>konieczność usunięcia kolizji z urządzeniami infrastruktury podziemnej niezinwentaryzowanej geodezyjnie;</w:t>
      </w:r>
    </w:p>
    <w:p w14:paraId="5548823C"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t>konieczności przeprowadzenia wykopalisk lub badań archeologicznych uniemożliwiających wykonywanie robót budowlanych;</w:t>
      </w:r>
    </w:p>
    <w:p w14:paraId="59B915C2"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t>istotnego wpływu przedsięwzięć realizowanych przez gestorów mediów dotyczących terenu objętego przedmiotowym zamówieniem</w:t>
      </w:r>
      <w:bookmarkStart w:id="3" w:name="_Hlk35428838"/>
      <w:bookmarkEnd w:id="3"/>
      <w:r w:rsidRPr="00784BD8">
        <w:rPr>
          <w:rFonts w:ascii="Sylfaen" w:hAnsi="Sylfaen"/>
          <w:color w:val="auto"/>
          <w:sz w:val="22"/>
        </w:rPr>
        <w:t>;</w:t>
      </w:r>
    </w:p>
    <w:p w14:paraId="2C849BC7"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t xml:space="preserve">siły wyższej mającej bezpośredni, udokumentowany wpływ na realizację przedmiotowego zamówienia. Wykonawca zobowiązany jest wykazać i uzasadnić w formie pisemnej, </w:t>
      </w:r>
      <w:r w:rsidRPr="00784BD8">
        <w:rPr>
          <w:rFonts w:ascii="Sylfaen" w:hAnsi="Sylfaen"/>
          <w:color w:val="auto"/>
          <w:sz w:val="22"/>
        </w:rPr>
        <w:br/>
        <w:t>w sposób jednoznaczny i niebudzący wątpliwości, że siła wyższa miała wpływ na wykonywanie przez niego przedmiotu umowy;</w:t>
      </w:r>
    </w:p>
    <w:p w14:paraId="4DC1235E"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s="Times New Roman"/>
          <w:color w:val="auto"/>
          <w:sz w:val="22"/>
        </w:rPr>
      </w:pPr>
      <w:r w:rsidRPr="00784BD8">
        <w:rPr>
          <w:rFonts w:ascii="Sylfaen" w:hAnsi="Sylfaen"/>
          <w:color w:val="auto"/>
          <w:sz w:val="22"/>
        </w:rPr>
        <w:t xml:space="preserve">zaistnienie nadzwyczajnych sytuacji będących wynikiem konfliktu zbrojnego </w:t>
      </w:r>
      <w:r w:rsidRPr="00784BD8">
        <w:rPr>
          <w:rFonts w:ascii="Sylfaen" w:hAnsi="Sylfaen"/>
          <w:color w:val="auto"/>
          <w:sz w:val="22"/>
        </w:rPr>
        <w:br/>
        <w:t>w Ukrainie pod warunkiem, że czynnik na jaki powołuje się strona ma rzeczywisty wpływ na proces realizacji zamówienia;</w:t>
      </w:r>
    </w:p>
    <w:p w14:paraId="0576BD78" w14:textId="77777777" w:rsidR="00AD2471" w:rsidRPr="00784BD8" w:rsidRDefault="00AD2471" w:rsidP="00BB43A9">
      <w:pPr>
        <w:numPr>
          <w:ilvl w:val="0"/>
          <w:numId w:val="34"/>
        </w:numPr>
        <w:tabs>
          <w:tab w:val="left" w:pos="851"/>
        </w:tabs>
        <w:suppressAutoHyphens/>
        <w:spacing w:after="0" w:line="240" w:lineRule="auto"/>
        <w:ind w:left="1418" w:right="0" w:hanging="425"/>
        <w:rPr>
          <w:rFonts w:ascii="Sylfaen" w:hAnsi="Sylfaen"/>
          <w:color w:val="auto"/>
          <w:sz w:val="22"/>
        </w:rPr>
      </w:pPr>
      <w:r w:rsidRPr="00784BD8">
        <w:rPr>
          <w:rFonts w:ascii="Sylfaen" w:hAnsi="Sylfaen"/>
          <w:color w:val="auto"/>
          <w:sz w:val="22"/>
        </w:rPr>
        <w:t>zmiany powszechnie obowiązujących przepisów prawa w zakresie mającym wpływ na realizację przedmiotu zamówienia - odpowiednie zapisy umowy zostaną dostosowane do obowiązującego stanu prawnego.</w:t>
      </w:r>
    </w:p>
    <w:p w14:paraId="374F62C9" w14:textId="77777777" w:rsidR="00AD2471" w:rsidRPr="00784BD8" w:rsidRDefault="00AD2471" w:rsidP="00BB43A9">
      <w:pPr>
        <w:pStyle w:val="Standard"/>
        <w:numPr>
          <w:ilvl w:val="0"/>
          <w:numId w:val="35"/>
        </w:numPr>
        <w:autoSpaceDN w:val="0"/>
        <w:ind w:left="993" w:hanging="283"/>
        <w:jc w:val="both"/>
        <w:rPr>
          <w:rFonts w:ascii="Sylfaen" w:hAnsi="Sylfaen" w:cs="Arial"/>
          <w:sz w:val="22"/>
          <w:szCs w:val="22"/>
        </w:rPr>
      </w:pPr>
      <w:r w:rsidRPr="00784BD8">
        <w:rPr>
          <w:rFonts w:ascii="Sylfaen" w:hAnsi="Sylfaen" w:cs="Arial"/>
          <w:sz w:val="22"/>
          <w:szCs w:val="22"/>
        </w:rPr>
        <w:t xml:space="preserve">Wykonawca zobowiązany jest niezwłocznie, nie później niż w ciągu 7 dni od dnia wystąpienia okoliczności uzasadniających zastosowanie zapisów pkt 1.1. </w:t>
      </w:r>
      <w:proofErr w:type="spellStart"/>
      <w:r w:rsidRPr="00784BD8">
        <w:rPr>
          <w:rFonts w:ascii="Sylfaen" w:hAnsi="Sylfaen" w:cs="Arial"/>
          <w:sz w:val="22"/>
          <w:szCs w:val="22"/>
        </w:rPr>
        <w:t>ppkt</w:t>
      </w:r>
      <w:proofErr w:type="spellEnd"/>
      <w:r w:rsidRPr="00784BD8">
        <w:rPr>
          <w:rFonts w:ascii="Sylfaen" w:hAnsi="Sylfaen" w:cs="Arial"/>
          <w:sz w:val="22"/>
          <w:szCs w:val="22"/>
        </w:rPr>
        <w:t>. 1), złożyć do Zamawiającego umotywowany, pisemny wniosek o dokonanie stosownych zmian warunków wykonywania umowy.</w:t>
      </w:r>
    </w:p>
    <w:p w14:paraId="7B8D89B7" w14:textId="77777777" w:rsidR="00AD2471" w:rsidRPr="00784BD8" w:rsidRDefault="00AD2471" w:rsidP="00BB43A9">
      <w:pPr>
        <w:pStyle w:val="Standard"/>
        <w:numPr>
          <w:ilvl w:val="0"/>
          <w:numId w:val="35"/>
        </w:numPr>
        <w:autoSpaceDN w:val="0"/>
        <w:ind w:left="993" w:hanging="283"/>
        <w:jc w:val="both"/>
        <w:rPr>
          <w:rFonts w:ascii="Sylfaen" w:hAnsi="Sylfaen" w:cs="Arial"/>
          <w:sz w:val="22"/>
          <w:szCs w:val="22"/>
        </w:rPr>
      </w:pPr>
      <w:r w:rsidRPr="00784BD8">
        <w:rPr>
          <w:rFonts w:ascii="Sylfaen" w:hAnsi="Sylfaen" w:cs="Arial"/>
          <w:sz w:val="22"/>
          <w:szCs w:val="22"/>
        </w:rPr>
        <w:t xml:space="preserve">Jeżeli w przypadku wystąpienia którejkolwiek z okoliczności wymienionych w pkt. 1.1 </w:t>
      </w:r>
      <w:proofErr w:type="spellStart"/>
      <w:r w:rsidRPr="00784BD8">
        <w:rPr>
          <w:rFonts w:ascii="Sylfaen" w:hAnsi="Sylfaen" w:cs="Arial"/>
          <w:sz w:val="22"/>
          <w:szCs w:val="22"/>
        </w:rPr>
        <w:t>ppkt</w:t>
      </w:r>
      <w:proofErr w:type="spellEnd"/>
      <w:r w:rsidRPr="00784BD8">
        <w:rPr>
          <w:rFonts w:ascii="Sylfaen" w:hAnsi="Sylfaen" w:cs="Arial"/>
          <w:sz w:val="22"/>
          <w:szCs w:val="22"/>
        </w:rPr>
        <w:t xml:space="preserve"> 1) konieczna będzie zmiana istotnych postanowień umowy, odpowiednie zapisy umowne zostaną stosownie zmodyfikowane, w sposób zapewniający zgodność ze stanem faktycznym oraz z obowiązującymi przepisami prawa.</w:t>
      </w:r>
    </w:p>
    <w:p w14:paraId="7FE9235E" w14:textId="77777777" w:rsidR="00AD2471" w:rsidRPr="00784BD8" w:rsidRDefault="00AD2471" w:rsidP="00BB43A9">
      <w:pPr>
        <w:pStyle w:val="Standard"/>
        <w:numPr>
          <w:ilvl w:val="0"/>
          <w:numId w:val="35"/>
        </w:numPr>
        <w:autoSpaceDN w:val="0"/>
        <w:ind w:left="993" w:hanging="283"/>
        <w:jc w:val="both"/>
        <w:rPr>
          <w:rFonts w:ascii="Sylfaen" w:hAnsi="Sylfaen" w:cs="Arial"/>
          <w:sz w:val="22"/>
          <w:szCs w:val="22"/>
        </w:rPr>
      </w:pPr>
      <w:r w:rsidRPr="00784BD8">
        <w:rPr>
          <w:rFonts w:ascii="Sylfaen" w:hAnsi="Sylfaen" w:cs="Arial"/>
          <w:sz w:val="22"/>
          <w:szCs w:val="22"/>
        </w:rPr>
        <w:t xml:space="preserve">W przypadku, kiedy wystąpienie którejkolwiek z okoliczności wymienionych w pkt 1.1. </w:t>
      </w:r>
      <w:proofErr w:type="spellStart"/>
      <w:r w:rsidRPr="00784BD8">
        <w:rPr>
          <w:rFonts w:ascii="Sylfaen" w:hAnsi="Sylfaen" w:cs="Arial"/>
          <w:sz w:val="22"/>
          <w:szCs w:val="22"/>
        </w:rPr>
        <w:t>ppkt</w:t>
      </w:r>
      <w:proofErr w:type="spellEnd"/>
      <w:r w:rsidRPr="00784BD8">
        <w:rPr>
          <w:rFonts w:ascii="Sylfaen" w:hAnsi="Sylfaen" w:cs="Arial"/>
          <w:sz w:val="22"/>
          <w:szCs w:val="22"/>
        </w:rPr>
        <w:t> 1) skutkować będzie zmianą powodującą modyfikację ogólnego charakteru umowy, wówczas nie przewiduje się wprowadzenia takiej zmiany.</w:t>
      </w:r>
    </w:p>
    <w:p w14:paraId="2DFED0F3" w14:textId="77777777" w:rsidR="00AD2471" w:rsidRPr="00784BD8" w:rsidRDefault="00AD2471" w:rsidP="00BB43A9">
      <w:pPr>
        <w:pStyle w:val="Bezodstpw"/>
        <w:numPr>
          <w:ilvl w:val="0"/>
          <w:numId w:val="36"/>
        </w:numPr>
        <w:suppressAutoHyphens/>
        <w:ind w:left="709" w:hanging="425"/>
        <w:rPr>
          <w:rFonts w:ascii="Sylfaen" w:hAnsi="Sylfaen" w:cs="Arial"/>
          <w:sz w:val="22"/>
          <w:szCs w:val="22"/>
        </w:rPr>
      </w:pPr>
      <w:r w:rsidRPr="00784BD8">
        <w:rPr>
          <w:rFonts w:ascii="Sylfaen" w:hAnsi="Sylfaen" w:cs="Arial"/>
          <w:sz w:val="22"/>
          <w:szCs w:val="22"/>
        </w:rPr>
        <w:t xml:space="preserve">zachodzi co najmniej jedna z okoliczności wymienionych w art.  455 ust. 1 pkt 2 do 4 oraz ust. </w:t>
      </w:r>
      <w:r w:rsidRPr="00784BD8">
        <w:rPr>
          <w:rFonts w:ascii="Sylfaen" w:hAnsi="Sylfaen" w:cs="Arial"/>
          <w:sz w:val="22"/>
          <w:szCs w:val="22"/>
        </w:rPr>
        <w:br/>
        <w:t xml:space="preserve">2 </w:t>
      </w:r>
      <w:proofErr w:type="spellStart"/>
      <w:r w:rsidRPr="00784BD8">
        <w:rPr>
          <w:rFonts w:ascii="Sylfaen" w:hAnsi="Sylfaen" w:cs="Arial"/>
          <w:sz w:val="22"/>
          <w:szCs w:val="22"/>
        </w:rPr>
        <w:t>u.p.z.p</w:t>
      </w:r>
      <w:proofErr w:type="spellEnd"/>
      <w:r w:rsidRPr="00784BD8">
        <w:rPr>
          <w:rFonts w:ascii="Sylfaen" w:hAnsi="Sylfaen" w:cs="Arial"/>
          <w:sz w:val="22"/>
          <w:szCs w:val="22"/>
        </w:rPr>
        <w:t>.</w:t>
      </w:r>
    </w:p>
    <w:p w14:paraId="23A2C13D" w14:textId="77777777" w:rsidR="00AD2471" w:rsidRPr="00784BD8" w:rsidRDefault="00AD2471" w:rsidP="00BB43A9">
      <w:pPr>
        <w:pStyle w:val="Standard"/>
        <w:widowControl/>
        <w:numPr>
          <w:ilvl w:val="0"/>
          <w:numId w:val="37"/>
        </w:numPr>
        <w:autoSpaceDN w:val="0"/>
        <w:ind w:left="284" w:hanging="284"/>
        <w:jc w:val="both"/>
        <w:textAlignment w:val="baseline"/>
        <w:rPr>
          <w:rFonts w:ascii="Sylfaen" w:hAnsi="Sylfaen" w:cs="Arial"/>
          <w:sz w:val="22"/>
          <w:szCs w:val="22"/>
        </w:rPr>
      </w:pPr>
      <w:r w:rsidRPr="00784BD8">
        <w:rPr>
          <w:rFonts w:ascii="Sylfaen" w:hAnsi="Sylfaen" w:cs="Arial"/>
          <w:sz w:val="22"/>
          <w:szCs w:val="22"/>
        </w:rPr>
        <w:t xml:space="preserve">Wszystkie zmiany umowy dokonywane będą przez umocowanych przedstawicieli Zamawiającego i Wykonawcy w formie pisemnej. </w:t>
      </w:r>
    </w:p>
    <w:p w14:paraId="35DBF529" w14:textId="77777777" w:rsidR="00AD2471" w:rsidRPr="00784BD8" w:rsidRDefault="00AD2471" w:rsidP="00BB43A9">
      <w:pPr>
        <w:pStyle w:val="Standard"/>
        <w:widowControl/>
        <w:numPr>
          <w:ilvl w:val="0"/>
          <w:numId w:val="37"/>
        </w:numPr>
        <w:autoSpaceDN w:val="0"/>
        <w:ind w:left="284" w:hanging="284"/>
        <w:jc w:val="both"/>
        <w:textAlignment w:val="baseline"/>
        <w:rPr>
          <w:rFonts w:ascii="Sylfaen" w:hAnsi="Sylfaen" w:cs="Arial"/>
          <w:sz w:val="22"/>
          <w:szCs w:val="22"/>
        </w:rPr>
      </w:pPr>
      <w:r w:rsidRPr="00784BD8">
        <w:rPr>
          <w:rFonts w:ascii="Sylfaen" w:hAnsi="Sylfaen" w:cs="Arial"/>
          <w:sz w:val="22"/>
          <w:szCs w:val="22"/>
        </w:rPr>
        <w:t>Zmiana umowy dokonana z naruszeniem przepisu ust. 2 podlega unieważnieniu.</w:t>
      </w:r>
    </w:p>
    <w:p w14:paraId="525901FB" w14:textId="77777777" w:rsidR="00AD2471" w:rsidRPr="00784BD8" w:rsidRDefault="00AD2471" w:rsidP="00AD2471">
      <w:pPr>
        <w:tabs>
          <w:tab w:val="left" w:pos="284"/>
        </w:tabs>
        <w:ind w:left="284" w:hanging="284"/>
        <w:rPr>
          <w:color w:val="auto"/>
          <w:sz w:val="6"/>
          <w:szCs w:val="6"/>
        </w:rPr>
      </w:pPr>
    </w:p>
    <w:p w14:paraId="3BADDD17" w14:textId="77777777" w:rsidR="00AD2471" w:rsidRPr="00784BD8" w:rsidRDefault="00AD2471" w:rsidP="00AD2471">
      <w:pPr>
        <w:spacing w:after="0" w:line="240" w:lineRule="auto"/>
        <w:ind w:left="0" w:right="0" w:firstLine="0"/>
        <w:jc w:val="left"/>
        <w:rPr>
          <w:rFonts w:ascii="Sylfaen" w:hAnsi="Sylfaen"/>
          <w:color w:val="auto"/>
          <w:sz w:val="22"/>
        </w:rPr>
      </w:pPr>
      <w:r w:rsidRPr="00784BD8">
        <w:rPr>
          <w:rFonts w:ascii="Sylfaen" w:hAnsi="Sylfaen"/>
          <w:color w:val="auto"/>
          <w:sz w:val="22"/>
        </w:rPr>
        <w:t xml:space="preserve"> </w:t>
      </w:r>
    </w:p>
    <w:p w14:paraId="18078C35" w14:textId="77777777" w:rsidR="00AD2471" w:rsidRPr="00784BD8" w:rsidRDefault="00AD2471" w:rsidP="00AD2471">
      <w:pPr>
        <w:spacing w:after="0" w:line="240" w:lineRule="auto"/>
        <w:ind w:right="55"/>
        <w:jc w:val="center"/>
        <w:rPr>
          <w:rFonts w:ascii="Sylfaen" w:hAnsi="Sylfaen"/>
          <w:color w:val="auto"/>
          <w:sz w:val="22"/>
        </w:rPr>
      </w:pPr>
      <w:r w:rsidRPr="00784BD8">
        <w:rPr>
          <w:rFonts w:ascii="Sylfaen" w:hAnsi="Sylfaen"/>
          <w:b/>
          <w:color w:val="auto"/>
          <w:sz w:val="22"/>
        </w:rPr>
        <w:t xml:space="preserve">§ 14. </w:t>
      </w:r>
    </w:p>
    <w:p w14:paraId="749A805A" w14:textId="04EEE47B" w:rsidR="00AD2471" w:rsidRPr="00784BD8" w:rsidRDefault="00AD2471" w:rsidP="00BB43A9">
      <w:pPr>
        <w:numPr>
          <w:ilvl w:val="0"/>
          <w:numId w:val="12"/>
        </w:numPr>
        <w:spacing w:after="0" w:line="240" w:lineRule="auto"/>
        <w:ind w:right="43" w:hanging="283"/>
        <w:rPr>
          <w:rFonts w:ascii="Sylfaen" w:hAnsi="Sylfaen"/>
          <w:color w:val="auto"/>
          <w:sz w:val="22"/>
        </w:rPr>
      </w:pPr>
      <w:r w:rsidRPr="00784BD8">
        <w:rPr>
          <w:rFonts w:ascii="Sylfaen" w:hAnsi="Sylfaen"/>
          <w:color w:val="auto"/>
          <w:sz w:val="22"/>
        </w:rPr>
        <w:t xml:space="preserve">W razie zaistnienia istotnej zmiany okoliczności powodującej, że wykonanie umowy nie leży </w:t>
      </w:r>
      <w:r w:rsidRPr="00784BD8">
        <w:rPr>
          <w:rFonts w:ascii="Sylfaen" w:hAnsi="Sylfaen"/>
          <w:color w:val="auto"/>
          <w:sz w:val="22"/>
        </w:rPr>
        <w:b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00AC63D6">
        <w:rPr>
          <w:rFonts w:ascii="Sylfaen" w:hAnsi="Sylfaen"/>
          <w:color w:val="auto"/>
          <w:sz w:val="22"/>
        </w:rPr>
        <w:t>W takim przypadku zapisów § 12 pkt. 1 nie stosuje się.</w:t>
      </w:r>
    </w:p>
    <w:p w14:paraId="663AF840" w14:textId="77777777" w:rsidR="00AD2471" w:rsidRPr="00784BD8" w:rsidRDefault="00AD2471" w:rsidP="00BB43A9">
      <w:pPr>
        <w:numPr>
          <w:ilvl w:val="0"/>
          <w:numId w:val="12"/>
        </w:numPr>
        <w:spacing w:after="0" w:line="240" w:lineRule="auto"/>
        <w:ind w:right="43" w:hanging="283"/>
        <w:rPr>
          <w:rFonts w:ascii="Sylfaen" w:hAnsi="Sylfaen"/>
          <w:color w:val="auto"/>
          <w:sz w:val="22"/>
        </w:rPr>
      </w:pPr>
      <w:r w:rsidRPr="00784BD8">
        <w:rPr>
          <w:rFonts w:ascii="Sylfaen" w:hAnsi="Sylfaen"/>
          <w:color w:val="auto"/>
          <w:sz w:val="22"/>
        </w:rPr>
        <w:t xml:space="preserve">Stronom przysługuje prawo odstąpienia od umowy w przypadkach określonych w ust. 3 i 4 </w:t>
      </w:r>
      <w:r w:rsidRPr="00784BD8">
        <w:rPr>
          <w:rFonts w:ascii="Sylfaen" w:hAnsi="Sylfaen"/>
          <w:color w:val="auto"/>
          <w:sz w:val="22"/>
        </w:rPr>
        <w:br/>
        <w:t xml:space="preserve">w terminie 30 dni od powzięcia wiadomości o tych okolicznościach. </w:t>
      </w:r>
    </w:p>
    <w:p w14:paraId="7F529D51" w14:textId="77777777" w:rsidR="00AD2471" w:rsidRPr="00784BD8" w:rsidRDefault="00AD2471" w:rsidP="00BB43A9">
      <w:pPr>
        <w:numPr>
          <w:ilvl w:val="0"/>
          <w:numId w:val="12"/>
        </w:numPr>
        <w:spacing w:after="0" w:line="240" w:lineRule="auto"/>
        <w:ind w:right="43" w:hanging="283"/>
        <w:rPr>
          <w:rFonts w:ascii="Sylfaen" w:hAnsi="Sylfaen"/>
          <w:color w:val="auto"/>
          <w:sz w:val="22"/>
        </w:rPr>
      </w:pPr>
      <w:r w:rsidRPr="00784BD8">
        <w:rPr>
          <w:rFonts w:ascii="Sylfaen" w:hAnsi="Sylfaen"/>
          <w:color w:val="auto"/>
          <w:sz w:val="22"/>
        </w:rPr>
        <w:t xml:space="preserve">Zamawiającemu przysługuje prawo do odstąpienia od umowy, jeżeli: </w:t>
      </w:r>
    </w:p>
    <w:p w14:paraId="1F6A261D"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Wykonawca nie rozpoczął robót w ciągu 14-tu dni od daty przekazania terenu budowy bez uzasadnionych przyczyn lub przerwał realizację robót bez uzasadnionych przyczyn i przerwa ta trwa dłużej niż 14 dni; </w:t>
      </w:r>
    </w:p>
    <w:p w14:paraId="4644D969"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Zamawiający stwierdzi, iż stan zaawansowania prac wskazuje, iż nie będzie możliwe dotrzymanie terminów wykonania umowy, o którym mowa w §</w:t>
      </w:r>
      <w:r w:rsidRPr="00784BD8">
        <w:rPr>
          <w:rFonts w:ascii="Sylfaen" w:hAnsi="Sylfaen"/>
          <w:b/>
          <w:color w:val="auto"/>
          <w:sz w:val="22"/>
        </w:rPr>
        <w:t xml:space="preserve"> </w:t>
      </w:r>
      <w:r w:rsidRPr="00784BD8">
        <w:rPr>
          <w:rFonts w:ascii="Sylfaen" w:hAnsi="Sylfaen"/>
          <w:color w:val="auto"/>
          <w:sz w:val="22"/>
        </w:rPr>
        <w:t xml:space="preserve">2 ust. 1 </w:t>
      </w:r>
    </w:p>
    <w:p w14:paraId="5A5577CC"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gdy stwierdzone wady będą skutkowały tym, że użytkowanie przedmiotu umowy zgodnie </w:t>
      </w:r>
      <w:r w:rsidRPr="00784BD8">
        <w:rPr>
          <w:rFonts w:ascii="Sylfaen" w:hAnsi="Sylfaen"/>
          <w:color w:val="auto"/>
          <w:sz w:val="22"/>
        </w:rPr>
        <w:br/>
        <w:t xml:space="preserve">z przeznaczeniem będzie niemożliwe; </w:t>
      </w:r>
    </w:p>
    <w:p w14:paraId="1BE1A11B"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lastRenderedPageBreak/>
        <w:t xml:space="preserve">gdy wystąpi powtarzająca się zwłoka w usuwaniu wskazanych w protokołach odbioru wad przedmiotu zamówienia; </w:t>
      </w:r>
    </w:p>
    <w:p w14:paraId="39EE540A"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wystąpiła, zgodnie z art. 465 ust. 7. </w:t>
      </w:r>
      <w:proofErr w:type="spellStart"/>
      <w:r w:rsidRPr="00784BD8">
        <w:rPr>
          <w:rFonts w:ascii="Sylfaen" w:hAnsi="Sylfaen"/>
          <w:color w:val="auto"/>
          <w:sz w:val="22"/>
        </w:rPr>
        <w:t>u.p.z.p</w:t>
      </w:r>
      <w:proofErr w:type="spellEnd"/>
      <w:r w:rsidRPr="00784BD8">
        <w:rPr>
          <w:rFonts w:ascii="Sylfaen" w:hAnsi="Sylfaen"/>
          <w:color w:val="auto"/>
          <w:sz w:val="22"/>
        </w:rPr>
        <w:t>. konieczność wielokrotnego dokonywania bezpośredniej zapłaty podwykonawcy lub dalszemu podwykonawcy, lub konieczność dokonania bezpośrednich zapłat na sumę większą niż 5 % całkowitego wynagrodzenia, o którym mowa</w:t>
      </w:r>
      <w:r w:rsidRPr="00784BD8">
        <w:rPr>
          <w:rFonts w:ascii="Sylfaen" w:hAnsi="Sylfaen"/>
          <w:color w:val="auto"/>
          <w:sz w:val="22"/>
        </w:rPr>
        <w:br/>
        <w:t xml:space="preserve"> w § 6 ust. 2 umowy; </w:t>
      </w:r>
    </w:p>
    <w:p w14:paraId="071AC533"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Wykonawca realizuje roboty przewidziane niniejszą umową w sposób niezgodny z niniejszą umową, dokumentacją projektową, specyfikacjami technicznymi wykonania i odbioru robót budowlanych, lub wskazaniami Zamawiającego; </w:t>
      </w:r>
    </w:p>
    <w:p w14:paraId="290BE688"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zostanie wydany przez komornika nakaz zajęcia składników majątku Wykonawcy; </w:t>
      </w:r>
    </w:p>
    <w:p w14:paraId="4897C14D"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zajdą okoliczności określone w § 12 ust. 4 umowy. </w:t>
      </w:r>
    </w:p>
    <w:p w14:paraId="00DF9545" w14:textId="77777777" w:rsidR="00AD2471" w:rsidRPr="00784BD8" w:rsidRDefault="00AD2471" w:rsidP="00BB43A9">
      <w:pPr>
        <w:numPr>
          <w:ilvl w:val="0"/>
          <w:numId w:val="12"/>
        </w:numPr>
        <w:spacing w:after="0" w:line="240" w:lineRule="auto"/>
        <w:ind w:right="43" w:hanging="283"/>
        <w:rPr>
          <w:rFonts w:ascii="Sylfaen" w:hAnsi="Sylfaen"/>
          <w:color w:val="auto"/>
          <w:sz w:val="22"/>
        </w:rPr>
      </w:pPr>
      <w:r w:rsidRPr="00784BD8">
        <w:rPr>
          <w:rFonts w:ascii="Sylfaen" w:hAnsi="Sylfaen"/>
          <w:color w:val="auto"/>
          <w:sz w:val="22"/>
        </w:rPr>
        <w:t xml:space="preserve">Wykonawcy przysługuje prawo do odstąpienia od umowy, jeżeli Zamawiający: </w:t>
      </w:r>
    </w:p>
    <w:p w14:paraId="1C6E39EE"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odmawia bez uzasadnionej przyczyny dokonania akceptacji przedmiotu zamówienia w zakresie dokumentacji projektowej; </w:t>
      </w:r>
    </w:p>
    <w:p w14:paraId="4BB12C57" w14:textId="77777777" w:rsidR="00AD2471" w:rsidRPr="00784BD8" w:rsidRDefault="00AD2471" w:rsidP="00BB43A9">
      <w:pPr>
        <w:numPr>
          <w:ilvl w:val="1"/>
          <w:numId w:val="12"/>
        </w:numPr>
        <w:spacing w:after="0" w:line="240" w:lineRule="auto"/>
        <w:ind w:left="566" w:right="43" w:hanging="283"/>
        <w:rPr>
          <w:rFonts w:ascii="Sylfaen" w:hAnsi="Sylfaen"/>
          <w:color w:val="auto"/>
          <w:sz w:val="22"/>
        </w:rPr>
      </w:pPr>
      <w:r w:rsidRPr="00784BD8">
        <w:rPr>
          <w:rFonts w:ascii="Sylfaen" w:hAnsi="Sylfaen"/>
          <w:color w:val="auto"/>
          <w:sz w:val="22"/>
        </w:rPr>
        <w:t xml:space="preserve">nie wywiązuje się z obowiązku zapłaty faktury, mimo dodatkowego wezwania - w terminie dwóch miesięcy od upływu terminu wyznaczonego na jej zapłatę. </w:t>
      </w:r>
    </w:p>
    <w:p w14:paraId="66FED284" w14:textId="77777777" w:rsidR="00AD2471" w:rsidRPr="00784BD8" w:rsidRDefault="00AD2471" w:rsidP="00BB43A9">
      <w:pPr>
        <w:numPr>
          <w:ilvl w:val="0"/>
          <w:numId w:val="12"/>
        </w:numPr>
        <w:spacing w:after="0" w:line="240" w:lineRule="auto"/>
        <w:ind w:right="43" w:hanging="283"/>
        <w:rPr>
          <w:rFonts w:ascii="Sylfaen" w:hAnsi="Sylfaen"/>
          <w:color w:val="auto"/>
          <w:sz w:val="22"/>
        </w:rPr>
      </w:pPr>
      <w:r w:rsidRPr="00784BD8">
        <w:rPr>
          <w:rFonts w:ascii="Sylfaen" w:hAnsi="Sylfaen"/>
          <w:color w:val="auto"/>
          <w:sz w:val="22"/>
        </w:rPr>
        <w:t>W przypadku, o którym mowa w ust. 1 i 2 Wykonawca może żądać wyłącznie wynagrodzenia należnego z tytułu wykonanej i odebranej części przedmiotu umowy.</w:t>
      </w:r>
      <w:r w:rsidRPr="00784BD8">
        <w:rPr>
          <w:rFonts w:ascii="Sylfaen" w:hAnsi="Sylfaen"/>
          <w:b/>
          <w:color w:val="auto"/>
          <w:sz w:val="22"/>
        </w:rPr>
        <w:t xml:space="preserve"> </w:t>
      </w:r>
    </w:p>
    <w:p w14:paraId="58DF106E" w14:textId="77777777" w:rsidR="00AD2471" w:rsidRPr="00784BD8" w:rsidRDefault="00AD2471" w:rsidP="00AD2471">
      <w:pPr>
        <w:spacing w:after="0" w:line="240" w:lineRule="auto"/>
        <w:ind w:left="283" w:right="43" w:firstLine="0"/>
        <w:rPr>
          <w:rFonts w:ascii="Sylfaen" w:hAnsi="Sylfaen"/>
          <w:color w:val="auto"/>
          <w:sz w:val="22"/>
        </w:rPr>
      </w:pPr>
    </w:p>
    <w:p w14:paraId="00863D2F" w14:textId="77777777" w:rsidR="00AD2471" w:rsidRPr="00784BD8" w:rsidRDefault="00AD2471" w:rsidP="00AD2471">
      <w:pPr>
        <w:spacing w:after="0" w:line="240" w:lineRule="auto"/>
        <w:ind w:left="283" w:right="43" w:firstLine="0"/>
        <w:rPr>
          <w:rFonts w:ascii="Sylfaen" w:hAnsi="Sylfaen"/>
          <w:color w:val="auto"/>
          <w:sz w:val="22"/>
        </w:rPr>
      </w:pPr>
    </w:p>
    <w:p w14:paraId="38E5D2CC" w14:textId="77777777" w:rsidR="00AD2471" w:rsidRPr="00784BD8" w:rsidRDefault="00AD2471" w:rsidP="00AD2471">
      <w:pPr>
        <w:spacing w:after="0" w:line="240" w:lineRule="auto"/>
        <w:ind w:right="60"/>
        <w:jc w:val="center"/>
        <w:rPr>
          <w:rFonts w:ascii="Sylfaen" w:hAnsi="Sylfaen"/>
          <w:color w:val="auto"/>
          <w:sz w:val="22"/>
        </w:rPr>
      </w:pPr>
      <w:r w:rsidRPr="00784BD8">
        <w:rPr>
          <w:rFonts w:ascii="Sylfaen" w:hAnsi="Sylfaen"/>
          <w:b/>
          <w:color w:val="auto"/>
          <w:sz w:val="22"/>
        </w:rPr>
        <w:t xml:space="preserve">§ 15. </w:t>
      </w:r>
    </w:p>
    <w:p w14:paraId="63D4A1B8" w14:textId="77777777" w:rsidR="00AD2471" w:rsidRPr="00784BD8" w:rsidRDefault="00AD2471" w:rsidP="00BB43A9">
      <w:pPr>
        <w:numPr>
          <w:ilvl w:val="0"/>
          <w:numId w:val="13"/>
        </w:numPr>
        <w:spacing w:after="0" w:line="240" w:lineRule="auto"/>
        <w:ind w:right="43" w:hanging="283"/>
        <w:rPr>
          <w:rFonts w:ascii="Sylfaen" w:hAnsi="Sylfaen"/>
          <w:color w:val="auto"/>
          <w:sz w:val="22"/>
        </w:rPr>
      </w:pPr>
      <w:r w:rsidRPr="00784BD8">
        <w:rPr>
          <w:rFonts w:ascii="Sylfaen" w:hAnsi="Sylfaen"/>
          <w:color w:val="auto"/>
          <w:sz w:val="22"/>
        </w:rPr>
        <w:t xml:space="preserve">Odstąpienie od umowy powinno nastąpić w formie pisemnej pod rygorem nieważności takiego oświadczenia i powinno zawierać uzasadnienie. </w:t>
      </w:r>
    </w:p>
    <w:p w14:paraId="6F4CEB54" w14:textId="77777777" w:rsidR="00AD2471" w:rsidRPr="00784BD8" w:rsidRDefault="00AD2471" w:rsidP="00BB43A9">
      <w:pPr>
        <w:numPr>
          <w:ilvl w:val="0"/>
          <w:numId w:val="13"/>
        </w:numPr>
        <w:spacing w:after="0" w:line="240" w:lineRule="auto"/>
        <w:ind w:right="43" w:hanging="283"/>
        <w:rPr>
          <w:rFonts w:ascii="Sylfaen" w:hAnsi="Sylfaen"/>
          <w:color w:val="auto"/>
          <w:sz w:val="22"/>
        </w:rPr>
      </w:pPr>
      <w:r w:rsidRPr="00784BD8">
        <w:rPr>
          <w:rFonts w:ascii="Sylfaen" w:hAnsi="Sylfaen"/>
          <w:color w:val="auto"/>
          <w:sz w:val="22"/>
        </w:rPr>
        <w:t xml:space="preserve">W przypadku odstąpienia od umowy Wykonawcę oraz Zamawiającego obciążają następujące obowiązki: </w:t>
      </w:r>
    </w:p>
    <w:p w14:paraId="74ECED66" w14:textId="77777777" w:rsidR="00AD2471" w:rsidRPr="00784BD8" w:rsidRDefault="00AD2471" w:rsidP="00BB43A9">
      <w:pPr>
        <w:numPr>
          <w:ilvl w:val="1"/>
          <w:numId w:val="13"/>
        </w:numPr>
        <w:spacing w:after="0" w:line="240" w:lineRule="auto"/>
        <w:ind w:left="566" w:right="43" w:hanging="283"/>
        <w:rPr>
          <w:rFonts w:ascii="Sylfaen" w:hAnsi="Sylfaen"/>
          <w:color w:val="auto"/>
          <w:sz w:val="22"/>
        </w:rPr>
      </w:pPr>
      <w:r w:rsidRPr="00784BD8">
        <w:rPr>
          <w:rFonts w:ascii="Sylfaen" w:hAnsi="Sylfaen"/>
          <w:color w:val="auto"/>
          <w:sz w:val="22"/>
        </w:rPr>
        <w:t xml:space="preserve">Wykonawca zabezpieczy przerwane roboty w zakresie obustronnie uzgodnionym na koszt tej strony, z której to winy nastąpiło odstąpienie od umowy; </w:t>
      </w:r>
    </w:p>
    <w:p w14:paraId="405C53DF" w14:textId="77777777" w:rsidR="00AD2471" w:rsidRPr="00784BD8" w:rsidRDefault="00AD2471" w:rsidP="00BB43A9">
      <w:pPr>
        <w:numPr>
          <w:ilvl w:val="1"/>
          <w:numId w:val="13"/>
        </w:numPr>
        <w:spacing w:after="0" w:line="240" w:lineRule="auto"/>
        <w:ind w:left="566" w:right="43" w:hanging="283"/>
        <w:rPr>
          <w:rFonts w:ascii="Sylfaen" w:hAnsi="Sylfaen"/>
          <w:color w:val="auto"/>
          <w:sz w:val="22"/>
        </w:rPr>
      </w:pPr>
      <w:r w:rsidRPr="00784BD8">
        <w:rPr>
          <w:rFonts w:ascii="Sylfaen" w:hAnsi="Sylfaen"/>
          <w:color w:val="auto"/>
          <w:sz w:val="22"/>
        </w:rPr>
        <w:t xml:space="preserve">Wykonawca zgłosi Zamawiającemu konieczność dokonania odbioru robót przerwanych, jeżeli odstąpienie od umowy nastąpiło z przyczyn, za które Wykonawca nie odpowiada; </w:t>
      </w:r>
    </w:p>
    <w:p w14:paraId="310A688E" w14:textId="77777777" w:rsidR="00AD2471" w:rsidRPr="00784BD8" w:rsidRDefault="00AD2471" w:rsidP="00BB43A9">
      <w:pPr>
        <w:numPr>
          <w:ilvl w:val="1"/>
          <w:numId w:val="13"/>
        </w:numPr>
        <w:spacing w:after="0" w:line="240" w:lineRule="auto"/>
        <w:ind w:left="566" w:right="43" w:hanging="283"/>
        <w:rPr>
          <w:rFonts w:ascii="Sylfaen" w:hAnsi="Sylfaen"/>
          <w:color w:val="auto"/>
          <w:sz w:val="22"/>
        </w:rPr>
      </w:pPr>
      <w:r w:rsidRPr="00784BD8">
        <w:rPr>
          <w:rFonts w:ascii="Sylfaen" w:hAnsi="Sylfaen"/>
          <w:color w:val="auto"/>
          <w:sz w:val="22"/>
        </w:rPr>
        <w:t xml:space="preserve">W terminie 10 dni od daty zgłoszenia, o którym mowa w pkt. 2), Wykonawca przy udziale Zamawiającego sporządzi szczegółowy protokół inwentaryzacji robót w toku wraz </w:t>
      </w:r>
      <w:r w:rsidRPr="00784BD8">
        <w:rPr>
          <w:rFonts w:ascii="Sylfaen" w:hAnsi="Sylfaen"/>
          <w:color w:val="auto"/>
          <w:sz w:val="22"/>
        </w:rPr>
        <w:br/>
        <w:t xml:space="preserve">z zestawieniem wartości wykonanych robót według stanu na dzień odstąpienia oraz wykaz dostarczonego i przekazanego wyposażenia. Protokół inwentaryzacji stanowić będzie podstawę do wystawienia faktury VAT przez Wykonawcę; </w:t>
      </w:r>
    </w:p>
    <w:p w14:paraId="7759E18E" w14:textId="77777777" w:rsidR="00AD2471" w:rsidRPr="00784BD8" w:rsidRDefault="00AD2471" w:rsidP="00BB43A9">
      <w:pPr>
        <w:numPr>
          <w:ilvl w:val="1"/>
          <w:numId w:val="13"/>
        </w:numPr>
        <w:spacing w:after="0" w:line="240" w:lineRule="auto"/>
        <w:ind w:left="566" w:right="43" w:hanging="283"/>
        <w:rPr>
          <w:rFonts w:ascii="Sylfaen" w:hAnsi="Sylfaen"/>
          <w:color w:val="auto"/>
          <w:sz w:val="22"/>
        </w:rPr>
      </w:pPr>
      <w:r w:rsidRPr="00784BD8">
        <w:rPr>
          <w:rFonts w:ascii="Sylfaen" w:hAnsi="Sylfaen"/>
          <w:color w:val="auto"/>
          <w:sz w:val="22"/>
        </w:rPr>
        <w:t xml:space="preserve">Zamawiający w razie odstąpienia od umowy z przyczyn, za które Wykonawca nie odpowiada, obowiązany jest do dokonania odbioru robót przerwanych oraz przejęcia od Wykonawcy terenu budowy w terminie 10 dni od daty odstąpienia oraz do zapłaty wynagrodzenia za roboty, które zostały wykonane do dnia odstąpienia na warunkach określonych w niniejszej umowie. </w:t>
      </w:r>
    </w:p>
    <w:p w14:paraId="4E2EF9D9" w14:textId="77777777" w:rsidR="00AD2471" w:rsidRPr="00784BD8" w:rsidRDefault="00AD2471" w:rsidP="00AD2471">
      <w:pPr>
        <w:spacing w:after="0" w:line="240" w:lineRule="auto"/>
        <w:ind w:left="566" w:right="43" w:firstLine="0"/>
        <w:rPr>
          <w:rFonts w:ascii="Sylfaen" w:hAnsi="Sylfaen"/>
          <w:color w:val="auto"/>
          <w:sz w:val="22"/>
        </w:rPr>
      </w:pPr>
    </w:p>
    <w:p w14:paraId="7B33DE02" w14:textId="77777777" w:rsidR="00AD2471" w:rsidRPr="00784BD8" w:rsidRDefault="00AD2471" w:rsidP="00AD2471">
      <w:pPr>
        <w:spacing w:after="0" w:line="240" w:lineRule="auto"/>
        <w:ind w:right="60"/>
        <w:jc w:val="center"/>
        <w:rPr>
          <w:rFonts w:ascii="Sylfaen" w:hAnsi="Sylfaen"/>
          <w:color w:val="auto"/>
          <w:sz w:val="22"/>
        </w:rPr>
      </w:pPr>
      <w:r w:rsidRPr="00784BD8">
        <w:rPr>
          <w:rFonts w:ascii="Sylfaen" w:hAnsi="Sylfaen"/>
          <w:b/>
          <w:color w:val="auto"/>
          <w:sz w:val="22"/>
        </w:rPr>
        <w:t xml:space="preserve">§ 16. </w:t>
      </w:r>
    </w:p>
    <w:p w14:paraId="0FD8ED50" w14:textId="77777777" w:rsidR="00AD2471" w:rsidRPr="00784BD8" w:rsidRDefault="00AD2471" w:rsidP="00BB43A9">
      <w:pPr>
        <w:numPr>
          <w:ilvl w:val="0"/>
          <w:numId w:val="14"/>
        </w:numPr>
        <w:spacing w:after="0" w:line="240" w:lineRule="auto"/>
        <w:ind w:right="43" w:hanging="283"/>
        <w:rPr>
          <w:rFonts w:ascii="Sylfaen" w:hAnsi="Sylfaen"/>
          <w:color w:val="auto"/>
          <w:sz w:val="22"/>
        </w:rPr>
      </w:pPr>
      <w:r w:rsidRPr="00784BD8">
        <w:rPr>
          <w:rFonts w:ascii="Sylfaen" w:hAnsi="Sylfaen"/>
          <w:color w:val="auto"/>
          <w:sz w:val="22"/>
        </w:rPr>
        <w:t xml:space="preserve">Wykonawca wniósł zabezpieczenie należytego wykonania umowy w wysokości 5.% całkowitego wynagrodzenia określonego w § 6 ust. 2 umowy, stanowiącego cenę całkowitą oferty. </w:t>
      </w:r>
    </w:p>
    <w:p w14:paraId="1014CFD6" w14:textId="77777777" w:rsidR="00AD2471" w:rsidRPr="00784BD8" w:rsidRDefault="00AD2471" w:rsidP="00BB43A9">
      <w:pPr>
        <w:numPr>
          <w:ilvl w:val="0"/>
          <w:numId w:val="14"/>
        </w:numPr>
        <w:spacing w:after="0" w:line="240" w:lineRule="auto"/>
        <w:ind w:right="43" w:hanging="283"/>
        <w:rPr>
          <w:rFonts w:ascii="Sylfaen" w:hAnsi="Sylfaen"/>
          <w:color w:val="auto"/>
          <w:sz w:val="22"/>
        </w:rPr>
      </w:pPr>
      <w:r w:rsidRPr="00784BD8">
        <w:rPr>
          <w:rFonts w:ascii="Sylfaen" w:hAnsi="Sylfaen"/>
          <w:color w:val="auto"/>
          <w:sz w:val="22"/>
        </w:rPr>
        <w:t xml:space="preserve">Terminy i warunki zwrotu zabezpieczenia zostały określone w Tomie I SWZ. </w:t>
      </w:r>
    </w:p>
    <w:p w14:paraId="0975F9F2" w14:textId="77777777" w:rsidR="00AD2471" w:rsidRPr="00784BD8" w:rsidRDefault="00AD2471" w:rsidP="00AD2471">
      <w:pPr>
        <w:spacing w:after="0" w:line="240" w:lineRule="auto"/>
        <w:ind w:left="0" w:right="27" w:firstLine="0"/>
        <w:jc w:val="center"/>
        <w:rPr>
          <w:rFonts w:ascii="Sylfaen" w:hAnsi="Sylfaen"/>
          <w:color w:val="auto"/>
          <w:sz w:val="22"/>
        </w:rPr>
      </w:pPr>
      <w:r w:rsidRPr="00784BD8">
        <w:rPr>
          <w:rFonts w:ascii="Sylfaen" w:hAnsi="Sylfaen"/>
          <w:color w:val="auto"/>
          <w:sz w:val="22"/>
        </w:rPr>
        <w:t xml:space="preserve"> </w:t>
      </w:r>
    </w:p>
    <w:p w14:paraId="0E026B0B" w14:textId="77777777" w:rsidR="00AD2471" w:rsidRPr="00784BD8" w:rsidRDefault="00AD2471" w:rsidP="00AD2471">
      <w:pPr>
        <w:spacing w:after="0" w:line="240" w:lineRule="auto"/>
        <w:ind w:right="60"/>
        <w:jc w:val="center"/>
        <w:rPr>
          <w:rFonts w:ascii="Sylfaen" w:hAnsi="Sylfaen"/>
          <w:color w:val="auto"/>
          <w:sz w:val="22"/>
        </w:rPr>
      </w:pPr>
      <w:r w:rsidRPr="00784BD8">
        <w:rPr>
          <w:rFonts w:ascii="Sylfaen" w:hAnsi="Sylfaen"/>
          <w:b/>
          <w:color w:val="auto"/>
          <w:sz w:val="22"/>
        </w:rPr>
        <w:t>§ 17.</w:t>
      </w:r>
      <w:r w:rsidRPr="00784BD8">
        <w:rPr>
          <w:rFonts w:ascii="Sylfaen" w:hAnsi="Sylfaen"/>
          <w:color w:val="auto"/>
          <w:sz w:val="22"/>
        </w:rPr>
        <w:t xml:space="preserve"> </w:t>
      </w:r>
    </w:p>
    <w:p w14:paraId="0DD14C55" w14:textId="77777777" w:rsidR="00AD2471" w:rsidRPr="00784BD8" w:rsidRDefault="00AD2471" w:rsidP="00BB43A9">
      <w:pPr>
        <w:numPr>
          <w:ilvl w:val="0"/>
          <w:numId w:val="15"/>
        </w:numPr>
        <w:spacing w:after="0" w:line="240" w:lineRule="auto"/>
        <w:ind w:right="43" w:hanging="283"/>
        <w:rPr>
          <w:rFonts w:ascii="Sylfaen" w:hAnsi="Sylfaen"/>
          <w:color w:val="auto"/>
          <w:sz w:val="22"/>
        </w:rPr>
      </w:pPr>
      <w:r w:rsidRPr="00784BD8">
        <w:rPr>
          <w:rFonts w:ascii="Sylfaen" w:hAnsi="Sylfaen"/>
          <w:color w:val="auto"/>
          <w:sz w:val="22"/>
        </w:rPr>
        <w:t xml:space="preserve">W razie sporu na tle wykonania niniejszej umowy Strona jest zobowiązana skierować konkretne roszczenie na piśmie. </w:t>
      </w:r>
    </w:p>
    <w:p w14:paraId="316A095C" w14:textId="77777777" w:rsidR="00AD2471" w:rsidRPr="00784BD8" w:rsidRDefault="00AD2471" w:rsidP="00BB43A9">
      <w:pPr>
        <w:numPr>
          <w:ilvl w:val="0"/>
          <w:numId w:val="15"/>
        </w:numPr>
        <w:spacing w:after="0" w:line="240" w:lineRule="auto"/>
        <w:ind w:right="43" w:hanging="283"/>
        <w:rPr>
          <w:rFonts w:ascii="Sylfaen" w:hAnsi="Sylfaen"/>
          <w:color w:val="auto"/>
          <w:sz w:val="22"/>
        </w:rPr>
      </w:pPr>
      <w:r w:rsidRPr="00784BD8">
        <w:rPr>
          <w:rFonts w:ascii="Sylfaen" w:hAnsi="Sylfaen"/>
          <w:color w:val="auto"/>
          <w:sz w:val="22"/>
        </w:rPr>
        <w:t xml:space="preserve">Strona ma obowiązek do pisemnego ustosunkowania się do zgłoszonego roszczenia w terminie 7 dni od daty zgłoszenia roszczenia. </w:t>
      </w:r>
    </w:p>
    <w:p w14:paraId="4BF5D5E7" w14:textId="77777777" w:rsidR="00AD2471" w:rsidRPr="00784BD8" w:rsidRDefault="00AD2471" w:rsidP="00BB43A9">
      <w:pPr>
        <w:numPr>
          <w:ilvl w:val="0"/>
          <w:numId w:val="15"/>
        </w:numPr>
        <w:spacing w:after="0" w:line="240" w:lineRule="auto"/>
        <w:ind w:right="43" w:hanging="283"/>
        <w:rPr>
          <w:rFonts w:ascii="Sylfaen" w:hAnsi="Sylfaen"/>
          <w:color w:val="auto"/>
          <w:sz w:val="22"/>
        </w:rPr>
      </w:pPr>
      <w:r w:rsidRPr="00784BD8">
        <w:rPr>
          <w:rFonts w:ascii="Sylfaen" w:hAnsi="Sylfaen"/>
          <w:color w:val="auto"/>
          <w:sz w:val="22"/>
        </w:rPr>
        <w:lastRenderedPageBreak/>
        <w:t xml:space="preserve">W razie odmowy uznania roszczenia, względnie nieudzielania odpowiedzi na roszczenie w terminie, o którym mowa w ust. 2, Strona uprawniona jest do wystąpienia o mediację lub inne polubowne rozwiązanie sporu. </w:t>
      </w:r>
    </w:p>
    <w:p w14:paraId="311BE3B3" w14:textId="77777777" w:rsidR="00AD2471" w:rsidRPr="00784BD8" w:rsidRDefault="00AD2471" w:rsidP="00BB43A9">
      <w:pPr>
        <w:numPr>
          <w:ilvl w:val="0"/>
          <w:numId w:val="15"/>
        </w:numPr>
        <w:spacing w:after="0" w:line="240" w:lineRule="auto"/>
        <w:ind w:right="43" w:hanging="283"/>
        <w:rPr>
          <w:rFonts w:ascii="Sylfaen" w:hAnsi="Sylfaen"/>
          <w:color w:val="auto"/>
          <w:sz w:val="22"/>
        </w:rPr>
      </w:pPr>
      <w:r w:rsidRPr="00784BD8">
        <w:rPr>
          <w:rFonts w:ascii="Sylfaen" w:hAnsi="Sylfaen"/>
          <w:color w:val="auto"/>
          <w:sz w:val="22"/>
        </w:rPr>
        <w:t xml:space="preserve">Wniosek o przeprowadzenie mediacji lub polubowne rozwiązanie sporu strona składa do Sądu Polubownego przy Prokuratorii Generalnej Rzeczypospolitej Polskiej, wybranego mediatora albo osoby prowadzącej inne polubowne rozwiązanie sporu przy zachowaniu zasad, o których mowa </w:t>
      </w:r>
      <w:r w:rsidRPr="00784BD8">
        <w:rPr>
          <w:rFonts w:ascii="Sylfaen" w:hAnsi="Sylfaen"/>
          <w:color w:val="auto"/>
          <w:sz w:val="22"/>
        </w:rPr>
        <w:br/>
        <w:t xml:space="preserve">w art. 591 do 595 </w:t>
      </w:r>
      <w:proofErr w:type="spellStart"/>
      <w:r w:rsidRPr="00784BD8">
        <w:rPr>
          <w:rFonts w:ascii="Sylfaen" w:hAnsi="Sylfaen"/>
          <w:color w:val="auto"/>
          <w:sz w:val="22"/>
        </w:rPr>
        <w:t>u.p.z.p</w:t>
      </w:r>
      <w:proofErr w:type="spellEnd"/>
      <w:r w:rsidRPr="00784BD8">
        <w:rPr>
          <w:rFonts w:ascii="Sylfaen" w:hAnsi="Sylfaen"/>
          <w:color w:val="auto"/>
          <w:sz w:val="22"/>
        </w:rPr>
        <w:t xml:space="preserve">.                </w:t>
      </w:r>
    </w:p>
    <w:p w14:paraId="15FB0945" w14:textId="77777777" w:rsidR="00AD2471" w:rsidRPr="00784BD8" w:rsidRDefault="00AD2471" w:rsidP="00BB43A9">
      <w:pPr>
        <w:numPr>
          <w:ilvl w:val="0"/>
          <w:numId w:val="15"/>
        </w:numPr>
        <w:spacing w:after="0" w:line="240" w:lineRule="auto"/>
        <w:ind w:right="43" w:hanging="283"/>
        <w:rPr>
          <w:rFonts w:ascii="Sylfaen" w:hAnsi="Sylfaen"/>
          <w:color w:val="auto"/>
          <w:sz w:val="22"/>
        </w:rPr>
      </w:pPr>
      <w:r w:rsidRPr="00784BD8">
        <w:rPr>
          <w:rFonts w:ascii="Sylfaen" w:hAnsi="Sylfaen"/>
          <w:color w:val="auto"/>
          <w:sz w:val="22"/>
        </w:rPr>
        <w:t xml:space="preserve">Sądem powszechnym właściwym do rozwiązywania sporów powstałym na tle realizacji niniejszej umowy jest sąd właściwy dla siedziby Zamawiającego. </w:t>
      </w:r>
    </w:p>
    <w:p w14:paraId="5A9F5B3B" w14:textId="77777777" w:rsidR="00AD2471" w:rsidRPr="00784BD8" w:rsidRDefault="00AD2471" w:rsidP="00AD2471">
      <w:pPr>
        <w:spacing w:after="0" w:line="240" w:lineRule="auto"/>
        <w:ind w:left="283" w:right="43" w:firstLine="0"/>
        <w:rPr>
          <w:rFonts w:ascii="Sylfaen" w:hAnsi="Sylfaen"/>
          <w:color w:val="auto"/>
          <w:sz w:val="22"/>
        </w:rPr>
      </w:pPr>
    </w:p>
    <w:p w14:paraId="2E7BC4FF" w14:textId="77777777" w:rsidR="00AD2471" w:rsidRPr="00784BD8" w:rsidRDefault="00AD2471" w:rsidP="00AD2471">
      <w:pPr>
        <w:spacing w:after="0" w:line="240" w:lineRule="auto"/>
        <w:ind w:right="60"/>
        <w:jc w:val="center"/>
        <w:rPr>
          <w:rFonts w:ascii="Sylfaen" w:hAnsi="Sylfaen"/>
          <w:color w:val="auto"/>
          <w:sz w:val="22"/>
        </w:rPr>
      </w:pPr>
      <w:r w:rsidRPr="00784BD8">
        <w:rPr>
          <w:rFonts w:ascii="Sylfaen" w:hAnsi="Sylfaen"/>
          <w:b/>
          <w:color w:val="auto"/>
          <w:sz w:val="22"/>
        </w:rPr>
        <w:t xml:space="preserve">§ 18. </w:t>
      </w:r>
    </w:p>
    <w:p w14:paraId="5D4126F4" w14:textId="77777777" w:rsidR="00AD2471" w:rsidRPr="00784BD8" w:rsidRDefault="00AD2471" w:rsidP="00AD2471">
      <w:pPr>
        <w:spacing w:after="0" w:line="240" w:lineRule="auto"/>
        <w:ind w:left="-5" w:right="43"/>
        <w:rPr>
          <w:rFonts w:ascii="Sylfaen" w:hAnsi="Sylfaen"/>
          <w:color w:val="auto"/>
          <w:sz w:val="22"/>
        </w:rPr>
      </w:pPr>
      <w:r w:rsidRPr="00784BD8">
        <w:rPr>
          <w:rFonts w:ascii="Sylfaen" w:hAnsi="Sylfaen"/>
          <w:color w:val="auto"/>
          <w:sz w:val="22"/>
        </w:rPr>
        <w:t xml:space="preserve">W sprawach nieuregulowanych niniejszą Umową mają zastosowanie powszechnie obowiązujące przepisy prawa polskiego, a w szczególności ustawy Prawo zamówień publicznych i Kodeksu Cywilnego. </w:t>
      </w:r>
    </w:p>
    <w:p w14:paraId="278040F3" w14:textId="77777777" w:rsidR="00AD2471" w:rsidRPr="00784BD8" w:rsidRDefault="00AD2471" w:rsidP="00AD2471">
      <w:pPr>
        <w:spacing w:after="0" w:line="240" w:lineRule="auto"/>
        <w:ind w:left="0" w:right="0" w:firstLine="0"/>
        <w:jc w:val="left"/>
        <w:rPr>
          <w:rFonts w:ascii="Sylfaen" w:hAnsi="Sylfaen"/>
          <w:color w:val="auto"/>
          <w:sz w:val="22"/>
        </w:rPr>
      </w:pPr>
      <w:r w:rsidRPr="00784BD8">
        <w:rPr>
          <w:rFonts w:ascii="Sylfaen" w:hAnsi="Sylfaen"/>
          <w:color w:val="auto"/>
          <w:sz w:val="22"/>
        </w:rPr>
        <w:t xml:space="preserve"> </w:t>
      </w:r>
    </w:p>
    <w:p w14:paraId="7E4869BD" w14:textId="77777777" w:rsidR="00AD2471" w:rsidRPr="00784BD8" w:rsidRDefault="00AD2471" w:rsidP="00AD2471">
      <w:pPr>
        <w:spacing w:after="0" w:line="240" w:lineRule="auto"/>
        <w:ind w:right="60"/>
        <w:jc w:val="center"/>
        <w:rPr>
          <w:rFonts w:ascii="Sylfaen" w:hAnsi="Sylfaen"/>
          <w:color w:val="auto"/>
          <w:sz w:val="22"/>
        </w:rPr>
      </w:pPr>
      <w:r w:rsidRPr="00784BD8">
        <w:rPr>
          <w:rFonts w:ascii="Sylfaen" w:hAnsi="Sylfaen"/>
          <w:b/>
          <w:color w:val="auto"/>
          <w:sz w:val="22"/>
        </w:rPr>
        <w:t>§ 19.</w:t>
      </w:r>
      <w:r w:rsidRPr="00784BD8">
        <w:rPr>
          <w:rFonts w:ascii="Sylfaen" w:hAnsi="Sylfaen"/>
          <w:color w:val="auto"/>
          <w:sz w:val="22"/>
        </w:rPr>
        <w:t xml:space="preserve"> </w:t>
      </w:r>
    </w:p>
    <w:p w14:paraId="3B0D7218" w14:textId="77777777" w:rsidR="00AD2471" w:rsidRPr="00784BD8" w:rsidRDefault="00AD2471" w:rsidP="00AD2471">
      <w:pPr>
        <w:spacing w:after="0" w:line="240" w:lineRule="auto"/>
        <w:ind w:right="30"/>
        <w:rPr>
          <w:rFonts w:ascii="Sylfaen" w:hAnsi="Sylfaen"/>
          <w:color w:val="auto"/>
          <w:sz w:val="22"/>
        </w:rPr>
      </w:pPr>
      <w:r w:rsidRPr="00784BD8">
        <w:rPr>
          <w:rFonts w:ascii="Sylfaen" w:hAnsi="Sylfaen"/>
          <w:color w:val="auto"/>
          <w:sz w:val="22"/>
        </w:rPr>
        <w:t xml:space="preserve">Umowę niniejszą sporządzono w języku polskim w </w:t>
      </w:r>
      <w:r w:rsidRPr="00784BD8">
        <w:rPr>
          <w:rFonts w:ascii="Sylfaen" w:hAnsi="Sylfaen"/>
          <w:b/>
          <w:bCs/>
          <w:color w:val="auto"/>
          <w:sz w:val="22"/>
        </w:rPr>
        <w:t>trzech</w:t>
      </w:r>
      <w:r w:rsidRPr="00784BD8">
        <w:rPr>
          <w:rFonts w:ascii="Sylfaen" w:hAnsi="Sylfaen"/>
          <w:color w:val="auto"/>
          <w:sz w:val="22"/>
        </w:rPr>
        <w:t xml:space="preserve"> jednobrzmiących egzemplarzach, </w:t>
      </w:r>
      <w:r w:rsidRPr="00784BD8">
        <w:rPr>
          <w:rFonts w:ascii="Sylfaen" w:hAnsi="Sylfaen"/>
          <w:b/>
          <w:color w:val="auto"/>
          <w:sz w:val="22"/>
        </w:rPr>
        <w:t>dwa </w:t>
      </w:r>
      <w:r w:rsidRPr="00784BD8">
        <w:rPr>
          <w:rFonts w:ascii="Sylfaen" w:hAnsi="Sylfaen"/>
          <w:color w:val="auto"/>
          <w:sz w:val="22"/>
        </w:rPr>
        <w:t xml:space="preserve">egzemplarze dla Zamawiającego, </w:t>
      </w:r>
      <w:r w:rsidRPr="00784BD8">
        <w:rPr>
          <w:rFonts w:ascii="Sylfaen" w:hAnsi="Sylfaen"/>
          <w:b/>
          <w:color w:val="auto"/>
          <w:sz w:val="22"/>
        </w:rPr>
        <w:t xml:space="preserve">jeden </w:t>
      </w:r>
      <w:r w:rsidRPr="00784BD8">
        <w:rPr>
          <w:rFonts w:ascii="Sylfaen" w:hAnsi="Sylfaen"/>
          <w:color w:val="auto"/>
          <w:sz w:val="22"/>
        </w:rPr>
        <w:t>egzemplarz dla Wykonawcy.</w:t>
      </w:r>
    </w:p>
    <w:p w14:paraId="0DDED511" w14:textId="77777777" w:rsidR="00AD2471" w:rsidRPr="00784BD8" w:rsidRDefault="00AD2471" w:rsidP="00AD2471">
      <w:pPr>
        <w:spacing w:after="0" w:line="240" w:lineRule="auto"/>
        <w:ind w:right="60"/>
        <w:jc w:val="center"/>
        <w:rPr>
          <w:rFonts w:ascii="Sylfaen" w:hAnsi="Sylfaen"/>
          <w:color w:val="auto"/>
          <w:sz w:val="22"/>
        </w:rPr>
      </w:pPr>
    </w:p>
    <w:p w14:paraId="38A0B88E" w14:textId="77777777" w:rsidR="001D4B84" w:rsidRPr="00784BD8" w:rsidRDefault="001D4B84" w:rsidP="00AD2471">
      <w:pPr>
        <w:spacing w:after="0" w:line="240" w:lineRule="auto"/>
        <w:ind w:right="60"/>
        <w:jc w:val="center"/>
        <w:rPr>
          <w:rFonts w:ascii="Sylfaen" w:hAnsi="Sylfaen"/>
          <w:color w:val="auto"/>
          <w:sz w:val="22"/>
        </w:rPr>
      </w:pPr>
    </w:p>
    <w:p w14:paraId="08D4EF17" w14:textId="77777777" w:rsidR="001D4B84" w:rsidRPr="00784BD8" w:rsidRDefault="001D4B84" w:rsidP="00AD2471">
      <w:pPr>
        <w:spacing w:after="0" w:line="240" w:lineRule="auto"/>
        <w:ind w:right="60"/>
        <w:jc w:val="center"/>
        <w:rPr>
          <w:rFonts w:ascii="Sylfaen" w:hAnsi="Sylfaen"/>
          <w:color w:val="auto"/>
          <w:sz w:val="22"/>
        </w:rPr>
      </w:pPr>
    </w:p>
    <w:p w14:paraId="6BE4EE1D" w14:textId="77777777" w:rsidR="001D4B84" w:rsidRPr="00784BD8" w:rsidRDefault="001D4B84" w:rsidP="00AD2471">
      <w:pPr>
        <w:spacing w:after="0" w:line="240" w:lineRule="auto"/>
        <w:ind w:right="60"/>
        <w:jc w:val="center"/>
        <w:rPr>
          <w:rFonts w:ascii="Sylfaen" w:hAnsi="Sylfaen"/>
          <w:color w:val="auto"/>
          <w:sz w:val="22"/>
        </w:rPr>
      </w:pPr>
    </w:p>
    <w:p w14:paraId="488FC78B" w14:textId="77777777" w:rsidR="001D4B84" w:rsidRPr="00784BD8" w:rsidRDefault="001D4B84" w:rsidP="00AD2471">
      <w:pPr>
        <w:spacing w:after="0" w:line="240" w:lineRule="auto"/>
        <w:ind w:right="60"/>
        <w:jc w:val="center"/>
        <w:rPr>
          <w:rFonts w:ascii="Sylfaen" w:hAnsi="Sylfaen"/>
          <w:color w:val="auto"/>
          <w:sz w:val="22"/>
        </w:rPr>
      </w:pPr>
    </w:p>
    <w:p w14:paraId="4EE706D2" w14:textId="77777777" w:rsidR="001D4B84" w:rsidRPr="00784BD8" w:rsidRDefault="001D4B84" w:rsidP="00AD2471">
      <w:pPr>
        <w:spacing w:after="0" w:line="240" w:lineRule="auto"/>
        <w:ind w:right="60"/>
        <w:jc w:val="center"/>
        <w:rPr>
          <w:rFonts w:ascii="Sylfaen" w:hAnsi="Sylfaen"/>
          <w:color w:val="auto"/>
          <w:sz w:val="22"/>
        </w:rPr>
      </w:pPr>
    </w:p>
    <w:p w14:paraId="0FFD92A3" w14:textId="77777777" w:rsidR="00AD2471" w:rsidRPr="00784BD8" w:rsidRDefault="00AD2471" w:rsidP="00AD2471">
      <w:pPr>
        <w:spacing w:after="0" w:line="240" w:lineRule="auto"/>
        <w:ind w:left="-5" w:right="39"/>
        <w:rPr>
          <w:rFonts w:ascii="Sylfaen" w:hAnsi="Sylfaen"/>
          <w:b/>
          <w:color w:val="auto"/>
          <w:sz w:val="22"/>
        </w:rPr>
      </w:pPr>
      <w:r w:rsidRPr="00784BD8">
        <w:rPr>
          <w:rFonts w:ascii="Sylfaen" w:hAnsi="Sylfaen"/>
          <w:b/>
          <w:color w:val="auto"/>
          <w:sz w:val="22"/>
        </w:rPr>
        <w:t xml:space="preserve">             ZAMAWIAJĄCY:                                                                                      WYKONAWCA:</w:t>
      </w:r>
    </w:p>
    <w:p w14:paraId="0DEF43B8" w14:textId="77777777" w:rsidR="00AD2471" w:rsidRPr="00784BD8" w:rsidRDefault="00AD2471" w:rsidP="00AD2471">
      <w:pPr>
        <w:spacing w:after="0" w:line="240" w:lineRule="auto"/>
        <w:ind w:left="6012" w:right="-813" w:firstLine="0"/>
        <w:jc w:val="left"/>
        <w:rPr>
          <w:rFonts w:ascii="Sylfaen" w:hAnsi="Sylfaen"/>
          <w:color w:val="auto"/>
          <w:sz w:val="22"/>
        </w:rPr>
      </w:pPr>
    </w:p>
    <w:p w14:paraId="2F05AEC7" w14:textId="77777777" w:rsidR="001D4B84" w:rsidRPr="00784BD8" w:rsidRDefault="001D4B84" w:rsidP="00AD2471">
      <w:pPr>
        <w:spacing w:after="0" w:line="240" w:lineRule="auto"/>
        <w:ind w:left="6012" w:right="-813" w:firstLine="0"/>
        <w:jc w:val="left"/>
        <w:rPr>
          <w:rFonts w:ascii="Sylfaen" w:hAnsi="Sylfaen"/>
          <w:color w:val="auto"/>
          <w:sz w:val="22"/>
        </w:rPr>
      </w:pPr>
    </w:p>
    <w:p w14:paraId="080EE655" w14:textId="77777777" w:rsidR="001D4B84" w:rsidRPr="00784BD8" w:rsidRDefault="001D4B84" w:rsidP="00AD2471">
      <w:pPr>
        <w:spacing w:after="0" w:line="240" w:lineRule="auto"/>
        <w:ind w:left="6012" w:right="-813" w:firstLine="0"/>
        <w:jc w:val="left"/>
        <w:rPr>
          <w:rFonts w:ascii="Sylfaen" w:hAnsi="Sylfaen"/>
          <w:color w:val="auto"/>
          <w:sz w:val="22"/>
        </w:rPr>
      </w:pPr>
    </w:p>
    <w:p w14:paraId="3EA6FCC8" w14:textId="77777777" w:rsidR="001D4B84" w:rsidRPr="00784BD8" w:rsidRDefault="001D4B84" w:rsidP="00AD2471">
      <w:pPr>
        <w:spacing w:after="0" w:line="240" w:lineRule="auto"/>
        <w:ind w:left="6012" w:right="-813" w:firstLine="0"/>
        <w:jc w:val="left"/>
        <w:rPr>
          <w:rFonts w:ascii="Sylfaen" w:hAnsi="Sylfaen"/>
          <w:color w:val="auto"/>
          <w:sz w:val="22"/>
        </w:rPr>
      </w:pPr>
    </w:p>
    <w:p w14:paraId="273C5D73" w14:textId="77777777" w:rsidR="001D4B84" w:rsidRPr="00784BD8" w:rsidRDefault="001D4B84" w:rsidP="00AD2471">
      <w:pPr>
        <w:spacing w:after="0" w:line="240" w:lineRule="auto"/>
        <w:ind w:left="6012" w:right="-813" w:firstLine="0"/>
        <w:jc w:val="left"/>
        <w:rPr>
          <w:rFonts w:ascii="Sylfaen" w:hAnsi="Sylfaen"/>
          <w:color w:val="auto"/>
          <w:sz w:val="22"/>
        </w:rPr>
      </w:pPr>
    </w:p>
    <w:p w14:paraId="51D9C19E" w14:textId="77777777" w:rsidR="001D4B84" w:rsidRPr="00784BD8" w:rsidRDefault="001D4B84" w:rsidP="00AD2471">
      <w:pPr>
        <w:spacing w:after="0" w:line="240" w:lineRule="auto"/>
        <w:ind w:left="6012" w:right="-813" w:firstLine="0"/>
        <w:jc w:val="left"/>
        <w:rPr>
          <w:rFonts w:ascii="Sylfaen" w:hAnsi="Sylfaen"/>
          <w:color w:val="auto"/>
          <w:sz w:val="22"/>
        </w:rPr>
      </w:pPr>
    </w:p>
    <w:p w14:paraId="29E5B71F" w14:textId="77777777" w:rsidR="001D4B84" w:rsidRPr="00784BD8" w:rsidRDefault="001D4B84" w:rsidP="00AD2471">
      <w:pPr>
        <w:spacing w:after="0" w:line="240" w:lineRule="auto"/>
        <w:ind w:left="6012" w:right="-813" w:firstLine="0"/>
        <w:jc w:val="left"/>
        <w:rPr>
          <w:rFonts w:ascii="Sylfaen" w:hAnsi="Sylfaen"/>
          <w:color w:val="auto"/>
          <w:sz w:val="22"/>
        </w:rPr>
      </w:pPr>
    </w:p>
    <w:p w14:paraId="6CAEE93D" w14:textId="77777777" w:rsidR="001D4B84" w:rsidRPr="00784BD8" w:rsidRDefault="001D4B84" w:rsidP="00AD2471">
      <w:pPr>
        <w:spacing w:after="0" w:line="240" w:lineRule="auto"/>
        <w:ind w:left="6012" w:right="-813" w:firstLine="0"/>
        <w:jc w:val="left"/>
        <w:rPr>
          <w:rFonts w:ascii="Sylfaen" w:hAnsi="Sylfaen"/>
          <w:color w:val="auto"/>
          <w:sz w:val="22"/>
        </w:rPr>
      </w:pPr>
    </w:p>
    <w:p w14:paraId="0D36C638" w14:textId="77777777" w:rsidR="001D4B84" w:rsidRDefault="001D4B84" w:rsidP="00AD2471">
      <w:pPr>
        <w:spacing w:after="0" w:line="240" w:lineRule="auto"/>
        <w:ind w:left="6012" w:right="-813" w:firstLine="0"/>
        <w:jc w:val="left"/>
        <w:rPr>
          <w:rFonts w:ascii="Sylfaen" w:hAnsi="Sylfaen"/>
          <w:color w:val="auto"/>
          <w:sz w:val="22"/>
        </w:rPr>
      </w:pPr>
    </w:p>
    <w:p w14:paraId="5F3DBC31" w14:textId="77777777" w:rsidR="00433A80" w:rsidRDefault="00433A80" w:rsidP="00AD2471">
      <w:pPr>
        <w:spacing w:after="0" w:line="240" w:lineRule="auto"/>
        <w:ind w:left="6012" w:right="-813" w:firstLine="0"/>
        <w:jc w:val="left"/>
        <w:rPr>
          <w:rFonts w:ascii="Sylfaen" w:hAnsi="Sylfaen"/>
          <w:color w:val="auto"/>
          <w:sz w:val="22"/>
        </w:rPr>
      </w:pPr>
    </w:p>
    <w:p w14:paraId="5E699F95" w14:textId="77777777" w:rsidR="00433A80" w:rsidRDefault="00433A80" w:rsidP="00AD2471">
      <w:pPr>
        <w:spacing w:after="0" w:line="240" w:lineRule="auto"/>
        <w:ind w:left="6012" w:right="-813" w:firstLine="0"/>
        <w:jc w:val="left"/>
        <w:rPr>
          <w:rFonts w:ascii="Sylfaen" w:hAnsi="Sylfaen"/>
          <w:color w:val="auto"/>
          <w:sz w:val="22"/>
        </w:rPr>
      </w:pPr>
    </w:p>
    <w:p w14:paraId="151BF3AB" w14:textId="77777777" w:rsidR="00433A80" w:rsidRDefault="00433A80" w:rsidP="00AD2471">
      <w:pPr>
        <w:spacing w:after="0" w:line="240" w:lineRule="auto"/>
        <w:ind w:left="6012" w:right="-813" w:firstLine="0"/>
        <w:jc w:val="left"/>
        <w:rPr>
          <w:rFonts w:ascii="Sylfaen" w:hAnsi="Sylfaen"/>
          <w:color w:val="auto"/>
          <w:sz w:val="22"/>
        </w:rPr>
      </w:pPr>
    </w:p>
    <w:p w14:paraId="6C5FA71C" w14:textId="77777777" w:rsidR="00433A80" w:rsidRDefault="00433A80" w:rsidP="00AD2471">
      <w:pPr>
        <w:spacing w:after="0" w:line="240" w:lineRule="auto"/>
        <w:ind w:left="6012" w:right="-813" w:firstLine="0"/>
        <w:jc w:val="left"/>
        <w:rPr>
          <w:rFonts w:ascii="Sylfaen" w:hAnsi="Sylfaen"/>
          <w:color w:val="auto"/>
          <w:sz w:val="22"/>
        </w:rPr>
      </w:pPr>
    </w:p>
    <w:p w14:paraId="2C9ABBA8" w14:textId="77777777" w:rsidR="00433A80" w:rsidRDefault="00433A80" w:rsidP="00AD2471">
      <w:pPr>
        <w:spacing w:after="0" w:line="240" w:lineRule="auto"/>
        <w:ind w:left="6012" w:right="-813" w:firstLine="0"/>
        <w:jc w:val="left"/>
        <w:rPr>
          <w:rFonts w:ascii="Sylfaen" w:hAnsi="Sylfaen"/>
          <w:color w:val="auto"/>
          <w:sz w:val="22"/>
        </w:rPr>
      </w:pPr>
    </w:p>
    <w:p w14:paraId="471DF7D1" w14:textId="77777777" w:rsidR="00433A80" w:rsidRDefault="00433A80" w:rsidP="00AD2471">
      <w:pPr>
        <w:spacing w:after="0" w:line="240" w:lineRule="auto"/>
        <w:ind w:left="6012" w:right="-813" w:firstLine="0"/>
        <w:jc w:val="left"/>
        <w:rPr>
          <w:rFonts w:ascii="Sylfaen" w:hAnsi="Sylfaen"/>
          <w:color w:val="auto"/>
          <w:sz w:val="22"/>
        </w:rPr>
      </w:pPr>
    </w:p>
    <w:p w14:paraId="63B8FA52" w14:textId="77777777" w:rsidR="00433A80" w:rsidRDefault="00433A80" w:rsidP="00AD2471">
      <w:pPr>
        <w:spacing w:after="0" w:line="240" w:lineRule="auto"/>
        <w:ind w:left="6012" w:right="-813" w:firstLine="0"/>
        <w:jc w:val="left"/>
        <w:rPr>
          <w:rFonts w:ascii="Sylfaen" w:hAnsi="Sylfaen"/>
          <w:color w:val="auto"/>
          <w:sz w:val="22"/>
        </w:rPr>
      </w:pPr>
    </w:p>
    <w:p w14:paraId="4A67FD1F" w14:textId="77777777" w:rsidR="00433A80" w:rsidRPr="00784BD8" w:rsidRDefault="00433A80" w:rsidP="00AD2471">
      <w:pPr>
        <w:spacing w:after="0" w:line="240" w:lineRule="auto"/>
        <w:ind w:left="6012" w:right="-813" w:firstLine="0"/>
        <w:jc w:val="left"/>
        <w:rPr>
          <w:rFonts w:ascii="Sylfaen" w:hAnsi="Sylfaen"/>
          <w:color w:val="auto"/>
          <w:sz w:val="22"/>
        </w:rPr>
      </w:pPr>
    </w:p>
    <w:p w14:paraId="095F0BF8" w14:textId="77777777" w:rsidR="001D4B84" w:rsidRPr="00784BD8" w:rsidRDefault="001D4B84" w:rsidP="001D4B84">
      <w:pPr>
        <w:spacing w:line="240" w:lineRule="auto"/>
        <w:ind w:left="0" w:right="4287" w:firstLine="0"/>
        <w:rPr>
          <w:rFonts w:ascii="Sylfaen" w:hAnsi="Sylfaen" w:cs="Calibri"/>
          <w:color w:val="auto"/>
          <w:sz w:val="16"/>
          <w:szCs w:val="16"/>
        </w:rPr>
      </w:pPr>
      <w:r w:rsidRPr="00784BD8">
        <w:rPr>
          <w:rFonts w:ascii="Sylfaen" w:hAnsi="Sylfaen" w:cs="Calibri"/>
          <w:color w:val="auto"/>
          <w:sz w:val="16"/>
          <w:szCs w:val="16"/>
        </w:rPr>
        <w:t xml:space="preserve">Sprawę prowadzi: </w:t>
      </w:r>
    </w:p>
    <w:p w14:paraId="1E5AD05C" w14:textId="77777777" w:rsidR="001D4B84" w:rsidRPr="00784BD8" w:rsidRDefault="001D4B84" w:rsidP="001D4B84">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Marlena Popławska-Mazur</w:t>
      </w:r>
    </w:p>
    <w:p w14:paraId="1CF813CB" w14:textId="77777777" w:rsidR="001D4B84" w:rsidRPr="00784BD8" w:rsidRDefault="001D4B84" w:rsidP="001D4B84">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Urząd Miasta Lubawka</w:t>
      </w:r>
    </w:p>
    <w:p w14:paraId="741C1953" w14:textId="77777777" w:rsidR="001D4B84" w:rsidRPr="00784BD8" w:rsidRDefault="001D4B84" w:rsidP="001D4B84">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Wydział Inwestycji i Infrastruktury</w:t>
      </w:r>
    </w:p>
    <w:p w14:paraId="75048966" w14:textId="77777777" w:rsidR="001D4B84" w:rsidRPr="00784BD8" w:rsidRDefault="001D4B84" w:rsidP="001D4B84">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Tel. 532 400 482</w:t>
      </w:r>
    </w:p>
    <w:p w14:paraId="4A17FED2" w14:textId="77777777" w:rsidR="001D4B84" w:rsidRPr="00784BD8" w:rsidRDefault="001D4B84" w:rsidP="001D4B84">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 xml:space="preserve">Email: </w:t>
      </w:r>
      <w:hyperlink r:id="rId9" w:history="1">
        <w:r w:rsidRPr="00784BD8">
          <w:rPr>
            <w:rStyle w:val="Hipercze"/>
            <w:rFonts w:ascii="Sylfaen" w:hAnsi="Sylfaen" w:cs="Calibri"/>
            <w:iCs/>
            <w:noProof/>
            <w:color w:val="auto"/>
            <w:sz w:val="16"/>
            <w:szCs w:val="16"/>
          </w:rPr>
          <w:t>poplawska.marlena@lubawka.eu</w:t>
        </w:r>
      </w:hyperlink>
    </w:p>
    <w:p w14:paraId="1597A65E" w14:textId="77777777" w:rsidR="001D4B84" w:rsidRPr="00784BD8" w:rsidRDefault="001D4B84" w:rsidP="001D4B84">
      <w:pPr>
        <w:spacing w:after="0" w:line="240" w:lineRule="auto"/>
        <w:ind w:left="6012" w:right="-813" w:firstLine="0"/>
        <w:jc w:val="left"/>
        <w:rPr>
          <w:rFonts w:ascii="Sylfaen" w:hAnsi="Sylfaen"/>
          <w:color w:val="auto"/>
          <w:sz w:val="22"/>
        </w:rPr>
      </w:pPr>
    </w:p>
    <w:p w14:paraId="75D62316" w14:textId="77777777" w:rsidR="001D4B84" w:rsidRPr="00784BD8" w:rsidRDefault="001D4B84" w:rsidP="001D4B84">
      <w:pPr>
        <w:spacing w:after="0" w:line="240" w:lineRule="auto"/>
        <w:ind w:left="6012" w:right="-813" w:firstLine="0"/>
        <w:jc w:val="left"/>
        <w:rPr>
          <w:rFonts w:ascii="Sylfaen" w:hAnsi="Sylfaen"/>
          <w:color w:val="auto"/>
          <w:sz w:val="22"/>
        </w:rPr>
      </w:pPr>
      <w:r w:rsidRPr="00784BD8">
        <w:rPr>
          <w:rFonts w:ascii="Sylfaen" w:hAnsi="Sylfaen"/>
          <w:color w:val="auto"/>
          <w:sz w:val="22"/>
        </w:rPr>
        <w:br w:type="page"/>
      </w:r>
    </w:p>
    <w:p w14:paraId="330CF303" w14:textId="44A3EB40" w:rsidR="00407D66" w:rsidRPr="00784BD8" w:rsidRDefault="00855E7E" w:rsidP="00B13BEB">
      <w:pPr>
        <w:spacing w:after="39" w:line="240" w:lineRule="auto"/>
        <w:ind w:left="6012" w:right="-813" w:firstLine="0"/>
        <w:jc w:val="left"/>
        <w:rPr>
          <w:rFonts w:ascii="Sylfaen" w:hAnsi="Sylfaen"/>
          <w:color w:val="auto"/>
          <w:sz w:val="22"/>
        </w:rPr>
      </w:pPr>
      <w:r>
        <w:rPr>
          <w:rFonts w:ascii="Sylfaen" w:eastAsia="Calibri" w:hAnsi="Sylfaen" w:cs="Calibri"/>
          <w:noProof/>
          <w:color w:val="auto"/>
          <w:sz w:val="22"/>
        </w:rPr>
        <w:lastRenderedPageBreak/>
        <mc:AlternateContent>
          <mc:Choice Requires="wpg">
            <w:drawing>
              <wp:inline distT="0" distB="0" distL="0" distR="0" wp14:anchorId="2DA3B60F" wp14:editId="5BD2E4E4">
                <wp:extent cx="3018790" cy="667385"/>
                <wp:effectExtent l="0" t="0" r="635" b="37465"/>
                <wp:docPr id="1918160795" name="Group 33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790" cy="667385"/>
                          <a:chOff x="0" y="0"/>
                          <a:chExt cx="30190" cy="6676"/>
                        </a:xfrm>
                      </wpg:grpSpPr>
                      <wps:wsp>
                        <wps:cNvPr id="39434361" name="Rectangle 4060"/>
                        <wps:cNvSpPr>
                          <a:spLocks noChangeArrowheads="1"/>
                        </wps:cNvSpPr>
                        <wps:spPr bwMode="auto">
                          <a:xfrm>
                            <a:off x="24673" y="1089"/>
                            <a:ext cx="468" cy="16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CD709" w14:textId="77777777" w:rsidR="000C75A1" w:rsidRDefault="000C75A1">
                              <w:pPr>
                                <w:spacing w:after="160" w:line="259" w:lineRule="auto"/>
                                <w:ind w:left="0" w:right="0" w:firstLine="0"/>
                                <w:jc w:val="left"/>
                              </w:pPr>
                            </w:p>
                          </w:txbxContent>
                        </wps:txbx>
                        <wps:bodyPr rot="0" vert="horz" wrap="square" lIns="0" tIns="0" rIns="0" bIns="0" anchor="t" anchorCtr="0" upright="1">
                          <a:noAutofit/>
                        </wps:bodyPr>
                      </wps:wsp>
                      <wps:wsp>
                        <wps:cNvPr id="1995407212" name="Rectangle 4061"/>
                        <wps:cNvSpPr>
                          <a:spLocks noChangeArrowheads="1"/>
                        </wps:cNvSpPr>
                        <wps:spPr bwMode="auto">
                          <a:xfrm>
                            <a:off x="24673" y="2537"/>
                            <a:ext cx="468" cy="16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83382" w14:textId="77777777" w:rsidR="000C75A1" w:rsidRDefault="000C75A1">
                              <w:pPr>
                                <w:spacing w:after="160" w:line="259" w:lineRule="auto"/>
                                <w:ind w:left="0" w:right="0" w:firstLine="0"/>
                                <w:jc w:val="left"/>
                              </w:pPr>
                            </w:p>
                          </w:txbxContent>
                        </wps:txbx>
                        <wps:bodyPr rot="0" vert="horz" wrap="square" lIns="0" tIns="0" rIns="0" bIns="0" anchor="t" anchorCtr="0" upright="1">
                          <a:noAutofit/>
                        </wps:bodyPr>
                      </wps:wsp>
                      <wps:wsp>
                        <wps:cNvPr id="993704303" name="Rectangle 4062"/>
                        <wps:cNvSpPr>
                          <a:spLocks noChangeArrowheads="1"/>
                        </wps:cNvSpPr>
                        <wps:spPr bwMode="auto">
                          <a:xfrm>
                            <a:off x="24673" y="4000"/>
                            <a:ext cx="468" cy="16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0DBF5" w14:textId="77777777" w:rsidR="000C75A1" w:rsidRDefault="000C75A1">
                              <w:pPr>
                                <w:spacing w:after="160" w:line="259" w:lineRule="auto"/>
                                <w:ind w:left="0" w:right="0" w:firstLine="0"/>
                                <w:jc w:val="left"/>
                              </w:pPr>
                            </w:p>
                          </w:txbxContent>
                        </wps:txbx>
                        <wps:bodyPr rot="0" vert="horz" wrap="square" lIns="0" tIns="0" rIns="0" bIns="0" anchor="t" anchorCtr="0" upright="1">
                          <a:noAutofit/>
                        </wps:bodyPr>
                      </wps:wsp>
                      <wps:wsp>
                        <wps:cNvPr id="1226844925" name="Rectangle 4063"/>
                        <wps:cNvSpPr>
                          <a:spLocks noChangeArrowheads="1"/>
                        </wps:cNvSpPr>
                        <wps:spPr bwMode="auto">
                          <a:xfrm>
                            <a:off x="24673" y="5463"/>
                            <a:ext cx="468" cy="16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1F38B" w14:textId="77777777" w:rsidR="000C75A1" w:rsidRDefault="000C75A1">
                              <w:pPr>
                                <w:spacing w:after="160" w:line="259" w:lineRule="auto"/>
                                <w:ind w:left="0" w:right="0" w:firstLine="0"/>
                                <w:jc w:val="left"/>
                              </w:pPr>
                            </w:p>
                          </w:txbxContent>
                        </wps:txbx>
                        <wps:bodyPr rot="0" vert="horz" wrap="square" lIns="0" tIns="0" rIns="0" bIns="0" anchor="t" anchorCtr="0" upright="1">
                          <a:noAutofit/>
                        </wps:bodyPr>
                      </wps:wsp>
                      <pic:pic xmlns:pic="http://schemas.openxmlformats.org/drawingml/2006/picture">
                        <pic:nvPicPr>
                          <pic:cNvPr id="701762822" name="Picture 43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90" cy="656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2DA3B60F" id="Group 33495" o:spid="_x0000_s1026" style="width:237.7pt;height:52.55pt;mso-position-horizontal-relative:char;mso-position-vertical-relative:line" coordsize="30190,66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">
                <v:rect id="Rectangle 4060" o:spid="_x0000_s1027" style="position:absolute;left:24673;top:1089;width:468;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" filled="f" stroked="f">
                  <v:textbox inset="0,0,0,0">
                    <w:txbxContent>
                      <w:p w14:paraId="546CD709" w14:textId="77777777" w:rsidR="000C75A1" w:rsidRDefault="000C75A1">
                        <w:pPr>
                          <w:spacing w:after="160" w:line="259" w:lineRule="auto"/>
                          <w:ind w:left="0" w:right="0" w:firstLine="0"/>
                          <w:jc w:val="left"/>
                        </w:pPr>
                      </w:p>
                    </w:txbxContent>
                  </v:textbox>
                </v:rect>
                <v:rect id="Rectangle 4061" o:spid="_x0000_s1028" style="position:absolute;left:24673;top:2537;width:468;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" filled="f" stroked="f">
                  <v:textbox inset="0,0,0,0">
                    <w:txbxContent>
                      <w:p w14:paraId="18883382" w14:textId="77777777" w:rsidR="000C75A1" w:rsidRDefault="000C75A1">
                        <w:pPr>
                          <w:spacing w:after="160" w:line="259" w:lineRule="auto"/>
                          <w:ind w:left="0" w:right="0" w:firstLine="0"/>
                          <w:jc w:val="left"/>
                        </w:pPr>
                      </w:p>
                    </w:txbxContent>
                  </v:textbox>
                </v:rect>
                <v:rect id="Rectangle 4062" o:spid="_x0000_s1029" style="position:absolute;left:24673;top:4000;width:468;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" filled="f" stroked="f">
                  <v:textbox inset="0,0,0,0">
                    <w:txbxContent>
                      <w:p w14:paraId="1E70DBF5" w14:textId="77777777" w:rsidR="000C75A1" w:rsidRDefault="000C75A1">
                        <w:pPr>
                          <w:spacing w:after="160" w:line="259" w:lineRule="auto"/>
                          <w:ind w:left="0" w:right="0" w:firstLine="0"/>
                          <w:jc w:val="left"/>
                        </w:pPr>
                      </w:p>
                    </w:txbxContent>
                  </v:textbox>
                </v:rect>
                <v:rect id="Rectangle 4063" o:spid="_x0000_s1030" style="position:absolute;left:24673;top:5463;width:468;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" filled="f" stroked="f">
                  <v:textbox inset="0,0,0,0">
                    <w:txbxContent>
                      <w:p w14:paraId="6F41F38B" w14:textId="77777777" w:rsidR="000C75A1" w:rsidRDefault="000C75A1">
                        <w:pPr>
                          <w:spacing w:after="160" w:line="259" w:lineRule="auto"/>
                          <w:ind w:left="0" w:right="0" w:firstLine="0"/>
                          <w:jc w:val="left"/>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28" o:spid="_x0000_s1031" type="#_x0000_t75" style="position:absolute;width:30190;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">
                  <v:imagedata r:id="rId10" o:title=""/>
                </v:shape>
                <w10:anchorlock/>
              </v:group>
            </w:pict>
          </mc:Fallback>
        </mc:AlternateContent>
      </w:r>
    </w:p>
    <w:p w14:paraId="12D382D9" w14:textId="77777777" w:rsidR="00407D66" w:rsidRPr="00784BD8" w:rsidRDefault="00060236" w:rsidP="00B13BEB">
      <w:pPr>
        <w:spacing w:after="0" w:line="240" w:lineRule="auto"/>
        <w:ind w:right="42"/>
        <w:jc w:val="right"/>
        <w:rPr>
          <w:rFonts w:ascii="Sylfaen" w:hAnsi="Sylfaen"/>
          <w:color w:val="auto"/>
          <w:sz w:val="22"/>
        </w:rPr>
      </w:pPr>
      <w:r w:rsidRPr="00784BD8">
        <w:rPr>
          <w:rFonts w:ascii="Sylfaen" w:hAnsi="Sylfaen"/>
          <w:i/>
          <w:color w:val="auto"/>
          <w:sz w:val="22"/>
        </w:rPr>
        <w:t xml:space="preserve">Załącznik nr 2 do Tomu II SWZ - Projekt Umowy  </w:t>
      </w:r>
    </w:p>
    <w:p w14:paraId="574F809E" w14:textId="77777777" w:rsidR="00407D66" w:rsidRPr="00784BD8" w:rsidRDefault="00407D66" w:rsidP="00B13BEB">
      <w:pPr>
        <w:spacing w:after="0" w:line="240" w:lineRule="auto"/>
        <w:ind w:left="0" w:right="0" w:firstLine="0"/>
        <w:jc w:val="left"/>
        <w:rPr>
          <w:rFonts w:ascii="Sylfaen" w:hAnsi="Sylfaen"/>
          <w:color w:val="auto"/>
          <w:sz w:val="22"/>
        </w:rPr>
      </w:pPr>
    </w:p>
    <w:p w14:paraId="200619AC" w14:textId="77777777" w:rsidR="00407D66" w:rsidRPr="00784BD8" w:rsidRDefault="00407D66" w:rsidP="00B13BEB">
      <w:pPr>
        <w:spacing w:after="19" w:line="240" w:lineRule="auto"/>
        <w:ind w:left="0" w:right="0" w:firstLine="0"/>
        <w:jc w:val="left"/>
        <w:rPr>
          <w:rFonts w:ascii="Sylfaen" w:hAnsi="Sylfaen"/>
          <w:color w:val="auto"/>
          <w:sz w:val="22"/>
        </w:rPr>
      </w:pPr>
    </w:p>
    <w:p w14:paraId="2513A105" w14:textId="77777777" w:rsidR="00407D66" w:rsidRPr="00784BD8" w:rsidRDefault="00060236" w:rsidP="00B13BEB">
      <w:pPr>
        <w:pStyle w:val="Nagwek1"/>
        <w:spacing w:line="240" w:lineRule="auto"/>
        <w:rPr>
          <w:rFonts w:ascii="Sylfaen" w:hAnsi="Sylfaen"/>
          <w:color w:val="auto"/>
          <w:sz w:val="22"/>
        </w:rPr>
      </w:pPr>
      <w:r w:rsidRPr="00784BD8">
        <w:rPr>
          <w:rFonts w:ascii="Sylfaen" w:hAnsi="Sylfaen"/>
          <w:color w:val="auto"/>
          <w:sz w:val="22"/>
        </w:rPr>
        <w:t xml:space="preserve">KARTA GWARANCYJNA </w:t>
      </w:r>
    </w:p>
    <w:p w14:paraId="7D1505DE" w14:textId="77777777" w:rsidR="00407D66" w:rsidRPr="00784BD8" w:rsidRDefault="00060236" w:rsidP="00B13BEB">
      <w:pPr>
        <w:spacing w:after="0" w:line="240" w:lineRule="auto"/>
        <w:ind w:right="59"/>
        <w:jc w:val="center"/>
        <w:rPr>
          <w:rFonts w:ascii="Sylfaen" w:hAnsi="Sylfaen"/>
          <w:color w:val="auto"/>
          <w:sz w:val="22"/>
        </w:rPr>
      </w:pPr>
      <w:r w:rsidRPr="00784BD8">
        <w:rPr>
          <w:rFonts w:ascii="Sylfaen" w:hAnsi="Sylfaen"/>
          <w:color w:val="auto"/>
          <w:sz w:val="22"/>
        </w:rPr>
        <w:t xml:space="preserve">(Gwarancja jakości w zakresie robót budowlanych) </w:t>
      </w:r>
    </w:p>
    <w:p w14:paraId="2A8F19AC" w14:textId="77777777" w:rsidR="00407D66" w:rsidRPr="00784BD8" w:rsidRDefault="00407D66" w:rsidP="00B13BEB">
      <w:pPr>
        <w:spacing w:after="130" w:line="240" w:lineRule="auto"/>
        <w:ind w:left="0" w:right="0" w:firstLine="0"/>
        <w:jc w:val="left"/>
        <w:rPr>
          <w:rFonts w:ascii="Sylfaen" w:hAnsi="Sylfaen"/>
          <w:color w:val="auto"/>
          <w:sz w:val="22"/>
        </w:rPr>
      </w:pPr>
    </w:p>
    <w:p w14:paraId="4ED8B76C" w14:textId="77777777" w:rsidR="00407D66" w:rsidRPr="00784BD8" w:rsidRDefault="00060236" w:rsidP="00B13BEB">
      <w:pPr>
        <w:spacing w:after="8" w:line="240" w:lineRule="auto"/>
        <w:ind w:left="-5" w:right="39"/>
        <w:rPr>
          <w:rFonts w:ascii="Sylfaen" w:hAnsi="Sylfaen"/>
          <w:color w:val="auto"/>
          <w:sz w:val="22"/>
        </w:rPr>
      </w:pPr>
      <w:r w:rsidRPr="00784BD8">
        <w:rPr>
          <w:rFonts w:ascii="Sylfaen" w:hAnsi="Sylfaen"/>
          <w:color w:val="auto"/>
          <w:sz w:val="22"/>
        </w:rPr>
        <w:t xml:space="preserve">Zadanie: </w:t>
      </w:r>
      <w:r w:rsidR="006C7005" w:rsidRPr="00784BD8">
        <w:rPr>
          <w:rFonts w:ascii="Sylfaen" w:hAnsi="Sylfaen"/>
          <w:b/>
          <w:color w:val="auto"/>
          <w:sz w:val="22"/>
        </w:rPr>
        <w:t>……………………</w:t>
      </w:r>
    </w:p>
    <w:p w14:paraId="6B017F33" w14:textId="77777777" w:rsidR="00407D66" w:rsidRPr="00784BD8" w:rsidRDefault="00407D66" w:rsidP="00B13BEB">
      <w:pPr>
        <w:spacing w:after="0" w:line="240" w:lineRule="auto"/>
        <w:ind w:left="0" w:right="0" w:firstLine="0"/>
        <w:jc w:val="left"/>
        <w:rPr>
          <w:rFonts w:ascii="Sylfaen" w:hAnsi="Sylfaen"/>
          <w:color w:val="auto"/>
          <w:sz w:val="22"/>
        </w:rPr>
      </w:pPr>
    </w:p>
    <w:p w14:paraId="3379C6FB" w14:textId="77777777" w:rsidR="00407D66" w:rsidRPr="00784BD8" w:rsidRDefault="00407D66" w:rsidP="00B13BEB">
      <w:pPr>
        <w:spacing w:after="122" w:line="240" w:lineRule="auto"/>
        <w:ind w:left="0" w:right="0" w:firstLine="0"/>
        <w:jc w:val="left"/>
        <w:rPr>
          <w:rFonts w:ascii="Sylfaen" w:hAnsi="Sylfaen"/>
          <w:color w:val="auto"/>
          <w:sz w:val="22"/>
        </w:rPr>
      </w:pPr>
    </w:p>
    <w:p w14:paraId="61D363F9"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Gwarantem jest:  </w:t>
      </w:r>
    </w:p>
    <w:p w14:paraId="05AF2AAA"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 </w:t>
      </w:r>
    </w:p>
    <w:p w14:paraId="2C04821E"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 </w:t>
      </w:r>
    </w:p>
    <w:p w14:paraId="440081E1"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 </w:t>
      </w:r>
    </w:p>
    <w:p w14:paraId="62836B6E" w14:textId="77777777" w:rsidR="00407D66" w:rsidRPr="00784BD8" w:rsidRDefault="00060236" w:rsidP="00B13BEB">
      <w:pPr>
        <w:spacing w:after="8" w:line="240" w:lineRule="auto"/>
        <w:ind w:left="-5" w:right="39"/>
        <w:rPr>
          <w:rFonts w:ascii="Sylfaen" w:hAnsi="Sylfaen"/>
          <w:color w:val="auto"/>
          <w:sz w:val="22"/>
        </w:rPr>
      </w:pPr>
      <w:r w:rsidRPr="00784BD8">
        <w:rPr>
          <w:rFonts w:ascii="Sylfaen" w:hAnsi="Sylfaen"/>
          <w:color w:val="auto"/>
          <w:sz w:val="22"/>
        </w:rPr>
        <w:t xml:space="preserve">będący Wykonawcą umowy nr </w:t>
      </w:r>
      <w:r w:rsidR="006C7005" w:rsidRPr="00784BD8">
        <w:rPr>
          <w:rFonts w:ascii="Sylfaen" w:hAnsi="Sylfaen"/>
          <w:color w:val="auto"/>
          <w:sz w:val="22"/>
        </w:rPr>
        <w:t>………</w:t>
      </w:r>
      <w:r w:rsidRPr="00784BD8">
        <w:rPr>
          <w:rFonts w:ascii="Sylfaen" w:hAnsi="Sylfaen"/>
          <w:color w:val="auto"/>
          <w:sz w:val="22"/>
        </w:rPr>
        <w:t xml:space="preserve"> dotyczącej zamówienia pn.: </w:t>
      </w:r>
      <w:r w:rsidR="006C7005" w:rsidRPr="00784BD8">
        <w:rPr>
          <w:rFonts w:ascii="Sylfaen" w:hAnsi="Sylfaen"/>
          <w:b/>
          <w:color w:val="auto"/>
          <w:sz w:val="22"/>
        </w:rPr>
        <w:t>…………….</w:t>
      </w:r>
    </w:p>
    <w:p w14:paraId="66BD3ADE" w14:textId="77777777" w:rsidR="00407D66" w:rsidRPr="00784BD8" w:rsidRDefault="00407D66" w:rsidP="00B13BEB">
      <w:pPr>
        <w:spacing w:after="0" w:line="240" w:lineRule="auto"/>
        <w:ind w:left="0" w:right="0" w:firstLine="0"/>
        <w:jc w:val="left"/>
        <w:rPr>
          <w:rFonts w:ascii="Sylfaen" w:hAnsi="Sylfaen"/>
          <w:color w:val="auto"/>
          <w:sz w:val="22"/>
        </w:rPr>
      </w:pPr>
    </w:p>
    <w:p w14:paraId="048843AC" w14:textId="77777777" w:rsidR="00407D66" w:rsidRPr="00784BD8" w:rsidRDefault="00407D66" w:rsidP="00B13BEB">
      <w:pPr>
        <w:spacing w:after="89" w:line="240" w:lineRule="auto"/>
        <w:ind w:left="0" w:right="0" w:firstLine="0"/>
        <w:jc w:val="left"/>
        <w:rPr>
          <w:rFonts w:ascii="Sylfaen" w:hAnsi="Sylfaen"/>
          <w:color w:val="auto"/>
          <w:sz w:val="22"/>
        </w:rPr>
      </w:pPr>
    </w:p>
    <w:p w14:paraId="7A98DBF9"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Uprawnionym z tytułu Gwarancji jest:</w:t>
      </w:r>
    </w:p>
    <w:p w14:paraId="553BCC07" w14:textId="77777777" w:rsidR="00407D66" w:rsidRPr="00784BD8" w:rsidRDefault="006C7005" w:rsidP="00B13BEB">
      <w:pPr>
        <w:spacing w:after="68" w:line="240" w:lineRule="auto"/>
        <w:ind w:left="-5" w:right="39"/>
        <w:rPr>
          <w:rFonts w:ascii="Sylfaen" w:hAnsi="Sylfaen"/>
          <w:color w:val="auto"/>
          <w:sz w:val="22"/>
        </w:rPr>
      </w:pPr>
      <w:r w:rsidRPr="00784BD8">
        <w:rPr>
          <w:rFonts w:ascii="Sylfaen" w:hAnsi="Sylfaen"/>
          <w:b/>
          <w:color w:val="auto"/>
          <w:sz w:val="22"/>
        </w:rPr>
        <w:t>…………………………………….</w:t>
      </w:r>
    </w:p>
    <w:p w14:paraId="720F0A06"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dalej w treści dokumentu zwanymi </w:t>
      </w:r>
      <w:r w:rsidRPr="00784BD8">
        <w:rPr>
          <w:rFonts w:ascii="Sylfaen" w:hAnsi="Sylfaen"/>
          <w:b/>
          <w:color w:val="auto"/>
          <w:sz w:val="22"/>
        </w:rPr>
        <w:t xml:space="preserve">„Zamawiającym”  </w:t>
      </w:r>
    </w:p>
    <w:p w14:paraId="46006E15" w14:textId="77777777" w:rsidR="00407D66" w:rsidRPr="00784BD8" w:rsidRDefault="00407D66" w:rsidP="00B13BEB">
      <w:pPr>
        <w:spacing w:after="136" w:line="240" w:lineRule="auto"/>
        <w:ind w:left="0" w:right="0" w:firstLine="0"/>
        <w:jc w:val="left"/>
        <w:rPr>
          <w:rFonts w:ascii="Sylfaen" w:hAnsi="Sylfaen"/>
          <w:color w:val="auto"/>
          <w:sz w:val="22"/>
        </w:rPr>
      </w:pPr>
    </w:p>
    <w:p w14:paraId="198BF6AB" w14:textId="77777777" w:rsidR="00407D66" w:rsidRPr="00784BD8" w:rsidRDefault="00060236" w:rsidP="00B13BEB">
      <w:pPr>
        <w:spacing w:line="240" w:lineRule="auto"/>
        <w:ind w:left="-5" w:right="43"/>
        <w:rPr>
          <w:rFonts w:ascii="Sylfaen" w:hAnsi="Sylfaen"/>
          <w:color w:val="auto"/>
          <w:sz w:val="22"/>
        </w:rPr>
      </w:pPr>
      <w:r w:rsidRPr="00784BD8">
        <w:rPr>
          <w:rFonts w:ascii="Sylfaen" w:hAnsi="Sylfaen"/>
          <w:color w:val="auto"/>
          <w:sz w:val="22"/>
        </w:rPr>
        <w:t xml:space="preserve">Zamawiający może powierzyć wykonanie czynności stanowiących obowiązek/prawo Uprawnionego z tytułu Gwarancji innemu podmiotowi działającemu w imieniu Zamawiającego.  </w:t>
      </w:r>
    </w:p>
    <w:p w14:paraId="2982CC33" w14:textId="77777777" w:rsidR="00407D66" w:rsidRPr="00784BD8" w:rsidRDefault="00407D66" w:rsidP="00B13BEB">
      <w:pPr>
        <w:spacing w:after="115" w:line="240" w:lineRule="auto"/>
        <w:ind w:left="0" w:right="0" w:firstLine="0"/>
        <w:jc w:val="left"/>
        <w:rPr>
          <w:rFonts w:ascii="Sylfaen" w:hAnsi="Sylfaen"/>
          <w:color w:val="auto"/>
          <w:sz w:val="22"/>
        </w:rPr>
      </w:pPr>
    </w:p>
    <w:p w14:paraId="19E07E59" w14:textId="77777777" w:rsidR="00407D66" w:rsidRPr="00784BD8" w:rsidRDefault="00060236" w:rsidP="00BB43A9">
      <w:pPr>
        <w:numPr>
          <w:ilvl w:val="0"/>
          <w:numId w:val="16"/>
        </w:numPr>
        <w:spacing w:after="8" w:line="240" w:lineRule="auto"/>
        <w:ind w:right="39" w:hanging="377"/>
        <w:rPr>
          <w:rFonts w:ascii="Sylfaen" w:hAnsi="Sylfaen"/>
          <w:color w:val="auto"/>
          <w:sz w:val="22"/>
        </w:rPr>
      </w:pPr>
      <w:r w:rsidRPr="00784BD8">
        <w:rPr>
          <w:rFonts w:ascii="Sylfaen" w:hAnsi="Sylfaen"/>
          <w:b/>
          <w:color w:val="auto"/>
          <w:sz w:val="22"/>
        </w:rPr>
        <w:t>Przedmiot i termin Gwarancji.</w:t>
      </w:r>
    </w:p>
    <w:p w14:paraId="545BCA30" w14:textId="77777777" w:rsidR="00407D66" w:rsidRPr="00784BD8" w:rsidRDefault="00060236" w:rsidP="00BB43A9">
      <w:pPr>
        <w:numPr>
          <w:ilvl w:val="1"/>
          <w:numId w:val="16"/>
        </w:numPr>
        <w:spacing w:after="25" w:line="240" w:lineRule="auto"/>
        <w:ind w:right="43" w:hanging="425"/>
        <w:rPr>
          <w:rFonts w:ascii="Sylfaen" w:hAnsi="Sylfaen"/>
          <w:color w:val="auto"/>
          <w:sz w:val="22"/>
        </w:rPr>
      </w:pPr>
      <w:r w:rsidRPr="00784BD8">
        <w:rPr>
          <w:rFonts w:ascii="Sylfaen" w:hAnsi="Sylfaen"/>
          <w:color w:val="auto"/>
          <w:sz w:val="22"/>
        </w:rPr>
        <w:t xml:space="preserve">Niniejsza Gwarancja obejmuje </w:t>
      </w:r>
      <w:r w:rsidRPr="00784BD8">
        <w:rPr>
          <w:rFonts w:ascii="Sylfaen" w:hAnsi="Sylfaen"/>
          <w:b/>
          <w:color w:val="auto"/>
          <w:sz w:val="22"/>
        </w:rPr>
        <w:t xml:space="preserve">finalny efekt robót budowlanych </w:t>
      </w:r>
      <w:r w:rsidRPr="00784BD8">
        <w:rPr>
          <w:rFonts w:ascii="Sylfaen" w:hAnsi="Sylfaen"/>
          <w:color w:val="auto"/>
          <w:sz w:val="22"/>
        </w:rPr>
        <w:t xml:space="preserve">wykonanych w ramach przedmiotowego zamówienia -  zgodnie z zakresem określonym w Tomie III SWZ – Opis Przedmiotu Zamówienia i załącznikach. </w:t>
      </w:r>
    </w:p>
    <w:p w14:paraId="60687392" w14:textId="77777777" w:rsidR="00407D66" w:rsidRPr="00784BD8" w:rsidRDefault="00060236" w:rsidP="00BB43A9">
      <w:pPr>
        <w:numPr>
          <w:ilvl w:val="1"/>
          <w:numId w:val="16"/>
        </w:numPr>
        <w:spacing w:after="55" w:line="240" w:lineRule="auto"/>
        <w:ind w:right="43" w:hanging="425"/>
        <w:rPr>
          <w:rFonts w:ascii="Sylfaen" w:hAnsi="Sylfaen"/>
          <w:color w:val="auto"/>
          <w:sz w:val="22"/>
        </w:rPr>
      </w:pPr>
      <w:r w:rsidRPr="00784BD8">
        <w:rPr>
          <w:rFonts w:ascii="Sylfaen" w:hAnsi="Sylfaen"/>
          <w:color w:val="auto"/>
          <w:sz w:val="22"/>
        </w:rPr>
        <w:t xml:space="preserve">Gwarant odpowiada wobec Zamawiającego z tytułu niniejszej Karty Gwarancyjnej za przedmiot Gwarancji wymieniony w punkcie 1.1. </w:t>
      </w:r>
    </w:p>
    <w:p w14:paraId="2226839B" w14:textId="77777777" w:rsidR="00407D66" w:rsidRPr="00784BD8" w:rsidRDefault="00060236" w:rsidP="00BB43A9">
      <w:pPr>
        <w:numPr>
          <w:ilvl w:val="1"/>
          <w:numId w:val="16"/>
        </w:numPr>
        <w:spacing w:after="61" w:line="240" w:lineRule="auto"/>
        <w:ind w:right="43" w:hanging="425"/>
        <w:rPr>
          <w:rFonts w:ascii="Sylfaen" w:hAnsi="Sylfaen"/>
          <w:color w:val="auto"/>
          <w:sz w:val="22"/>
        </w:rPr>
      </w:pPr>
      <w:r w:rsidRPr="00784BD8">
        <w:rPr>
          <w:rFonts w:ascii="Sylfaen" w:hAnsi="Sylfaen"/>
          <w:color w:val="auto"/>
          <w:sz w:val="22"/>
        </w:rPr>
        <w:t xml:space="preserve">Okres Gwarancji wynosi: </w:t>
      </w:r>
      <w:r w:rsidRPr="00784BD8">
        <w:rPr>
          <w:rFonts w:ascii="Sylfaen" w:hAnsi="Sylfaen"/>
          <w:b/>
          <w:color w:val="auto"/>
          <w:sz w:val="22"/>
        </w:rPr>
        <w:t>__ miesięcy</w:t>
      </w:r>
      <w:r w:rsidRPr="00784BD8">
        <w:rPr>
          <w:rFonts w:ascii="Sylfaen" w:hAnsi="Sylfaen"/>
          <w:color w:val="auto"/>
          <w:sz w:val="22"/>
        </w:rPr>
        <w:t xml:space="preserve"> od daty podpisania końcowego protokołu odbioru robót, o którym mowa w § 5 ust. 2 pkt 3) umowy. </w:t>
      </w:r>
    </w:p>
    <w:p w14:paraId="3A938370" w14:textId="77777777" w:rsidR="00407D66" w:rsidRPr="00784BD8" w:rsidRDefault="00060236" w:rsidP="00BB43A9">
      <w:pPr>
        <w:numPr>
          <w:ilvl w:val="1"/>
          <w:numId w:val="16"/>
        </w:numPr>
        <w:spacing w:after="56" w:line="240" w:lineRule="auto"/>
        <w:ind w:right="43" w:hanging="425"/>
        <w:rPr>
          <w:rFonts w:ascii="Sylfaen" w:hAnsi="Sylfaen"/>
          <w:color w:val="auto"/>
          <w:sz w:val="22"/>
        </w:rPr>
      </w:pPr>
      <w:r w:rsidRPr="00784BD8">
        <w:rPr>
          <w:rFonts w:ascii="Sylfaen" w:hAnsi="Sylfaen"/>
          <w:color w:val="auto"/>
          <w:sz w:val="22"/>
        </w:rPr>
        <w:t xml:space="preserve">Karta Gwarancyjna obejmuje wymagania w zakresie odpowiedzialności za wady. Ilekroć w niniejszej Karcie Gwarancyjnej jest mowa o wadzie, należy przez to rozumieć wadę fizyczną, o której mowa w art. 556 § 1 k.c.  </w:t>
      </w:r>
    </w:p>
    <w:p w14:paraId="48262705" w14:textId="77777777" w:rsidR="00407D66" w:rsidRPr="00784BD8" w:rsidRDefault="00060236" w:rsidP="00BB43A9">
      <w:pPr>
        <w:numPr>
          <w:ilvl w:val="1"/>
          <w:numId w:val="16"/>
        </w:numPr>
        <w:spacing w:after="118" w:line="240" w:lineRule="auto"/>
        <w:ind w:right="43" w:hanging="425"/>
        <w:rPr>
          <w:rFonts w:ascii="Sylfaen" w:hAnsi="Sylfaen"/>
          <w:color w:val="auto"/>
          <w:sz w:val="22"/>
        </w:rPr>
      </w:pPr>
      <w:r w:rsidRPr="00784BD8">
        <w:rPr>
          <w:rFonts w:ascii="Sylfaen" w:hAnsi="Sylfaen"/>
          <w:color w:val="auto"/>
          <w:sz w:val="22"/>
        </w:rPr>
        <w:t xml:space="preserve">Gwarant gwarantuje wykonanie robót, w tym usunięcie wad, objętych przedmiotem Gwarancji,  o których mowa w punkcie 1.1 powyżej. </w:t>
      </w:r>
    </w:p>
    <w:p w14:paraId="7AB3C1A8" w14:textId="77777777" w:rsidR="00407D66" w:rsidRPr="00784BD8" w:rsidRDefault="00060236" w:rsidP="00BB43A9">
      <w:pPr>
        <w:numPr>
          <w:ilvl w:val="0"/>
          <w:numId w:val="16"/>
        </w:numPr>
        <w:spacing w:after="8" w:line="240" w:lineRule="auto"/>
        <w:ind w:right="39" w:hanging="377"/>
        <w:rPr>
          <w:rFonts w:ascii="Sylfaen" w:hAnsi="Sylfaen"/>
          <w:color w:val="auto"/>
          <w:sz w:val="22"/>
        </w:rPr>
      </w:pPr>
      <w:r w:rsidRPr="00784BD8">
        <w:rPr>
          <w:rFonts w:ascii="Sylfaen" w:hAnsi="Sylfaen"/>
          <w:b/>
          <w:color w:val="auto"/>
          <w:sz w:val="22"/>
        </w:rPr>
        <w:t>Obowiązki i uprawnienia stron</w:t>
      </w:r>
    </w:p>
    <w:p w14:paraId="5D1937E0" w14:textId="77777777" w:rsidR="00407D66" w:rsidRPr="00784BD8" w:rsidRDefault="00060236" w:rsidP="00BB43A9">
      <w:pPr>
        <w:numPr>
          <w:ilvl w:val="1"/>
          <w:numId w:val="16"/>
        </w:numPr>
        <w:spacing w:line="240" w:lineRule="auto"/>
        <w:ind w:right="43" w:hanging="425"/>
        <w:rPr>
          <w:rFonts w:ascii="Sylfaen" w:hAnsi="Sylfaen"/>
          <w:color w:val="auto"/>
          <w:sz w:val="22"/>
        </w:rPr>
      </w:pPr>
      <w:r w:rsidRPr="00784BD8">
        <w:rPr>
          <w:rFonts w:ascii="Sylfaen" w:hAnsi="Sylfaen"/>
          <w:color w:val="auto"/>
          <w:sz w:val="22"/>
        </w:rPr>
        <w:t xml:space="preserve">W przypadku zgłoszenia wady związanej z wystąpieniem wady w przedmiocie umowy, Zamawiający –jest uprawniony do: </w:t>
      </w:r>
    </w:p>
    <w:p w14:paraId="2B81714E" w14:textId="77777777" w:rsidR="00407D66" w:rsidRPr="00784BD8" w:rsidRDefault="00060236" w:rsidP="00BB43A9">
      <w:pPr>
        <w:numPr>
          <w:ilvl w:val="2"/>
          <w:numId w:val="16"/>
        </w:numPr>
        <w:spacing w:after="68" w:line="240" w:lineRule="auto"/>
        <w:ind w:right="43" w:hanging="360"/>
        <w:rPr>
          <w:rFonts w:ascii="Sylfaen" w:hAnsi="Sylfaen"/>
          <w:color w:val="auto"/>
          <w:sz w:val="22"/>
        </w:rPr>
      </w:pPr>
      <w:r w:rsidRPr="00784BD8">
        <w:rPr>
          <w:rFonts w:ascii="Sylfaen" w:hAnsi="Sylfaen"/>
          <w:color w:val="auto"/>
          <w:sz w:val="22"/>
        </w:rPr>
        <w:t xml:space="preserve">żądania usunięcia wady przedmiotu umowy, </w:t>
      </w:r>
    </w:p>
    <w:p w14:paraId="1FE48A84" w14:textId="77777777" w:rsidR="00407D66" w:rsidRPr="00784BD8" w:rsidRDefault="00060236" w:rsidP="00BB43A9">
      <w:pPr>
        <w:numPr>
          <w:ilvl w:val="2"/>
          <w:numId w:val="16"/>
        </w:numPr>
        <w:spacing w:after="67" w:line="240" w:lineRule="auto"/>
        <w:ind w:right="43" w:hanging="360"/>
        <w:rPr>
          <w:rFonts w:ascii="Sylfaen" w:hAnsi="Sylfaen"/>
          <w:color w:val="auto"/>
          <w:sz w:val="22"/>
        </w:rPr>
      </w:pPr>
      <w:r w:rsidRPr="00784BD8">
        <w:rPr>
          <w:rFonts w:ascii="Sylfaen" w:hAnsi="Sylfaen"/>
          <w:color w:val="auto"/>
          <w:sz w:val="22"/>
        </w:rPr>
        <w:t xml:space="preserve">wskazania trybu usunięcia wady, </w:t>
      </w:r>
    </w:p>
    <w:p w14:paraId="1DA2A0E1" w14:textId="77777777" w:rsidR="00407D66" w:rsidRPr="00784BD8" w:rsidRDefault="00060236" w:rsidP="00BB43A9">
      <w:pPr>
        <w:numPr>
          <w:ilvl w:val="2"/>
          <w:numId w:val="16"/>
        </w:numPr>
        <w:spacing w:after="65" w:line="240" w:lineRule="auto"/>
        <w:ind w:right="43" w:hanging="360"/>
        <w:rPr>
          <w:rFonts w:ascii="Sylfaen" w:hAnsi="Sylfaen"/>
          <w:color w:val="auto"/>
          <w:sz w:val="22"/>
        </w:rPr>
      </w:pPr>
      <w:r w:rsidRPr="00784BD8">
        <w:rPr>
          <w:rFonts w:ascii="Sylfaen" w:hAnsi="Sylfaen"/>
          <w:color w:val="auto"/>
          <w:sz w:val="22"/>
        </w:rPr>
        <w:lastRenderedPageBreak/>
        <w:t xml:space="preserve">zgodnie z § 12 ust. 2 pkt 4) umowy, żądania od Gwaranta kary umownej za zwłokę w usunięciu wad stwierdzonych przy odbiorze w wysokości </w:t>
      </w:r>
      <w:r w:rsidR="006C7005" w:rsidRPr="00784BD8">
        <w:rPr>
          <w:rFonts w:ascii="Sylfaen" w:hAnsi="Sylfaen"/>
          <w:color w:val="auto"/>
          <w:sz w:val="22"/>
        </w:rPr>
        <w:t>……</w:t>
      </w:r>
      <w:r w:rsidRPr="00784BD8">
        <w:rPr>
          <w:rFonts w:ascii="Sylfaen" w:hAnsi="Sylfaen"/>
          <w:color w:val="auto"/>
          <w:sz w:val="22"/>
        </w:rPr>
        <w:t xml:space="preserve"> % wynagrodzenia określonego w § 6 ust.2  </w:t>
      </w:r>
      <w:r w:rsidR="00094112" w:rsidRPr="00784BD8">
        <w:rPr>
          <w:rFonts w:ascii="Sylfaen" w:hAnsi="Sylfaen"/>
          <w:color w:val="auto"/>
          <w:sz w:val="22"/>
        </w:rPr>
        <w:t xml:space="preserve">wynagrodzenia za cały przedmiot </w:t>
      </w:r>
      <w:r w:rsidRPr="00784BD8">
        <w:rPr>
          <w:rFonts w:ascii="Sylfaen" w:hAnsi="Sylfaen"/>
          <w:color w:val="auto"/>
          <w:sz w:val="22"/>
        </w:rPr>
        <w:t xml:space="preserve">umowy, licząc za każdy dzień od daty wyznaczonej na usunięcie wad. </w:t>
      </w:r>
    </w:p>
    <w:p w14:paraId="030290B0" w14:textId="77777777" w:rsidR="00407D66" w:rsidRPr="00784BD8" w:rsidRDefault="00060236" w:rsidP="00BB43A9">
      <w:pPr>
        <w:numPr>
          <w:ilvl w:val="2"/>
          <w:numId w:val="16"/>
        </w:numPr>
        <w:spacing w:after="89" w:line="240" w:lineRule="auto"/>
        <w:ind w:right="43" w:hanging="360"/>
        <w:rPr>
          <w:rFonts w:ascii="Sylfaen" w:hAnsi="Sylfaen"/>
          <w:color w:val="auto"/>
          <w:sz w:val="22"/>
        </w:rPr>
      </w:pPr>
      <w:r w:rsidRPr="00784BD8">
        <w:rPr>
          <w:rFonts w:ascii="Sylfaen" w:hAnsi="Sylfaen"/>
          <w:color w:val="auto"/>
          <w:sz w:val="22"/>
        </w:rPr>
        <w:t xml:space="preserve">zgodnie z § 12 ust. 2 pkt 6) umowy, żądania od Gwaranta kary umownej za zwłokę w usunięciu wad stwierdzonych w okresie gwarancyjnym lub rękojmi w wysokości </w:t>
      </w:r>
      <w:r w:rsidR="006C7005" w:rsidRPr="00784BD8">
        <w:rPr>
          <w:rFonts w:ascii="Sylfaen" w:hAnsi="Sylfaen"/>
          <w:color w:val="auto"/>
          <w:sz w:val="22"/>
        </w:rPr>
        <w:t>……</w:t>
      </w:r>
      <w:r w:rsidRPr="00784BD8">
        <w:rPr>
          <w:rFonts w:ascii="Sylfaen" w:hAnsi="Sylfaen"/>
          <w:color w:val="auto"/>
          <w:sz w:val="22"/>
        </w:rPr>
        <w:t xml:space="preserve"> wynagrodzenia </w:t>
      </w:r>
      <w:r w:rsidR="00094112" w:rsidRPr="00784BD8">
        <w:rPr>
          <w:rFonts w:ascii="Sylfaen" w:hAnsi="Sylfaen"/>
          <w:color w:val="auto"/>
          <w:sz w:val="22"/>
        </w:rPr>
        <w:t xml:space="preserve">za cały przedmiot umowy </w:t>
      </w:r>
      <w:r w:rsidRPr="00784BD8">
        <w:rPr>
          <w:rFonts w:ascii="Sylfaen" w:hAnsi="Sylfaen"/>
          <w:color w:val="auto"/>
          <w:sz w:val="22"/>
        </w:rPr>
        <w:t xml:space="preserve">określonego w § 6 ust.2 umowy, licząc za każdy dzień od daty wyznaczonej na usunięcie wad. </w:t>
      </w:r>
    </w:p>
    <w:p w14:paraId="14756537" w14:textId="77777777" w:rsidR="00407D66" w:rsidRPr="00784BD8" w:rsidRDefault="00060236" w:rsidP="00BB43A9">
      <w:pPr>
        <w:numPr>
          <w:ilvl w:val="1"/>
          <w:numId w:val="16"/>
        </w:numPr>
        <w:spacing w:line="240" w:lineRule="auto"/>
        <w:ind w:right="43" w:hanging="425"/>
        <w:rPr>
          <w:rFonts w:ascii="Sylfaen" w:hAnsi="Sylfaen"/>
          <w:color w:val="auto"/>
          <w:sz w:val="22"/>
        </w:rPr>
      </w:pPr>
      <w:r w:rsidRPr="00784BD8">
        <w:rPr>
          <w:rFonts w:ascii="Sylfaen" w:hAnsi="Sylfaen"/>
          <w:color w:val="auto"/>
          <w:sz w:val="22"/>
        </w:rPr>
        <w:t xml:space="preserve">W przypadku wystąpienia wady w przedmiocie umowy, Gwarant jest zobowiązany do: </w:t>
      </w:r>
    </w:p>
    <w:p w14:paraId="76B8A813" w14:textId="77777777" w:rsidR="00407D66" w:rsidRPr="00784BD8" w:rsidRDefault="00060236" w:rsidP="00BB43A9">
      <w:pPr>
        <w:numPr>
          <w:ilvl w:val="2"/>
          <w:numId w:val="16"/>
        </w:numPr>
        <w:spacing w:line="240" w:lineRule="auto"/>
        <w:ind w:right="43" w:hanging="360"/>
        <w:rPr>
          <w:rFonts w:ascii="Sylfaen" w:hAnsi="Sylfaen"/>
          <w:color w:val="auto"/>
          <w:sz w:val="22"/>
        </w:rPr>
      </w:pPr>
      <w:r w:rsidRPr="00784BD8">
        <w:rPr>
          <w:rFonts w:ascii="Sylfaen" w:hAnsi="Sylfaen"/>
          <w:color w:val="auto"/>
          <w:sz w:val="22"/>
        </w:rPr>
        <w:t xml:space="preserve">spełnienia żądania Zamawiającego dotyczącego usunięcia wady, przy czym usunięcie wady może nastąpić również poprzez wymianę rzeczy wchodzącej w zakres przedmiotu Gwarancji na wolną od wad (wymagania czasowe – zgodnie z punktem 3 niniejszej Karty); </w:t>
      </w:r>
    </w:p>
    <w:p w14:paraId="2514E17B" w14:textId="77777777" w:rsidR="00407D66" w:rsidRPr="00784BD8" w:rsidRDefault="00060236" w:rsidP="00BB43A9">
      <w:pPr>
        <w:numPr>
          <w:ilvl w:val="2"/>
          <w:numId w:val="16"/>
        </w:numPr>
        <w:spacing w:line="240" w:lineRule="auto"/>
        <w:ind w:right="43" w:hanging="360"/>
        <w:rPr>
          <w:rFonts w:ascii="Sylfaen" w:hAnsi="Sylfaen"/>
          <w:color w:val="auto"/>
          <w:sz w:val="22"/>
        </w:rPr>
      </w:pPr>
      <w:r w:rsidRPr="00784BD8">
        <w:rPr>
          <w:rFonts w:ascii="Sylfaen" w:hAnsi="Sylfaen"/>
          <w:color w:val="auto"/>
          <w:sz w:val="22"/>
        </w:rPr>
        <w:t xml:space="preserve">Spełnienia żądania Zamawiającego dotyczącego wymiany rzeczy na wolną od wad, o ile Gwarant stwierdzi, że jej usunięcie jest niemożliwe; </w:t>
      </w:r>
    </w:p>
    <w:p w14:paraId="2D1AF9D6" w14:textId="77777777" w:rsidR="00407D66" w:rsidRPr="00784BD8" w:rsidRDefault="00060236" w:rsidP="00BB43A9">
      <w:pPr>
        <w:numPr>
          <w:ilvl w:val="2"/>
          <w:numId w:val="16"/>
        </w:numPr>
        <w:spacing w:after="45" w:line="240" w:lineRule="auto"/>
        <w:ind w:right="43" w:hanging="360"/>
        <w:rPr>
          <w:rFonts w:ascii="Sylfaen" w:hAnsi="Sylfaen"/>
          <w:color w:val="auto"/>
          <w:sz w:val="22"/>
        </w:rPr>
      </w:pPr>
      <w:r w:rsidRPr="00784BD8">
        <w:rPr>
          <w:rFonts w:ascii="Sylfaen" w:hAnsi="Sylfaen"/>
          <w:color w:val="auto"/>
          <w:sz w:val="22"/>
        </w:rPr>
        <w:t xml:space="preserve">Zapłaty kwoty, o którym mowa w punkcie 2.1. c). </w:t>
      </w:r>
    </w:p>
    <w:p w14:paraId="7EEF4B86" w14:textId="77777777" w:rsidR="00407D66" w:rsidRPr="00784BD8" w:rsidRDefault="00060236" w:rsidP="00BB43A9">
      <w:pPr>
        <w:numPr>
          <w:ilvl w:val="2"/>
          <w:numId w:val="16"/>
        </w:numPr>
        <w:spacing w:after="65" w:line="240" w:lineRule="auto"/>
        <w:ind w:right="43" w:hanging="360"/>
        <w:rPr>
          <w:rFonts w:ascii="Sylfaen" w:hAnsi="Sylfaen"/>
          <w:color w:val="auto"/>
          <w:sz w:val="22"/>
        </w:rPr>
      </w:pPr>
      <w:r w:rsidRPr="00784BD8">
        <w:rPr>
          <w:rFonts w:ascii="Sylfaen" w:hAnsi="Sylfaen"/>
          <w:color w:val="auto"/>
          <w:sz w:val="22"/>
        </w:rPr>
        <w:t xml:space="preserve">Jeżeli kary umowne nie pokryją szkody w całości, Zamawiający Miasto będzie uprawniony do dochodzenia odszkodowania wynikającego z wysokości rzeczywiście poniesionej szkody. </w:t>
      </w:r>
    </w:p>
    <w:p w14:paraId="3D314A24" w14:textId="77777777" w:rsidR="00407D66" w:rsidRPr="00784BD8" w:rsidRDefault="00060236" w:rsidP="00BB43A9">
      <w:pPr>
        <w:numPr>
          <w:ilvl w:val="1"/>
          <w:numId w:val="16"/>
        </w:numPr>
        <w:spacing w:line="240" w:lineRule="auto"/>
        <w:ind w:right="43" w:hanging="425"/>
        <w:rPr>
          <w:rFonts w:ascii="Sylfaen" w:hAnsi="Sylfaen"/>
          <w:color w:val="auto"/>
          <w:sz w:val="22"/>
        </w:rPr>
      </w:pPr>
      <w:r w:rsidRPr="00784BD8">
        <w:rPr>
          <w:rFonts w:ascii="Sylfaen" w:hAnsi="Sylfaen"/>
          <w:color w:val="auto"/>
          <w:sz w:val="22"/>
        </w:rPr>
        <w:t xml:space="preserve">Ilekroć w dalszych postanowieniach jest mowa o „usunięciu wady" należy przez to rozumieć również wymianę rzeczy wchodzącej w zakres przedmiotu umowy na wolną od wad, o ile Gwarant stwierdzi, że jej usunięcie jest niemożliwe. </w:t>
      </w:r>
    </w:p>
    <w:p w14:paraId="26F627AA" w14:textId="77777777" w:rsidR="00407D66" w:rsidRPr="00784BD8" w:rsidRDefault="00060236" w:rsidP="00BB43A9">
      <w:pPr>
        <w:numPr>
          <w:ilvl w:val="1"/>
          <w:numId w:val="16"/>
        </w:numPr>
        <w:spacing w:line="240" w:lineRule="auto"/>
        <w:ind w:right="43" w:hanging="425"/>
        <w:rPr>
          <w:rFonts w:ascii="Sylfaen" w:hAnsi="Sylfaen"/>
          <w:color w:val="auto"/>
          <w:sz w:val="22"/>
        </w:rPr>
      </w:pPr>
      <w:r w:rsidRPr="00784BD8">
        <w:rPr>
          <w:rFonts w:ascii="Sylfaen" w:hAnsi="Sylfaen"/>
          <w:color w:val="auto"/>
          <w:sz w:val="22"/>
        </w:rPr>
        <w:t xml:space="preserve">Uprawnieniom z tytułu niniejszej Gwarancji nie podlegają wady wynikłe z nieprawidłowego użytkowania przedmiotu umowy. </w:t>
      </w:r>
    </w:p>
    <w:p w14:paraId="4C5C5D67" w14:textId="77777777" w:rsidR="00407D66" w:rsidRPr="00784BD8" w:rsidRDefault="00407D66" w:rsidP="00B13BEB">
      <w:pPr>
        <w:spacing w:after="79" w:line="240" w:lineRule="auto"/>
        <w:ind w:left="358" w:right="0" w:firstLine="0"/>
        <w:jc w:val="left"/>
        <w:rPr>
          <w:rFonts w:ascii="Sylfaen" w:hAnsi="Sylfaen"/>
          <w:color w:val="auto"/>
          <w:sz w:val="22"/>
        </w:rPr>
      </w:pPr>
    </w:p>
    <w:p w14:paraId="0E781E8C" w14:textId="77777777" w:rsidR="00407D66" w:rsidRPr="00784BD8" w:rsidRDefault="00060236" w:rsidP="00BB43A9">
      <w:pPr>
        <w:numPr>
          <w:ilvl w:val="0"/>
          <w:numId w:val="16"/>
        </w:numPr>
        <w:spacing w:after="8" w:line="240" w:lineRule="auto"/>
        <w:ind w:right="39" w:hanging="377"/>
        <w:rPr>
          <w:rFonts w:ascii="Sylfaen" w:hAnsi="Sylfaen"/>
          <w:color w:val="auto"/>
          <w:sz w:val="22"/>
        </w:rPr>
      </w:pPr>
      <w:r w:rsidRPr="00784BD8">
        <w:rPr>
          <w:rFonts w:ascii="Sylfaen" w:hAnsi="Sylfaen"/>
          <w:b/>
          <w:color w:val="auto"/>
          <w:sz w:val="22"/>
        </w:rPr>
        <w:t>Tryby usuwania wad</w:t>
      </w:r>
    </w:p>
    <w:p w14:paraId="3138AA71" w14:textId="77777777" w:rsidR="00407D66" w:rsidRPr="00784BD8" w:rsidRDefault="00060236" w:rsidP="00BB43A9">
      <w:pPr>
        <w:numPr>
          <w:ilvl w:val="1"/>
          <w:numId w:val="16"/>
        </w:numPr>
        <w:spacing w:after="82" w:line="240" w:lineRule="auto"/>
        <w:ind w:right="43" w:hanging="425"/>
        <w:rPr>
          <w:rFonts w:ascii="Sylfaen" w:hAnsi="Sylfaen"/>
          <w:color w:val="auto"/>
          <w:sz w:val="22"/>
        </w:rPr>
      </w:pPr>
      <w:r w:rsidRPr="00784BD8">
        <w:rPr>
          <w:rFonts w:ascii="Sylfaen" w:hAnsi="Sylfaen"/>
          <w:color w:val="auto"/>
          <w:sz w:val="22"/>
        </w:rPr>
        <w:t xml:space="preserve">W razie ujawnienia się w okresie udzielonej gwarancji wad, za które Gwarant ponosi odpowiedzialność, Zamawiający zgłosi wadę na piśmie bądź poprzez e-mail - w terminie do 7 dni od dnia stwierdzenia wady oraz wyznaczy termin na jej usunięcie. </w:t>
      </w:r>
    </w:p>
    <w:p w14:paraId="65EF72C3" w14:textId="77777777" w:rsidR="00407D66" w:rsidRPr="00784BD8" w:rsidRDefault="00060236" w:rsidP="00BB43A9">
      <w:pPr>
        <w:numPr>
          <w:ilvl w:val="1"/>
          <w:numId w:val="16"/>
        </w:numPr>
        <w:spacing w:after="83" w:line="240" w:lineRule="auto"/>
        <w:ind w:right="43" w:hanging="425"/>
        <w:rPr>
          <w:rFonts w:ascii="Sylfaen" w:hAnsi="Sylfaen"/>
          <w:color w:val="auto"/>
          <w:sz w:val="22"/>
        </w:rPr>
      </w:pPr>
      <w:r w:rsidRPr="00784BD8">
        <w:rPr>
          <w:rFonts w:ascii="Sylfaen" w:hAnsi="Sylfaen"/>
          <w:color w:val="auto"/>
          <w:sz w:val="22"/>
        </w:rPr>
        <w:t xml:space="preserve">W uzasadnionych przypadkach Zamawiający może, na koszt i ryzyko Gwaranta, podjąć działania mające na celu minimalizację strat oraz zapobieżenie skutkom trwającej awarii. </w:t>
      </w:r>
    </w:p>
    <w:p w14:paraId="2E128825" w14:textId="77777777" w:rsidR="00407D66" w:rsidRPr="00784BD8" w:rsidRDefault="00060236" w:rsidP="00BB43A9">
      <w:pPr>
        <w:numPr>
          <w:ilvl w:val="1"/>
          <w:numId w:val="16"/>
        </w:numPr>
        <w:spacing w:after="84" w:line="240" w:lineRule="auto"/>
        <w:ind w:right="43" w:hanging="425"/>
        <w:rPr>
          <w:rFonts w:ascii="Sylfaen" w:hAnsi="Sylfaen"/>
          <w:color w:val="auto"/>
          <w:sz w:val="22"/>
        </w:rPr>
      </w:pPr>
      <w:r w:rsidRPr="00784BD8">
        <w:rPr>
          <w:rFonts w:ascii="Sylfaen" w:hAnsi="Sylfaen"/>
          <w:color w:val="auto"/>
          <w:sz w:val="22"/>
        </w:rPr>
        <w:t xml:space="preserve">W uzasadnionych przypadkach, gdy dotrzymanie terminu, o którym mowa w pkt 3.1. nie będzie możliwe, Zamawiający na wniosek Wykonawcy może przedłużyć termin na usunięcie wady.  </w:t>
      </w:r>
    </w:p>
    <w:p w14:paraId="17FDBD19" w14:textId="77777777" w:rsidR="00407D66" w:rsidRPr="00784BD8" w:rsidRDefault="00060236" w:rsidP="00BB43A9">
      <w:pPr>
        <w:numPr>
          <w:ilvl w:val="1"/>
          <w:numId w:val="16"/>
        </w:numPr>
        <w:spacing w:after="85" w:line="240" w:lineRule="auto"/>
        <w:ind w:right="43" w:hanging="425"/>
        <w:rPr>
          <w:rFonts w:ascii="Sylfaen" w:hAnsi="Sylfaen"/>
          <w:color w:val="auto"/>
          <w:sz w:val="22"/>
        </w:rPr>
      </w:pPr>
      <w:r w:rsidRPr="00784BD8">
        <w:rPr>
          <w:rFonts w:ascii="Sylfaen" w:hAnsi="Sylfaen"/>
          <w:color w:val="auto"/>
          <w:sz w:val="22"/>
        </w:rPr>
        <w:t xml:space="preserve">Usunięcie wad będzie stwierdzone protokolarnie przez Zamawiającego i Gwaranta. </w:t>
      </w:r>
    </w:p>
    <w:p w14:paraId="7C4C30C2" w14:textId="77777777" w:rsidR="00407D66" w:rsidRPr="00784BD8" w:rsidRDefault="00060236" w:rsidP="00BB43A9">
      <w:pPr>
        <w:numPr>
          <w:ilvl w:val="1"/>
          <w:numId w:val="16"/>
        </w:numPr>
        <w:spacing w:after="122" w:line="240" w:lineRule="auto"/>
        <w:ind w:right="43" w:hanging="425"/>
        <w:rPr>
          <w:rFonts w:ascii="Sylfaen" w:hAnsi="Sylfaen"/>
          <w:color w:val="auto"/>
          <w:sz w:val="22"/>
        </w:rPr>
      </w:pPr>
      <w:r w:rsidRPr="00784BD8">
        <w:rPr>
          <w:rFonts w:ascii="Sylfaen" w:hAnsi="Sylfaen"/>
          <w:color w:val="auto"/>
          <w:sz w:val="22"/>
        </w:rPr>
        <w:t xml:space="preserve">W przypadku nie usunięcia przez Gwaranta zgłoszonej wady w terminie, o którym mowa w pkt. 3.1., Zamawiającemu przysługuje prawo zlecenia usunięcia zaistniałej wady osobie trzeciej na koszt i ryzyko Gwaranta. </w:t>
      </w:r>
    </w:p>
    <w:p w14:paraId="11F78A06" w14:textId="77777777" w:rsidR="00407D66" w:rsidRPr="00784BD8" w:rsidRDefault="00060236" w:rsidP="00BB43A9">
      <w:pPr>
        <w:numPr>
          <w:ilvl w:val="0"/>
          <w:numId w:val="16"/>
        </w:numPr>
        <w:spacing w:after="8" w:line="240" w:lineRule="auto"/>
        <w:ind w:right="39" w:hanging="377"/>
        <w:rPr>
          <w:rFonts w:ascii="Sylfaen" w:hAnsi="Sylfaen"/>
          <w:color w:val="auto"/>
          <w:sz w:val="22"/>
        </w:rPr>
      </w:pPr>
      <w:r w:rsidRPr="00784BD8">
        <w:rPr>
          <w:rFonts w:ascii="Sylfaen" w:hAnsi="Sylfaen"/>
          <w:b/>
          <w:color w:val="auto"/>
          <w:sz w:val="22"/>
        </w:rPr>
        <w:t>Porozumiewanie się stron</w:t>
      </w:r>
    </w:p>
    <w:p w14:paraId="6076D248" w14:textId="77777777" w:rsidR="00407D66" w:rsidRPr="00784BD8" w:rsidRDefault="00060236" w:rsidP="00BB43A9">
      <w:pPr>
        <w:numPr>
          <w:ilvl w:val="1"/>
          <w:numId w:val="16"/>
        </w:numPr>
        <w:spacing w:after="94" w:line="240" w:lineRule="auto"/>
        <w:ind w:right="43" w:hanging="425"/>
        <w:rPr>
          <w:rFonts w:ascii="Sylfaen" w:hAnsi="Sylfaen"/>
          <w:color w:val="auto"/>
          <w:sz w:val="22"/>
        </w:rPr>
      </w:pPr>
      <w:r w:rsidRPr="00784BD8">
        <w:rPr>
          <w:rFonts w:ascii="Sylfaen" w:hAnsi="Sylfaen"/>
          <w:color w:val="auto"/>
          <w:sz w:val="22"/>
        </w:rPr>
        <w:t xml:space="preserve">Wszelkie ustalenia pomiędzy stronami potwierdzone zostaną w formie pisemnej. Obowiązuje następujące dane adresowe: </w:t>
      </w:r>
    </w:p>
    <w:p w14:paraId="496E06A5" w14:textId="77777777" w:rsidR="00407D66" w:rsidRPr="00784BD8" w:rsidRDefault="00060236" w:rsidP="00BB43A9">
      <w:pPr>
        <w:numPr>
          <w:ilvl w:val="2"/>
          <w:numId w:val="16"/>
        </w:numPr>
        <w:spacing w:after="36" w:line="240" w:lineRule="auto"/>
        <w:ind w:right="43" w:hanging="360"/>
        <w:rPr>
          <w:rFonts w:ascii="Sylfaen" w:hAnsi="Sylfaen"/>
          <w:color w:val="auto"/>
          <w:sz w:val="22"/>
        </w:rPr>
      </w:pPr>
      <w:r w:rsidRPr="00784BD8">
        <w:rPr>
          <w:rFonts w:ascii="Sylfaen" w:hAnsi="Sylfaen"/>
          <w:color w:val="auto"/>
          <w:sz w:val="22"/>
        </w:rPr>
        <w:t xml:space="preserve">Gwarant: </w:t>
      </w:r>
    </w:p>
    <w:p w14:paraId="1D01D6C3" w14:textId="77777777" w:rsidR="00407D66" w:rsidRPr="00784BD8" w:rsidRDefault="00060236" w:rsidP="00B13BEB">
      <w:pPr>
        <w:spacing w:after="36" w:line="240" w:lineRule="auto"/>
        <w:ind w:left="1004" w:right="43"/>
        <w:rPr>
          <w:rFonts w:ascii="Sylfaen" w:hAnsi="Sylfaen"/>
          <w:color w:val="auto"/>
          <w:sz w:val="22"/>
        </w:rPr>
      </w:pPr>
      <w:r w:rsidRPr="00784BD8">
        <w:rPr>
          <w:rFonts w:ascii="Sylfaen" w:hAnsi="Sylfaen"/>
          <w:color w:val="auto"/>
          <w:sz w:val="22"/>
        </w:rPr>
        <w:t xml:space="preserve"> ..............................................................  </w:t>
      </w:r>
    </w:p>
    <w:p w14:paraId="6A98C31D" w14:textId="77777777" w:rsidR="00407D66" w:rsidRPr="00784BD8" w:rsidRDefault="00060236" w:rsidP="00B13BEB">
      <w:pPr>
        <w:spacing w:line="240" w:lineRule="auto"/>
        <w:ind w:left="1004" w:right="4797"/>
        <w:rPr>
          <w:rFonts w:ascii="Sylfaen" w:hAnsi="Sylfaen"/>
          <w:color w:val="auto"/>
          <w:sz w:val="22"/>
        </w:rPr>
      </w:pPr>
      <w:r w:rsidRPr="00784BD8">
        <w:rPr>
          <w:rFonts w:ascii="Sylfaen" w:hAnsi="Sylfaen"/>
          <w:color w:val="auto"/>
          <w:sz w:val="22"/>
        </w:rPr>
        <w:t xml:space="preserve"> ..............................................................  e-mail: ……………………………………. </w:t>
      </w:r>
    </w:p>
    <w:p w14:paraId="01822C4B" w14:textId="77777777" w:rsidR="00407D66" w:rsidRPr="00784BD8" w:rsidRDefault="00060236" w:rsidP="00B13BEB">
      <w:pPr>
        <w:spacing w:after="0" w:line="240" w:lineRule="auto"/>
        <w:ind w:left="989" w:right="0"/>
        <w:jc w:val="left"/>
        <w:rPr>
          <w:rFonts w:ascii="Sylfaen" w:hAnsi="Sylfaen"/>
          <w:color w:val="auto"/>
          <w:sz w:val="22"/>
        </w:rPr>
      </w:pPr>
      <w:r w:rsidRPr="00784BD8">
        <w:rPr>
          <w:rFonts w:ascii="Sylfaen" w:hAnsi="Sylfaen"/>
          <w:color w:val="auto"/>
          <w:sz w:val="22"/>
        </w:rPr>
        <w:t xml:space="preserve">tel.: …….............………………………… </w:t>
      </w:r>
    </w:p>
    <w:p w14:paraId="79E9FD47" w14:textId="77777777" w:rsidR="00407D66" w:rsidRPr="00784BD8" w:rsidRDefault="00407D66" w:rsidP="00B13BEB">
      <w:pPr>
        <w:spacing w:after="114" w:line="240" w:lineRule="auto"/>
        <w:ind w:left="994" w:right="0" w:firstLine="0"/>
        <w:jc w:val="left"/>
        <w:rPr>
          <w:rFonts w:ascii="Sylfaen" w:hAnsi="Sylfaen"/>
          <w:color w:val="auto"/>
          <w:sz w:val="22"/>
        </w:rPr>
      </w:pPr>
    </w:p>
    <w:p w14:paraId="20A68A4D" w14:textId="77777777" w:rsidR="00407D66" w:rsidRPr="00784BD8" w:rsidRDefault="00060236" w:rsidP="00BB43A9">
      <w:pPr>
        <w:numPr>
          <w:ilvl w:val="2"/>
          <w:numId w:val="16"/>
        </w:numPr>
        <w:spacing w:line="240" w:lineRule="auto"/>
        <w:ind w:right="43" w:hanging="360"/>
        <w:rPr>
          <w:rFonts w:ascii="Sylfaen" w:hAnsi="Sylfaen"/>
          <w:color w:val="auto"/>
          <w:sz w:val="22"/>
        </w:rPr>
      </w:pPr>
      <w:r w:rsidRPr="00784BD8">
        <w:rPr>
          <w:rFonts w:ascii="Sylfaen" w:hAnsi="Sylfaen"/>
          <w:color w:val="auto"/>
          <w:sz w:val="22"/>
        </w:rPr>
        <w:t>Zamawiający:</w:t>
      </w:r>
    </w:p>
    <w:p w14:paraId="30147494" w14:textId="77777777" w:rsidR="00407D66" w:rsidRPr="00784BD8" w:rsidRDefault="006C7005" w:rsidP="00B13BEB">
      <w:pPr>
        <w:spacing w:after="135" w:line="240" w:lineRule="auto"/>
        <w:ind w:left="994" w:right="0" w:firstLine="0"/>
        <w:jc w:val="left"/>
        <w:rPr>
          <w:rFonts w:ascii="Sylfaen" w:hAnsi="Sylfaen"/>
          <w:color w:val="auto"/>
          <w:sz w:val="22"/>
        </w:rPr>
      </w:pPr>
      <w:r w:rsidRPr="00784BD8">
        <w:rPr>
          <w:rFonts w:ascii="Sylfaen" w:hAnsi="Sylfaen"/>
          <w:b/>
          <w:color w:val="auto"/>
          <w:sz w:val="22"/>
        </w:rPr>
        <w:t>…………………………………</w:t>
      </w:r>
    </w:p>
    <w:p w14:paraId="1BC92BFB" w14:textId="77777777" w:rsidR="00407D66" w:rsidRPr="00784BD8" w:rsidRDefault="00060236" w:rsidP="00BB43A9">
      <w:pPr>
        <w:numPr>
          <w:ilvl w:val="1"/>
          <w:numId w:val="16"/>
        </w:numPr>
        <w:spacing w:after="65" w:line="240" w:lineRule="auto"/>
        <w:ind w:right="43" w:hanging="425"/>
        <w:rPr>
          <w:rFonts w:ascii="Sylfaen" w:hAnsi="Sylfaen"/>
          <w:color w:val="auto"/>
          <w:sz w:val="22"/>
        </w:rPr>
      </w:pPr>
      <w:r w:rsidRPr="00784BD8">
        <w:rPr>
          <w:rFonts w:ascii="Sylfaen" w:hAnsi="Sylfaen"/>
          <w:color w:val="auto"/>
          <w:sz w:val="22"/>
        </w:rPr>
        <w:lastRenderedPageBreak/>
        <w:t xml:space="preserve">O zmianach w danych adresowych, o których mowa w punkcie 4.1 strony obowiązane są informować się niezwłocznie, nie później niż 7 dni od chwili zaistnienia zmian, pod rygorem uznania wysłania korespondencji pod ostatnio znany adres za skutecznie doręczoną. </w:t>
      </w:r>
    </w:p>
    <w:p w14:paraId="0FA90A56" w14:textId="77777777" w:rsidR="00407D66" w:rsidRPr="00784BD8" w:rsidRDefault="00060236" w:rsidP="00BB43A9">
      <w:pPr>
        <w:numPr>
          <w:ilvl w:val="1"/>
          <w:numId w:val="16"/>
        </w:numPr>
        <w:spacing w:after="65" w:line="240" w:lineRule="auto"/>
        <w:ind w:right="43" w:hanging="425"/>
        <w:rPr>
          <w:rFonts w:ascii="Sylfaen" w:hAnsi="Sylfaen"/>
          <w:color w:val="auto"/>
          <w:sz w:val="22"/>
        </w:rPr>
      </w:pPr>
      <w:r w:rsidRPr="00784BD8">
        <w:rPr>
          <w:rFonts w:ascii="Sylfaen" w:hAnsi="Sylfaen"/>
          <w:color w:val="auto"/>
          <w:sz w:val="22"/>
        </w:rPr>
        <w:t xml:space="preserve">Gwarant jest obowiązany w terminie 7 dni od daty złożenia wniosku o upadłość lub likwidację powiadomić na piśmie o tym fakcie Zamawiającego. </w:t>
      </w:r>
    </w:p>
    <w:p w14:paraId="62FE4A06" w14:textId="77777777" w:rsidR="00407D66" w:rsidRPr="00784BD8" w:rsidRDefault="00060236" w:rsidP="00BB43A9">
      <w:pPr>
        <w:numPr>
          <w:ilvl w:val="1"/>
          <w:numId w:val="16"/>
        </w:numPr>
        <w:spacing w:after="119" w:line="240" w:lineRule="auto"/>
        <w:ind w:right="43" w:hanging="425"/>
        <w:rPr>
          <w:rFonts w:ascii="Sylfaen" w:hAnsi="Sylfaen"/>
          <w:color w:val="auto"/>
          <w:sz w:val="22"/>
        </w:rPr>
      </w:pPr>
      <w:r w:rsidRPr="00784BD8">
        <w:rPr>
          <w:rFonts w:ascii="Sylfaen" w:hAnsi="Sylfaen"/>
          <w:color w:val="auto"/>
          <w:sz w:val="22"/>
        </w:rPr>
        <w:t xml:space="preserve">Zamawiający jest obowiązany w terminie 7 dni od daty zmiany stanu prawnego lub innych okoliczności mających wpływ na wykonanie postanowień niniejszej Gwarancji powiadomić na piśmie o tym fakcie Gwaranta. </w:t>
      </w:r>
    </w:p>
    <w:p w14:paraId="506ABEA4" w14:textId="77777777" w:rsidR="00407D66" w:rsidRPr="00784BD8" w:rsidRDefault="00060236" w:rsidP="00BB43A9">
      <w:pPr>
        <w:numPr>
          <w:ilvl w:val="0"/>
          <w:numId w:val="16"/>
        </w:numPr>
        <w:spacing w:after="8" w:line="240" w:lineRule="auto"/>
        <w:ind w:right="39" w:hanging="377"/>
        <w:rPr>
          <w:rFonts w:ascii="Sylfaen" w:hAnsi="Sylfaen"/>
          <w:color w:val="auto"/>
          <w:sz w:val="22"/>
        </w:rPr>
      </w:pPr>
      <w:r w:rsidRPr="00784BD8">
        <w:rPr>
          <w:rFonts w:ascii="Sylfaen" w:hAnsi="Sylfaen"/>
          <w:b/>
          <w:color w:val="auto"/>
          <w:sz w:val="22"/>
        </w:rPr>
        <w:t xml:space="preserve">Postanowienia końcowe </w:t>
      </w:r>
    </w:p>
    <w:p w14:paraId="2A207A16" w14:textId="77777777" w:rsidR="00407D66" w:rsidRPr="00784BD8" w:rsidRDefault="00060236" w:rsidP="00BB43A9">
      <w:pPr>
        <w:numPr>
          <w:ilvl w:val="1"/>
          <w:numId w:val="16"/>
        </w:numPr>
        <w:spacing w:after="62" w:line="240" w:lineRule="auto"/>
        <w:ind w:right="43" w:hanging="425"/>
        <w:rPr>
          <w:rFonts w:ascii="Sylfaen" w:hAnsi="Sylfaen"/>
          <w:color w:val="auto"/>
          <w:sz w:val="22"/>
        </w:rPr>
      </w:pPr>
      <w:r w:rsidRPr="00784BD8">
        <w:rPr>
          <w:rFonts w:ascii="Sylfaen" w:hAnsi="Sylfaen"/>
          <w:color w:val="auto"/>
          <w:sz w:val="22"/>
        </w:rPr>
        <w:t xml:space="preserve">W sprawach nieuregulowanych niniejszą Kartą Gwarancyjną zastosowanie mają odpowiednie przepisy prawa polskiego, w szczególności kodeksu cywilnego. </w:t>
      </w:r>
    </w:p>
    <w:p w14:paraId="3AF87609" w14:textId="77777777" w:rsidR="00407D66" w:rsidRPr="00784BD8" w:rsidRDefault="00060236" w:rsidP="00BB43A9">
      <w:pPr>
        <w:numPr>
          <w:ilvl w:val="1"/>
          <w:numId w:val="16"/>
        </w:numPr>
        <w:spacing w:after="70" w:line="240" w:lineRule="auto"/>
        <w:ind w:right="43" w:hanging="425"/>
        <w:rPr>
          <w:rFonts w:ascii="Sylfaen" w:hAnsi="Sylfaen"/>
          <w:color w:val="auto"/>
          <w:sz w:val="22"/>
        </w:rPr>
      </w:pPr>
      <w:r w:rsidRPr="00784BD8">
        <w:rPr>
          <w:rFonts w:ascii="Sylfaen" w:hAnsi="Sylfaen"/>
          <w:color w:val="auto"/>
          <w:sz w:val="22"/>
        </w:rPr>
        <w:t>Niniejsza Karta Gwarancyjna jest integralną częścią umowy nr</w:t>
      </w:r>
      <w:r w:rsidR="006C7005" w:rsidRPr="00784BD8">
        <w:rPr>
          <w:rFonts w:ascii="Sylfaen" w:hAnsi="Sylfaen"/>
          <w:b/>
          <w:color w:val="auto"/>
          <w:sz w:val="22"/>
        </w:rPr>
        <w:t>…………</w:t>
      </w:r>
    </w:p>
    <w:p w14:paraId="68D4FB27" w14:textId="77777777" w:rsidR="00407D66" w:rsidRPr="00784BD8" w:rsidRDefault="00060236" w:rsidP="00BB43A9">
      <w:pPr>
        <w:numPr>
          <w:ilvl w:val="1"/>
          <w:numId w:val="16"/>
        </w:numPr>
        <w:spacing w:after="36" w:line="240" w:lineRule="auto"/>
        <w:ind w:right="43" w:hanging="425"/>
        <w:rPr>
          <w:rFonts w:ascii="Sylfaen" w:hAnsi="Sylfaen"/>
          <w:color w:val="auto"/>
          <w:sz w:val="22"/>
        </w:rPr>
      </w:pPr>
      <w:r w:rsidRPr="00784BD8">
        <w:rPr>
          <w:rFonts w:ascii="Sylfaen" w:hAnsi="Sylfaen"/>
          <w:color w:val="auto"/>
          <w:sz w:val="22"/>
        </w:rPr>
        <w:t xml:space="preserve">Wszelkie zmiany niniejszej Karty Gwarancyjnej wymagają formy pisemnej pod rygorem nieważności.  </w:t>
      </w:r>
    </w:p>
    <w:p w14:paraId="4DB3F6BC" w14:textId="77777777" w:rsidR="00407D66" w:rsidRPr="00784BD8" w:rsidRDefault="00407D66" w:rsidP="00B13BEB">
      <w:pPr>
        <w:spacing w:after="7" w:line="240" w:lineRule="auto"/>
        <w:ind w:left="0" w:right="0" w:firstLine="0"/>
        <w:jc w:val="left"/>
        <w:rPr>
          <w:rFonts w:ascii="Sylfaen" w:hAnsi="Sylfaen"/>
          <w:color w:val="auto"/>
          <w:sz w:val="22"/>
        </w:rPr>
      </w:pPr>
    </w:p>
    <w:p w14:paraId="0C0D75E6" w14:textId="77777777" w:rsidR="00603697" w:rsidRPr="00784BD8" w:rsidRDefault="00060236" w:rsidP="00B13BEB">
      <w:pPr>
        <w:spacing w:after="8" w:line="240" w:lineRule="auto"/>
        <w:ind w:left="-5" w:right="39"/>
        <w:rPr>
          <w:rFonts w:ascii="Sylfaen" w:hAnsi="Sylfaen"/>
          <w:b/>
          <w:color w:val="auto"/>
          <w:sz w:val="22"/>
        </w:rPr>
      </w:pPr>
      <w:r w:rsidRPr="00784BD8">
        <w:rPr>
          <w:rFonts w:ascii="Sylfaen" w:hAnsi="Sylfaen"/>
          <w:b/>
          <w:color w:val="auto"/>
          <w:sz w:val="22"/>
        </w:rPr>
        <w:t xml:space="preserve">GWARANT:                                                                                                                                 </w:t>
      </w:r>
    </w:p>
    <w:p w14:paraId="7B70A5BC" w14:textId="77777777" w:rsidR="00603697" w:rsidRPr="00784BD8" w:rsidRDefault="00603697" w:rsidP="00B13BEB">
      <w:pPr>
        <w:spacing w:after="8" w:line="240" w:lineRule="auto"/>
        <w:ind w:left="-5" w:right="39"/>
        <w:rPr>
          <w:rFonts w:ascii="Sylfaen" w:hAnsi="Sylfaen"/>
          <w:b/>
          <w:color w:val="auto"/>
          <w:sz w:val="22"/>
        </w:rPr>
      </w:pPr>
    </w:p>
    <w:p w14:paraId="2B930B71" w14:textId="77777777" w:rsidR="00603697" w:rsidRPr="00784BD8" w:rsidRDefault="00603697" w:rsidP="00B13BEB">
      <w:pPr>
        <w:spacing w:after="8" w:line="240" w:lineRule="auto"/>
        <w:ind w:left="-5" w:right="39"/>
        <w:rPr>
          <w:rFonts w:ascii="Sylfaen" w:hAnsi="Sylfaen"/>
          <w:b/>
          <w:color w:val="auto"/>
          <w:sz w:val="22"/>
        </w:rPr>
      </w:pPr>
    </w:p>
    <w:p w14:paraId="432AC87D" w14:textId="77777777" w:rsidR="00603697" w:rsidRPr="00784BD8" w:rsidRDefault="00603697" w:rsidP="00B13BEB">
      <w:pPr>
        <w:spacing w:after="8" w:line="240" w:lineRule="auto"/>
        <w:ind w:left="-5" w:right="39"/>
        <w:rPr>
          <w:rFonts w:ascii="Sylfaen" w:hAnsi="Sylfaen"/>
          <w:b/>
          <w:color w:val="auto"/>
          <w:sz w:val="22"/>
        </w:rPr>
      </w:pPr>
    </w:p>
    <w:p w14:paraId="5B5A4677" w14:textId="77777777" w:rsidR="00407D66" w:rsidRPr="00784BD8" w:rsidRDefault="00060236" w:rsidP="00B13BEB">
      <w:pPr>
        <w:spacing w:after="8" w:line="240" w:lineRule="auto"/>
        <w:ind w:left="-5" w:right="39"/>
        <w:rPr>
          <w:rFonts w:ascii="Sylfaen" w:hAnsi="Sylfaen"/>
          <w:color w:val="auto"/>
          <w:sz w:val="22"/>
        </w:rPr>
      </w:pPr>
      <w:r w:rsidRPr="00784BD8">
        <w:rPr>
          <w:rFonts w:ascii="Sylfaen" w:hAnsi="Sylfaen"/>
          <w:b/>
          <w:color w:val="auto"/>
          <w:sz w:val="22"/>
        </w:rPr>
        <w:t xml:space="preserve">ZAMAWIAJĄCY: </w:t>
      </w:r>
    </w:p>
    <w:p w14:paraId="314E2204" w14:textId="77777777" w:rsidR="00407D66" w:rsidRPr="00784BD8" w:rsidRDefault="00407D66" w:rsidP="00B13BEB">
      <w:pPr>
        <w:spacing w:after="0" w:line="240" w:lineRule="auto"/>
        <w:ind w:left="0" w:right="0" w:firstLine="0"/>
        <w:jc w:val="left"/>
        <w:rPr>
          <w:rFonts w:ascii="Sylfaen" w:hAnsi="Sylfaen"/>
          <w:color w:val="auto"/>
          <w:sz w:val="22"/>
        </w:rPr>
      </w:pPr>
    </w:p>
    <w:p w14:paraId="1D7BC4AE" w14:textId="77777777" w:rsidR="00407D66" w:rsidRPr="00784BD8" w:rsidRDefault="00407D66" w:rsidP="00B13BEB">
      <w:pPr>
        <w:spacing w:after="0" w:line="240" w:lineRule="auto"/>
        <w:ind w:left="0" w:right="0" w:firstLine="0"/>
        <w:jc w:val="left"/>
        <w:rPr>
          <w:rFonts w:ascii="Sylfaen" w:hAnsi="Sylfaen"/>
          <w:color w:val="auto"/>
          <w:sz w:val="22"/>
        </w:rPr>
      </w:pPr>
    </w:p>
    <w:p w14:paraId="3034F6CB" w14:textId="77777777" w:rsidR="00407D66" w:rsidRPr="00784BD8" w:rsidRDefault="00407D66" w:rsidP="00B13BEB">
      <w:pPr>
        <w:spacing w:after="0" w:line="240" w:lineRule="auto"/>
        <w:ind w:left="0" w:right="0" w:firstLine="0"/>
        <w:jc w:val="left"/>
        <w:rPr>
          <w:rFonts w:ascii="Sylfaen" w:hAnsi="Sylfaen"/>
          <w:b/>
          <w:color w:val="auto"/>
          <w:sz w:val="22"/>
        </w:rPr>
      </w:pPr>
    </w:p>
    <w:p w14:paraId="7AEC8A55" w14:textId="77777777" w:rsidR="00603697" w:rsidRPr="00784BD8" w:rsidRDefault="00603697" w:rsidP="00B13BEB">
      <w:pPr>
        <w:spacing w:after="0" w:line="240" w:lineRule="auto"/>
        <w:ind w:left="0" w:right="0" w:firstLine="0"/>
        <w:jc w:val="left"/>
        <w:rPr>
          <w:rFonts w:ascii="Sylfaen" w:hAnsi="Sylfaen"/>
          <w:b/>
          <w:color w:val="auto"/>
          <w:sz w:val="22"/>
        </w:rPr>
      </w:pPr>
    </w:p>
    <w:p w14:paraId="5F83CEBF" w14:textId="77777777" w:rsidR="00603697" w:rsidRPr="00784BD8" w:rsidRDefault="00603697" w:rsidP="00B13BEB">
      <w:pPr>
        <w:spacing w:after="0" w:line="240" w:lineRule="auto"/>
        <w:ind w:left="0" w:right="0" w:firstLine="0"/>
        <w:jc w:val="left"/>
        <w:rPr>
          <w:rFonts w:ascii="Sylfaen" w:hAnsi="Sylfaen"/>
          <w:b/>
          <w:color w:val="auto"/>
          <w:sz w:val="22"/>
        </w:rPr>
      </w:pPr>
    </w:p>
    <w:p w14:paraId="5E9F5691" w14:textId="77777777" w:rsidR="00603697" w:rsidRPr="00784BD8" w:rsidRDefault="00603697" w:rsidP="00B13BEB">
      <w:pPr>
        <w:spacing w:after="0" w:line="240" w:lineRule="auto"/>
        <w:ind w:left="0" w:right="0" w:firstLine="0"/>
        <w:jc w:val="left"/>
        <w:rPr>
          <w:rFonts w:ascii="Sylfaen" w:hAnsi="Sylfaen"/>
          <w:b/>
          <w:color w:val="auto"/>
          <w:sz w:val="22"/>
        </w:rPr>
      </w:pPr>
    </w:p>
    <w:p w14:paraId="21C8E912" w14:textId="77777777" w:rsidR="00603697" w:rsidRPr="00784BD8" w:rsidRDefault="00603697" w:rsidP="00B13BEB">
      <w:pPr>
        <w:spacing w:after="0" w:line="240" w:lineRule="auto"/>
        <w:ind w:left="0" w:right="0" w:firstLine="0"/>
        <w:jc w:val="left"/>
        <w:rPr>
          <w:rFonts w:ascii="Sylfaen" w:hAnsi="Sylfaen"/>
          <w:b/>
          <w:color w:val="auto"/>
          <w:sz w:val="22"/>
        </w:rPr>
      </w:pPr>
    </w:p>
    <w:p w14:paraId="33A21CB3" w14:textId="77777777" w:rsidR="00603697" w:rsidRPr="00784BD8" w:rsidRDefault="00603697" w:rsidP="00B13BEB">
      <w:pPr>
        <w:spacing w:after="0" w:line="240" w:lineRule="auto"/>
        <w:ind w:left="0" w:right="0" w:firstLine="0"/>
        <w:jc w:val="left"/>
        <w:rPr>
          <w:rFonts w:ascii="Sylfaen" w:hAnsi="Sylfaen"/>
          <w:b/>
          <w:color w:val="auto"/>
          <w:sz w:val="22"/>
        </w:rPr>
      </w:pPr>
    </w:p>
    <w:p w14:paraId="6D33CB9A" w14:textId="77777777" w:rsidR="00603697" w:rsidRPr="00784BD8" w:rsidRDefault="00603697" w:rsidP="00B13BEB">
      <w:pPr>
        <w:spacing w:after="0" w:line="240" w:lineRule="auto"/>
        <w:ind w:left="0" w:right="0" w:firstLine="0"/>
        <w:jc w:val="left"/>
        <w:rPr>
          <w:rFonts w:ascii="Sylfaen" w:hAnsi="Sylfaen"/>
          <w:b/>
          <w:color w:val="auto"/>
          <w:sz w:val="22"/>
        </w:rPr>
      </w:pPr>
    </w:p>
    <w:p w14:paraId="7716C535" w14:textId="77777777" w:rsidR="00603697" w:rsidRPr="00784BD8" w:rsidRDefault="00603697" w:rsidP="00B13BEB">
      <w:pPr>
        <w:spacing w:after="0" w:line="240" w:lineRule="auto"/>
        <w:ind w:left="0" w:right="0" w:firstLine="0"/>
        <w:jc w:val="left"/>
        <w:rPr>
          <w:rFonts w:ascii="Sylfaen" w:hAnsi="Sylfaen"/>
          <w:b/>
          <w:color w:val="auto"/>
          <w:sz w:val="22"/>
        </w:rPr>
      </w:pPr>
    </w:p>
    <w:p w14:paraId="3F98829B" w14:textId="77777777" w:rsidR="00603697" w:rsidRPr="00784BD8" w:rsidRDefault="00603697" w:rsidP="00B13BEB">
      <w:pPr>
        <w:spacing w:after="0" w:line="240" w:lineRule="auto"/>
        <w:ind w:left="0" w:right="0" w:firstLine="0"/>
        <w:jc w:val="left"/>
        <w:rPr>
          <w:rFonts w:ascii="Sylfaen" w:hAnsi="Sylfaen"/>
          <w:b/>
          <w:color w:val="auto"/>
          <w:sz w:val="22"/>
        </w:rPr>
      </w:pPr>
    </w:p>
    <w:p w14:paraId="58D753FE" w14:textId="77777777" w:rsidR="00603697" w:rsidRPr="00784BD8" w:rsidRDefault="00603697" w:rsidP="00B13BEB">
      <w:pPr>
        <w:spacing w:after="0" w:line="240" w:lineRule="auto"/>
        <w:ind w:left="0" w:right="0" w:firstLine="0"/>
        <w:jc w:val="left"/>
        <w:rPr>
          <w:rFonts w:ascii="Sylfaen" w:hAnsi="Sylfaen"/>
          <w:b/>
          <w:color w:val="auto"/>
          <w:sz w:val="22"/>
        </w:rPr>
      </w:pPr>
    </w:p>
    <w:p w14:paraId="57BE0F63" w14:textId="77777777" w:rsidR="00603697" w:rsidRPr="00784BD8" w:rsidRDefault="00603697" w:rsidP="00B13BEB">
      <w:pPr>
        <w:spacing w:after="0" w:line="240" w:lineRule="auto"/>
        <w:ind w:left="0" w:right="0" w:firstLine="0"/>
        <w:jc w:val="left"/>
        <w:rPr>
          <w:rFonts w:ascii="Sylfaen" w:hAnsi="Sylfaen"/>
          <w:b/>
          <w:color w:val="auto"/>
          <w:sz w:val="22"/>
        </w:rPr>
      </w:pPr>
    </w:p>
    <w:p w14:paraId="31613A2F" w14:textId="77777777" w:rsidR="00603697" w:rsidRPr="00784BD8" w:rsidRDefault="00603697" w:rsidP="00B13BEB">
      <w:pPr>
        <w:spacing w:after="0" w:line="240" w:lineRule="auto"/>
        <w:ind w:left="0" w:right="0" w:firstLine="0"/>
        <w:jc w:val="left"/>
        <w:rPr>
          <w:rFonts w:ascii="Sylfaen" w:hAnsi="Sylfaen"/>
          <w:b/>
          <w:color w:val="auto"/>
          <w:sz w:val="22"/>
        </w:rPr>
      </w:pPr>
    </w:p>
    <w:p w14:paraId="7A01E228" w14:textId="77777777" w:rsidR="00603697" w:rsidRPr="00784BD8" w:rsidRDefault="00603697" w:rsidP="00B13BEB">
      <w:pPr>
        <w:spacing w:after="0" w:line="240" w:lineRule="auto"/>
        <w:ind w:left="0" w:right="0" w:firstLine="0"/>
        <w:jc w:val="left"/>
        <w:rPr>
          <w:rFonts w:ascii="Sylfaen" w:hAnsi="Sylfaen"/>
          <w:b/>
          <w:color w:val="auto"/>
          <w:sz w:val="22"/>
        </w:rPr>
      </w:pPr>
    </w:p>
    <w:p w14:paraId="354E0481" w14:textId="77777777" w:rsidR="00603697" w:rsidRPr="00784BD8" w:rsidRDefault="00603697" w:rsidP="00B13BEB">
      <w:pPr>
        <w:spacing w:after="0" w:line="240" w:lineRule="auto"/>
        <w:ind w:left="0" w:right="0" w:firstLine="0"/>
        <w:jc w:val="left"/>
        <w:rPr>
          <w:rFonts w:ascii="Sylfaen" w:hAnsi="Sylfaen"/>
          <w:b/>
          <w:color w:val="auto"/>
          <w:sz w:val="22"/>
        </w:rPr>
      </w:pPr>
    </w:p>
    <w:p w14:paraId="0D0F98F7" w14:textId="77777777" w:rsidR="00603697" w:rsidRPr="00784BD8" w:rsidRDefault="00603697" w:rsidP="00B13BEB">
      <w:pPr>
        <w:spacing w:after="0" w:line="240" w:lineRule="auto"/>
        <w:ind w:left="0" w:right="0" w:firstLine="0"/>
        <w:jc w:val="left"/>
        <w:rPr>
          <w:rFonts w:ascii="Sylfaen" w:hAnsi="Sylfaen"/>
          <w:b/>
          <w:color w:val="auto"/>
          <w:sz w:val="22"/>
        </w:rPr>
      </w:pPr>
    </w:p>
    <w:p w14:paraId="2A6BF5E0" w14:textId="77777777" w:rsidR="00603697" w:rsidRPr="00784BD8" w:rsidRDefault="00603697" w:rsidP="00B13BEB">
      <w:pPr>
        <w:spacing w:after="0" w:line="240" w:lineRule="auto"/>
        <w:ind w:left="0" w:right="0" w:firstLine="0"/>
        <w:jc w:val="left"/>
        <w:rPr>
          <w:rFonts w:ascii="Sylfaen" w:hAnsi="Sylfaen"/>
          <w:b/>
          <w:color w:val="auto"/>
          <w:sz w:val="22"/>
        </w:rPr>
      </w:pPr>
    </w:p>
    <w:p w14:paraId="0AC46A6B" w14:textId="77777777" w:rsidR="00603697" w:rsidRPr="00784BD8" w:rsidRDefault="00603697" w:rsidP="00B13BEB">
      <w:pPr>
        <w:spacing w:after="0" w:line="240" w:lineRule="auto"/>
        <w:ind w:left="0" w:right="0" w:firstLine="0"/>
        <w:jc w:val="left"/>
        <w:rPr>
          <w:rFonts w:ascii="Sylfaen" w:hAnsi="Sylfaen"/>
          <w:color w:val="auto"/>
          <w:sz w:val="22"/>
        </w:rPr>
      </w:pPr>
    </w:p>
    <w:p w14:paraId="2C334EC2" w14:textId="77777777" w:rsidR="00603697" w:rsidRPr="00784BD8" w:rsidRDefault="00603697" w:rsidP="00603697">
      <w:pPr>
        <w:tabs>
          <w:tab w:val="left" w:pos="7650"/>
        </w:tabs>
        <w:rPr>
          <w:rFonts w:ascii="Sylfaen" w:hAnsi="Sylfaen" w:cs="Calibri"/>
          <w:color w:val="auto"/>
          <w:sz w:val="16"/>
          <w:szCs w:val="16"/>
        </w:rPr>
      </w:pPr>
    </w:p>
    <w:p w14:paraId="476131AE" w14:textId="77777777" w:rsidR="00603697" w:rsidRPr="00784BD8" w:rsidRDefault="00603697" w:rsidP="005D269A">
      <w:pPr>
        <w:spacing w:line="240" w:lineRule="auto"/>
        <w:ind w:left="0" w:right="4287" w:firstLine="0"/>
        <w:rPr>
          <w:rFonts w:ascii="Sylfaen" w:hAnsi="Sylfaen" w:cs="Calibri"/>
          <w:color w:val="auto"/>
          <w:sz w:val="16"/>
          <w:szCs w:val="16"/>
        </w:rPr>
      </w:pPr>
      <w:r w:rsidRPr="00784BD8">
        <w:rPr>
          <w:rFonts w:ascii="Sylfaen" w:hAnsi="Sylfaen" w:cs="Calibri"/>
          <w:color w:val="auto"/>
          <w:sz w:val="16"/>
          <w:szCs w:val="16"/>
        </w:rPr>
        <w:t xml:space="preserve">Sprawę prowadzi: </w:t>
      </w:r>
    </w:p>
    <w:p w14:paraId="76BBCBCE" w14:textId="77777777" w:rsidR="00603697" w:rsidRPr="00784BD8" w:rsidRDefault="00603697" w:rsidP="005D269A">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Marlena Popławska-Mazur</w:t>
      </w:r>
    </w:p>
    <w:p w14:paraId="1D8697BF" w14:textId="77777777" w:rsidR="00603697" w:rsidRPr="00784BD8" w:rsidRDefault="00603697" w:rsidP="005D269A">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Urząd Miasta Lubawka</w:t>
      </w:r>
    </w:p>
    <w:p w14:paraId="4F78423E" w14:textId="77777777" w:rsidR="00603697" w:rsidRPr="00784BD8" w:rsidRDefault="00603697" w:rsidP="005D269A">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Wydział Inwestycji i Infrastruktury</w:t>
      </w:r>
    </w:p>
    <w:p w14:paraId="539225C8" w14:textId="77777777" w:rsidR="00603697" w:rsidRPr="00784BD8" w:rsidRDefault="00603697" w:rsidP="005D269A">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Tel. 532 400 482</w:t>
      </w:r>
    </w:p>
    <w:p w14:paraId="28C03AA8" w14:textId="77777777" w:rsidR="00603697" w:rsidRPr="00784BD8" w:rsidRDefault="00603697" w:rsidP="005D269A">
      <w:pPr>
        <w:spacing w:line="240" w:lineRule="auto"/>
        <w:ind w:left="0" w:right="4287" w:firstLine="0"/>
        <w:rPr>
          <w:rFonts w:ascii="Sylfaen" w:hAnsi="Sylfaen" w:cs="Calibri"/>
          <w:iCs/>
          <w:noProof/>
          <w:color w:val="auto"/>
          <w:sz w:val="16"/>
          <w:szCs w:val="16"/>
        </w:rPr>
      </w:pPr>
      <w:r w:rsidRPr="00784BD8">
        <w:rPr>
          <w:rFonts w:ascii="Sylfaen" w:hAnsi="Sylfaen" w:cs="Calibri"/>
          <w:iCs/>
          <w:noProof/>
          <w:color w:val="auto"/>
          <w:sz w:val="16"/>
          <w:szCs w:val="16"/>
        </w:rPr>
        <w:t xml:space="preserve">Email: </w:t>
      </w:r>
      <w:hyperlink r:id="rId11" w:history="1">
        <w:r w:rsidRPr="00784BD8">
          <w:rPr>
            <w:rStyle w:val="Hipercze"/>
            <w:rFonts w:ascii="Sylfaen" w:hAnsi="Sylfaen" w:cs="Calibri"/>
            <w:iCs/>
            <w:noProof/>
            <w:color w:val="auto"/>
            <w:sz w:val="16"/>
            <w:szCs w:val="16"/>
          </w:rPr>
          <w:t>poplawska.marlena@lubawka.eu</w:t>
        </w:r>
      </w:hyperlink>
    </w:p>
    <w:p w14:paraId="71970011" w14:textId="77777777" w:rsidR="00603697" w:rsidRDefault="00603697" w:rsidP="00B13BEB">
      <w:pPr>
        <w:spacing w:after="0" w:line="240" w:lineRule="auto"/>
        <w:ind w:left="0" w:right="0" w:firstLine="0"/>
        <w:jc w:val="left"/>
        <w:rPr>
          <w:rFonts w:ascii="Sylfaen" w:hAnsi="Sylfaen"/>
          <w:color w:val="auto"/>
          <w:sz w:val="16"/>
          <w:szCs w:val="16"/>
        </w:rPr>
      </w:pPr>
    </w:p>
    <w:p w14:paraId="48EA7F7D" w14:textId="77777777" w:rsidR="002A1D46" w:rsidRDefault="002A1D46" w:rsidP="00B13BEB">
      <w:pPr>
        <w:spacing w:after="0" w:line="240" w:lineRule="auto"/>
        <w:ind w:left="0" w:right="0" w:firstLine="0"/>
        <w:jc w:val="left"/>
        <w:rPr>
          <w:rFonts w:ascii="Sylfaen" w:hAnsi="Sylfaen"/>
          <w:color w:val="auto"/>
          <w:sz w:val="16"/>
          <w:szCs w:val="16"/>
        </w:rPr>
      </w:pPr>
    </w:p>
    <w:p w14:paraId="6729CD3A" w14:textId="77777777" w:rsidR="002A1D46" w:rsidRDefault="002A1D46" w:rsidP="00B13BEB">
      <w:pPr>
        <w:spacing w:after="0" w:line="240" w:lineRule="auto"/>
        <w:ind w:left="0" w:right="0" w:firstLine="0"/>
        <w:jc w:val="left"/>
        <w:rPr>
          <w:rFonts w:ascii="Sylfaen" w:hAnsi="Sylfaen"/>
          <w:color w:val="auto"/>
          <w:sz w:val="16"/>
          <w:szCs w:val="16"/>
        </w:rPr>
      </w:pPr>
    </w:p>
    <w:p w14:paraId="49B31CB6" w14:textId="77777777" w:rsidR="002A1D46" w:rsidRDefault="002A1D46" w:rsidP="00B13BEB">
      <w:pPr>
        <w:spacing w:after="0" w:line="240" w:lineRule="auto"/>
        <w:ind w:left="0" w:right="0" w:firstLine="0"/>
        <w:jc w:val="left"/>
        <w:rPr>
          <w:rFonts w:ascii="Sylfaen" w:hAnsi="Sylfaen"/>
          <w:color w:val="auto"/>
          <w:sz w:val="16"/>
          <w:szCs w:val="16"/>
        </w:rPr>
      </w:pPr>
    </w:p>
    <w:p w14:paraId="77614882" w14:textId="77777777" w:rsidR="002A1D46" w:rsidRDefault="002A1D46" w:rsidP="00B13BEB">
      <w:pPr>
        <w:spacing w:after="0" w:line="240" w:lineRule="auto"/>
        <w:ind w:left="0" w:right="0" w:firstLine="0"/>
        <w:jc w:val="left"/>
        <w:rPr>
          <w:rFonts w:ascii="Sylfaen" w:hAnsi="Sylfaen"/>
          <w:color w:val="auto"/>
          <w:sz w:val="16"/>
          <w:szCs w:val="16"/>
        </w:rPr>
      </w:pPr>
    </w:p>
    <w:sectPr w:rsidR="002A1D46" w:rsidSect="005D269A">
      <w:footerReference w:type="even" r:id="rId12"/>
      <w:footerReference w:type="default" r:id="rId13"/>
      <w:footerReference w:type="first" r:id="rId14"/>
      <w:pgSz w:w="11900" w:h="16840"/>
      <w:pgMar w:top="993" w:right="1045" w:bottom="1307" w:left="902" w:header="708" w:footer="37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758EE" w14:textId="77777777" w:rsidR="008418B1" w:rsidRDefault="008418B1">
      <w:pPr>
        <w:spacing w:after="0" w:line="240" w:lineRule="auto"/>
      </w:pPr>
      <w:r>
        <w:separator/>
      </w:r>
    </w:p>
  </w:endnote>
  <w:endnote w:type="continuationSeparator" w:id="0">
    <w:p w14:paraId="08C82D99" w14:textId="77777777" w:rsidR="008418B1" w:rsidRDefault="00841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FC0A" w14:textId="77777777" w:rsidR="000C75A1" w:rsidRDefault="000C75A1">
    <w:pPr>
      <w:spacing w:after="11" w:line="259" w:lineRule="auto"/>
      <w:ind w:left="0" w:right="0" w:firstLine="0"/>
      <w:jc w:val="left"/>
    </w:pPr>
    <w:r>
      <w:rPr>
        <w:b/>
        <w:sz w:val="16"/>
      </w:rPr>
      <w:t xml:space="preserve">_____________________________________________________________________________________________________________ </w:t>
    </w:r>
  </w:p>
  <w:p w14:paraId="4FEC076A" w14:textId="77777777" w:rsidR="000C75A1" w:rsidRDefault="000C75A1">
    <w:pPr>
      <w:spacing w:after="0" w:line="271" w:lineRule="auto"/>
      <w:ind w:left="1080" w:right="0" w:hanging="1080"/>
      <w:jc w:val="left"/>
    </w:pPr>
    <w:r>
      <w:rPr>
        <w:sz w:val="16"/>
      </w:rPr>
      <w:t xml:space="preserve">TOM II SWZ – „Utworzenie nowoczesnego kompleksu opiekuńczo – mieszkalnego dla osób z niepełnosprawnością i seniorów przy ul. Łazienkowskiej w Jeleniej Górze” - poprzez przebudowę istniejących budynków oraz wyposażenie ich w niezbędny sprzęt  </w:t>
    </w:r>
  </w:p>
  <w:p w14:paraId="2CE54A0C" w14:textId="77777777" w:rsidR="000C75A1" w:rsidRDefault="000C75A1">
    <w:pPr>
      <w:tabs>
        <w:tab w:val="center" w:pos="8165"/>
        <w:tab w:val="right" w:pos="9953"/>
      </w:tabs>
      <w:spacing w:after="0" w:line="259" w:lineRule="auto"/>
      <w:ind w:left="0" w:right="0" w:firstLine="0"/>
      <w:jc w:val="left"/>
    </w:pPr>
    <w:r>
      <w:rPr>
        <w:rFonts w:ascii="Calibri" w:eastAsia="Calibri" w:hAnsi="Calibri" w:cs="Calibri"/>
        <w:sz w:val="22"/>
      </w:rPr>
      <w:tab/>
    </w:r>
    <w:r>
      <w:rPr>
        <w:i/>
        <w:sz w:val="18"/>
      </w:rPr>
      <w:tab/>
    </w:r>
    <w:r>
      <w:rPr>
        <w:sz w:val="16"/>
      </w:rPr>
      <w:t xml:space="preserve">Strona </w:t>
    </w:r>
    <w:r>
      <w:fldChar w:fldCharType="begin"/>
    </w:r>
    <w:r>
      <w:instrText xml:space="preserve"> PAGE   \* MERGEFORMAT </w:instrText>
    </w:r>
    <w:r>
      <w:fldChar w:fldCharType="separate"/>
    </w:r>
    <w:r>
      <w:rPr>
        <w:sz w:val="16"/>
      </w:rPr>
      <w:t>1</w:t>
    </w:r>
    <w:r>
      <w:rPr>
        <w:sz w:val="16"/>
      </w:rPr>
      <w:fldChar w:fldCharType="end"/>
    </w:r>
  </w:p>
  <w:p w14:paraId="73566E58" w14:textId="77777777" w:rsidR="00121A38" w:rsidRDefault="00121A38"/>
  <w:p w14:paraId="55D42AD1" w14:textId="77777777" w:rsidR="00121A38" w:rsidRDefault="00121A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8683" w14:textId="77777777" w:rsidR="000C75A1" w:rsidRDefault="000C75A1">
    <w:pPr>
      <w:tabs>
        <w:tab w:val="center" w:pos="8165"/>
        <w:tab w:val="right" w:pos="9953"/>
      </w:tabs>
      <w:spacing w:after="0" w:line="259" w:lineRule="auto"/>
      <w:ind w:left="0" w:right="0" w:firstLine="0"/>
      <w:jc w:val="left"/>
    </w:pPr>
    <w:r>
      <w:rPr>
        <w:sz w:val="16"/>
      </w:rPr>
      <w:t xml:space="preserve">Strona </w:t>
    </w:r>
    <w:r>
      <w:fldChar w:fldCharType="begin"/>
    </w:r>
    <w:r>
      <w:instrText xml:space="preserve"> PAGE   \* MERGEFORMAT </w:instrText>
    </w:r>
    <w:r>
      <w:fldChar w:fldCharType="separate"/>
    </w:r>
    <w:r w:rsidR="003335B6" w:rsidRPr="003335B6">
      <w:rPr>
        <w:noProof/>
        <w:sz w:val="16"/>
      </w:rPr>
      <w:t>18</w:t>
    </w:r>
    <w:r>
      <w:rPr>
        <w:sz w:val="16"/>
      </w:rPr>
      <w:fldChar w:fldCharType="end"/>
    </w:r>
  </w:p>
  <w:p w14:paraId="022A30ED" w14:textId="77777777" w:rsidR="00121A38" w:rsidRDefault="00121A38"/>
  <w:p w14:paraId="27A3A5B4" w14:textId="77777777" w:rsidR="00121A38" w:rsidRDefault="00121A3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76607" w14:textId="77777777" w:rsidR="000C75A1" w:rsidRDefault="000C75A1">
    <w:pPr>
      <w:spacing w:after="11" w:line="259" w:lineRule="auto"/>
      <w:ind w:left="0" w:right="0" w:firstLine="0"/>
      <w:jc w:val="left"/>
    </w:pPr>
    <w:r>
      <w:rPr>
        <w:b/>
        <w:sz w:val="16"/>
      </w:rPr>
      <w:t xml:space="preserve">_____________________________________________________________________________________________________________ </w:t>
    </w:r>
  </w:p>
  <w:p w14:paraId="2A71FCB3" w14:textId="77777777" w:rsidR="000C75A1" w:rsidRDefault="000C75A1">
    <w:pPr>
      <w:spacing w:after="0" w:line="271" w:lineRule="auto"/>
      <w:ind w:left="1080" w:right="0" w:hanging="1080"/>
      <w:jc w:val="left"/>
    </w:pPr>
    <w:r>
      <w:rPr>
        <w:sz w:val="16"/>
      </w:rPr>
      <w:t xml:space="preserve">TOM II SWZ – „Utworzenie nowoczesnego kompleksu opiekuńczo – mieszkalnego dla osób z niepełnosprawnością i seniorów przy ul. Łazienkowskiej w Jeleniej Górze” - poprzez przebudowę istniejących budynków oraz wyposażenie ich w niezbędny sprzęt  </w:t>
    </w:r>
  </w:p>
  <w:p w14:paraId="71F836EA" w14:textId="77777777" w:rsidR="000C75A1" w:rsidRDefault="000C75A1">
    <w:pPr>
      <w:tabs>
        <w:tab w:val="center" w:pos="8165"/>
        <w:tab w:val="right" w:pos="9953"/>
      </w:tabs>
      <w:spacing w:after="0" w:line="259" w:lineRule="auto"/>
      <w:ind w:left="0" w:right="0" w:firstLine="0"/>
      <w:jc w:val="left"/>
    </w:pPr>
    <w:r>
      <w:rPr>
        <w:rFonts w:ascii="Calibri" w:eastAsia="Calibri" w:hAnsi="Calibri" w:cs="Calibri"/>
        <w:sz w:val="22"/>
      </w:rPr>
      <w:tab/>
    </w:r>
    <w:r>
      <w:rPr>
        <w:i/>
        <w:sz w:val="18"/>
      </w:rPr>
      <w:tab/>
    </w:r>
    <w:r>
      <w:rPr>
        <w:sz w:val="16"/>
      </w:rPr>
      <w:t xml:space="preserve">Strona </w:t>
    </w:r>
    <w:r>
      <w:fldChar w:fldCharType="begin"/>
    </w:r>
    <w:r>
      <w:instrText xml:space="preserve"> PAGE   \* MERGEFORMAT </w:instrText>
    </w:r>
    <w:r>
      <w:fldChar w:fldCharType="separate"/>
    </w:r>
    <w:r>
      <w:rPr>
        <w:sz w:val="16"/>
      </w:rPr>
      <w:t>1</w:t>
    </w:r>
    <w:r>
      <w:rPr>
        <w:sz w:val="16"/>
      </w:rPr>
      <w:fldChar w:fldCharType="end"/>
    </w:r>
  </w:p>
  <w:p w14:paraId="5A5FB1AE" w14:textId="77777777" w:rsidR="00121A38" w:rsidRDefault="00121A38"/>
  <w:p w14:paraId="24305806" w14:textId="77777777" w:rsidR="00121A38" w:rsidRDefault="00121A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906D7" w14:textId="77777777" w:rsidR="008418B1" w:rsidRDefault="008418B1">
      <w:pPr>
        <w:spacing w:after="0" w:line="240" w:lineRule="auto"/>
      </w:pPr>
      <w:r>
        <w:separator/>
      </w:r>
    </w:p>
  </w:footnote>
  <w:footnote w:type="continuationSeparator" w:id="0">
    <w:p w14:paraId="502E95F5" w14:textId="77777777" w:rsidR="008418B1" w:rsidRDefault="008418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32AADB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11"/>
    <w:multiLevelType w:val="multilevel"/>
    <w:tmpl w:val="00000011"/>
    <w:name w:val="WW8Num38"/>
    <w:lvl w:ilvl="0">
      <w:start w:val="1"/>
      <w:numFmt w:val="lowerLetter"/>
      <w:lvlText w:val="%1)"/>
      <w:lvlJc w:val="left"/>
      <w:pPr>
        <w:tabs>
          <w:tab w:val="num" w:pos="5940"/>
        </w:tabs>
        <w:ind w:left="5940" w:hanging="360"/>
      </w:pPr>
      <w:rPr>
        <w:rFonts w:ascii="Arial" w:hAnsi="Arial" w:cs="Arial" w:hint="default"/>
        <w:sz w:val="20"/>
        <w:szCs w:val="20"/>
      </w:rPr>
    </w:lvl>
    <w:lvl w:ilvl="1">
      <w:start w:val="2"/>
      <w:numFmt w:val="decimal"/>
      <w:lvlText w:val="%2)"/>
      <w:lvlJc w:val="left"/>
      <w:pPr>
        <w:tabs>
          <w:tab w:val="num" w:pos="1440"/>
        </w:tabs>
        <w:ind w:left="2160" w:hanging="360"/>
      </w:pPr>
      <w:rPr>
        <w:rFonts w:ascii="Calibri" w:hAnsi="Calibri" w:cs="Calibri" w:hint="default"/>
        <w:sz w:val="20"/>
        <w:szCs w:val="20"/>
      </w:rPr>
    </w:lvl>
    <w:lvl w:ilvl="2">
      <w:start w:val="1"/>
      <w:numFmt w:val="lowerRoman"/>
      <w:lvlText w:val="%3."/>
      <w:lvlJc w:val="right"/>
      <w:pPr>
        <w:tabs>
          <w:tab w:val="num" w:pos="2880"/>
        </w:tabs>
        <w:ind w:left="288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nsid w:val="00000016"/>
    <w:multiLevelType w:val="multilevel"/>
    <w:tmpl w:val="49582798"/>
    <w:name w:val="WW8Num22"/>
    <w:lvl w:ilvl="0">
      <w:start w:val="1"/>
      <w:numFmt w:val="decimal"/>
      <w:lvlText w:val="%1."/>
      <w:lvlJc w:val="left"/>
      <w:pPr>
        <w:tabs>
          <w:tab w:val="num" w:pos="502"/>
        </w:tabs>
        <w:ind w:left="502" w:hanging="360"/>
      </w:pPr>
      <w:rPr>
        <w:rFonts w:eastAsia="Times New Roman"/>
        <w:color w:val="auto"/>
        <w:sz w:val="20"/>
        <w:szCs w:val="20"/>
      </w:rPr>
    </w:lvl>
    <w:lvl w:ilvl="1">
      <w:start w:val="2"/>
      <w:numFmt w:val="decimal"/>
      <w:isLgl/>
      <w:lvlText w:val="%1.%2"/>
      <w:lvlJc w:val="left"/>
      <w:pPr>
        <w:ind w:left="644" w:hanging="360"/>
      </w:pPr>
    </w:lvl>
    <w:lvl w:ilvl="2">
      <w:start w:val="1"/>
      <w:numFmt w:val="decimal"/>
      <w:isLgl/>
      <w:lvlText w:val="%1.%2.%3"/>
      <w:lvlJc w:val="left"/>
      <w:pPr>
        <w:ind w:left="1146" w:hanging="720"/>
      </w:pPr>
    </w:lvl>
    <w:lvl w:ilvl="3">
      <w:start w:val="1"/>
      <w:numFmt w:val="decimal"/>
      <w:isLgl/>
      <w:lvlText w:val="%1.%2.%3.%4"/>
      <w:lvlJc w:val="left"/>
      <w:pPr>
        <w:ind w:left="1288" w:hanging="720"/>
      </w:pPr>
    </w:lvl>
    <w:lvl w:ilvl="4">
      <w:start w:val="1"/>
      <w:numFmt w:val="decimal"/>
      <w:isLgl/>
      <w:lvlText w:val="%1.%2.%3.%4.%5"/>
      <w:lvlJc w:val="left"/>
      <w:pPr>
        <w:ind w:left="1790" w:hanging="1080"/>
      </w:pPr>
    </w:lvl>
    <w:lvl w:ilvl="5">
      <w:start w:val="1"/>
      <w:numFmt w:val="decimal"/>
      <w:isLgl/>
      <w:lvlText w:val="%1.%2.%3.%4.%5.%6"/>
      <w:lvlJc w:val="left"/>
      <w:pPr>
        <w:ind w:left="1932" w:hanging="1080"/>
      </w:pPr>
    </w:lvl>
    <w:lvl w:ilvl="6">
      <w:start w:val="1"/>
      <w:numFmt w:val="decimal"/>
      <w:isLgl/>
      <w:lvlText w:val="%1.%2.%3.%4.%5.%6.%7"/>
      <w:lvlJc w:val="left"/>
      <w:pPr>
        <w:ind w:left="2434" w:hanging="1440"/>
      </w:pPr>
    </w:lvl>
    <w:lvl w:ilvl="7">
      <w:start w:val="1"/>
      <w:numFmt w:val="decimal"/>
      <w:isLgl/>
      <w:lvlText w:val="%1.%2.%3.%4.%5.%6.%7.%8"/>
      <w:lvlJc w:val="left"/>
      <w:pPr>
        <w:ind w:left="2576" w:hanging="1440"/>
      </w:pPr>
    </w:lvl>
    <w:lvl w:ilvl="8">
      <w:start w:val="1"/>
      <w:numFmt w:val="decimal"/>
      <w:isLgl/>
      <w:lvlText w:val="%1.%2.%3.%4.%5.%6.%7.%8.%9"/>
      <w:lvlJc w:val="left"/>
      <w:pPr>
        <w:ind w:left="3078" w:hanging="1800"/>
      </w:pPr>
    </w:lvl>
  </w:abstractNum>
  <w:abstractNum w:abstractNumId="3">
    <w:nsid w:val="04670B45"/>
    <w:multiLevelType w:val="hybridMultilevel"/>
    <w:tmpl w:val="265A9380"/>
    <w:lvl w:ilvl="0" w:tplc="50506200">
      <w:start w:val="2"/>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D258E7"/>
    <w:multiLevelType w:val="hybridMultilevel"/>
    <w:tmpl w:val="2D7C74E2"/>
    <w:lvl w:ilvl="0" w:tplc="892CC7FC">
      <w:start w:val="1"/>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5A727E">
      <w:start w:val="1"/>
      <w:numFmt w:val="decimal"/>
      <w:lvlText w:val="%2)"/>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C4258A">
      <w:start w:val="1"/>
      <w:numFmt w:val="lowerRoman"/>
      <w:lvlText w:val="%3"/>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F098F2">
      <w:start w:val="1"/>
      <w:numFmt w:val="decimal"/>
      <w:lvlText w:val="%4"/>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3EE8C4">
      <w:start w:val="1"/>
      <w:numFmt w:val="lowerLetter"/>
      <w:lvlText w:val="%5"/>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300B72">
      <w:start w:val="1"/>
      <w:numFmt w:val="lowerRoman"/>
      <w:lvlText w:val="%6"/>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10A664A">
      <w:start w:val="1"/>
      <w:numFmt w:val="decimal"/>
      <w:lvlText w:val="%7"/>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44DDFE">
      <w:start w:val="1"/>
      <w:numFmt w:val="lowerLetter"/>
      <w:lvlText w:val="%8"/>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A00618">
      <w:start w:val="1"/>
      <w:numFmt w:val="lowerRoman"/>
      <w:lvlText w:val="%9"/>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0CFF335B"/>
    <w:multiLevelType w:val="hybridMultilevel"/>
    <w:tmpl w:val="C2FE2372"/>
    <w:lvl w:ilvl="0" w:tplc="55143F54">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66D05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5A314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1C4CC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6C8B2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AAEE7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98B3E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16C2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72ADB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0EBB4D1F"/>
    <w:multiLevelType w:val="multilevel"/>
    <w:tmpl w:val="C25A6E4C"/>
    <w:lvl w:ilvl="0">
      <w:start w:val="1"/>
      <w:numFmt w:val="decimal"/>
      <w:lvlText w:val="%1)"/>
      <w:lvlJc w:val="left"/>
      <w:pPr>
        <w:tabs>
          <w:tab w:val="num" w:pos="66"/>
        </w:tabs>
        <w:ind w:left="1070" w:hanging="360"/>
      </w:pPr>
    </w:lvl>
    <w:lvl w:ilvl="1">
      <w:start w:val="1"/>
      <w:numFmt w:val="lowerLetter"/>
      <w:lvlText w:val="%2."/>
      <w:lvlJc w:val="left"/>
      <w:pPr>
        <w:tabs>
          <w:tab w:val="num" w:pos="66"/>
        </w:tabs>
        <w:ind w:left="1790" w:hanging="360"/>
      </w:pPr>
    </w:lvl>
    <w:lvl w:ilvl="2">
      <w:start w:val="1"/>
      <w:numFmt w:val="lowerRoman"/>
      <w:lvlText w:val="%3."/>
      <w:lvlJc w:val="right"/>
      <w:pPr>
        <w:tabs>
          <w:tab w:val="num" w:pos="66"/>
        </w:tabs>
        <w:ind w:left="2510" w:hanging="180"/>
      </w:pPr>
    </w:lvl>
    <w:lvl w:ilvl="3">
      <w:start w:val="1"/>
      <w:numFmt w:val="decimal"/>
      <w:lvlText w:val="%4."/>
      <w:lvlJc w:val="left"/>
      <w:pPr>
        <w:tabs>
          <w:tab w:val="num" w:pos="66"/>
        </w:tabs>
        <w:ind w:left="3230" w:hanging="360"/>
      </w:pPr>
    </w:lvl>
    <w:lvl w:ilvl="4">
      <w:start w:val="1"/>
      <w:numFmt w:val="lowerLetter"/>
      <w:lvlText w:val="%5."/>
      <w:lvlJc w:val="left"/>
      <w:pPr>
        <w:tabs>
          <w:tab w:val="num" w:pos="66"/>
        </w:tabs>
        <w:ind w:left="3950" w:hanging="360"/>
      </w:pPr>
    </w:lvl>
    <w:lvl w:ilvl="5">
      <w:start w:val="1"/>
      <w:numFmt w:val="lowerRoman"/>
      <w:lvlText w:val="%6."/>
      <w:lvlJc w:val="right"/>
      <w:pPr>
        <w:tabs>
          <w:tab w:val="num" w:pos="66"/>
        </w:tabs>
        <w:ind w:left="4670" w:hanging="180"/>
      </w:pPr>
    </w:lvl>
    <w:lvl w:ilvl="6">
      <w:start w:val="1"/>
      <w:numFmt w:val="decimal"/>
      <w:lvlText w:val="%7."/>
      <w:lvlJc w:val="left"/>
      <w:pPr>
        <w:tabs>
          <w:tab w:val="num" w:pos="66"/>
        </w:tabs>
        <w:ind w:left="5390" w:hanging="360"/>
      </w:pPr>
    </w:lvl>
    <w:lvl w:ilvl="7">
      <w:start w:val="1"/>
      <w:numFmt w:val="lowerLetter"/>
      <w:lvlText w:val="%8."/>
      <w:lvlJc w:val="left"/>
      <w:pPr>
        <w:tabs>
          <w:tab w:val="num" w:pos="66"/>
        </w:tabs>
        <w:ind w:left="6110" w:hanging="360"/>
      </w:pPr>
    </w:lvl>
    <w:lvl w:ilvl="8">
      <w:start w:val="1"/>
      <w:numFmt w:val="lowerRoman"/>
      <w:lvlText w:val="%9."/>
      <w:lvlJc w:val="right"/>
      <w:pPr>
        <w:tabs>
          <w:tab w:val="num" w:pos="66"/>
        </w:tabs>
        <w:ind w:left="6830" w:hanging="180"/>
      </w:pPr>
    </w:lvl>
  </w:abstractNum>
  <w:abstractNum w:abstractNumId="7">
    <w:nsid w:val="0F5C6CC1"/>
    <w:multiLevelType w:val="multilevel"/>
    <w:tmpl w:val="0CA6A7B6"/>
    <w:lvl w:ilvl="0">
      <w:start w:val="2"/>
      <w:numFmt w:val="decimal"/>
      <w:lvlText w:val="%1."/>
      <w:lvlJc w:val="left"/>
      <w:pPr>
        <w:tabs>
          <w:tab w:val="num" w:pos="0"/>
        </w:tabs>
        <w:ind w:left="720" w:hanging="360"/>
      </w:p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16DF0FD3"/>
    <w:multiLevelType w:val="hybridMultilevel"/>
    <w:tmpl w:val="6422F10C"/>
    <w:lvl w:ilvl="0" w:tplc="19CCF90E">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F876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C43D2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86447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9A742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D464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006E6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C43E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62FA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19C72CC4"/>
    <w:multiLevelType w:val="hybridMultilevel"/>
    <w:tmpl w:val="19E26BC0"/>
    <w:lvl w:ilvl="0" w:tplc="9AB0EA12">
      <w:start w:val="1"/>
      <w:numFmt w:val="decimal"/>
      <w:lvlText w:val="%1."/>
      <w:lvlJc w:val="left"/>
      <w:pPr>
        <w:ind w:left="283"/>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1" w:tplc="B50049F0">
      <w:start w:val="1"/>
      <w:numFmt w:val="decimal"/>
      <w:lvlText w:val="%2)"/>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E4E070">
      <w:start w:val="1"/>
      <w:numFmt w:val="lowerLetter"/>
      <w:lvlText w:val="%3)"/>
      <w:lvlJc w:val="left"/>
      <w:pPr>
        <w:ind w:left="994"/>
      </w:pPr>
      <w:rPr>
        <w:rFonts w:asciiTheme="minorHAnsi" w:eastAsia="Arial"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tplc="FD40229A">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0045F2">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C83D6E">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02D430">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02BFB2">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1875F4">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1D741D5C"/>
    <w:multiLevelType w:val="hybridMultilevel"/>
    <w:tmpl w:val="FC2CB8FC"/>
    <w:lvl w:ilvl="0" w:tplc="53AC7212">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38DE5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3A360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76BB0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A574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50648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4843B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46298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53E88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23552514"/>
    <w:multiLevelType w:val="hybridMultilevel"/>
    <w:tmpl w:val="360A7B14"/>
    <w:lvl w:ilvl="0" w:tplc="25B28FAA">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68690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3E258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662397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CEB18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B22623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22615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401A1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30C78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2F0A4FB7"/>
    <w:multiLevelType w:val="hybridMultilevel"/>
    <w:tmpl w:val="C52A8A64"/>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13">
    <w:nsid w:val="30BA1985"/>
    <w:multiLevelType w:val="hybridMultilevel"/>
    <w:tmpl w:val="837006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1B93DC6"/>
    <w:multiLevelType w:val="multilevel"/>
    <w:tmpl w:val="0C90342E"/>
    <w:lvl w:ilvl="0">
      <w:start w:val="1"/>
      <w:numFmt w:val="decimal"/>
      <w:lvlText w:val="%1."/>
      <w:lvlJc w:val="left"/>
      <w:pPr>
        <w:tabs>
          <w:tab w:val="num" w:pos="1920"/>
        </w:tabs>
        <w:ind w:left="1920" w:hanging="360"/>
      </w:pPr>
      <w:rPr>
        <w:rFonts w:ascii="Sylfaen" w:hAnsi="Sylfaen" w:cs="Arial" w:hint="default"/>
        <w:b w:val="0"/>
        <w:bCs w:val="0"/>
        <w:sz w:val="22"/>
        <w:szCs w:val="22"/>
      </w:rPr>
    </w:lvl>
    <w:lvl w:ilvl="1">
      <w:start w:val="1"/>
      <w:numFmt w:val="lowerLetter"/>
      <w:lvlText w:val="%2)"/>
      <w:lvlJc w:val="left"/>
      <w:pPr>
        <w:tabs>
          <w:tab w:val="num" w:pos="1495"/>
        </w:tabs>
        <w:ind w:left="1495" w:hanging="360"/>
      </w:pPr>
      <w:rPr>
        <w:rFonts w:ascii="Sylfaen" w:hAnsi="Sylfaen" w:cs="Arial" w:hint="default"/>
        <w:b w:val="0"/>
        <w:b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471E45"/>
    <w:multiLevelType w:val="multilevel"/>
    <w:tmpl w:val="D5408BBA"/>
    <w:lvl w:ilvl="0">
      <w:start w:val="1"/>
      <w:numFmt w:val="decimal"/>
      <w:lvlText w:val="%1."/>
      <w:lvlJc w:val="left"/>
      <w:pPr>
        <w:ind w:left="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36C97485"/>
    <w:multiLevelType w:val="hybridMultilevel"/>
    <w:tmpl w:val="CDFCB3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9DB4FD0"/>
    <w:multiLevelType w:val="hybridMultilevel"/>
    <w:tmpl w:val="36745EBE"/>
    <w:lvl w:ilvl="0" w:tplc="84761FD4">
      <w:start w:val="1"/>
      <w:numFmt w:val="decimal"/>
      <w:lvlText w:val="%1)"/>
      <w:lvlJc w:val="left"/>
      <w:pPr>
        <w:ind w:left="708" w:firstLine="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EF5F1D"/>
    <w:multiLevelType w:val="hybridMultilevel"/>
    <w:tmpl w:val="3D74FF4A"/>
    <w:name w:val="WW8Num2233"/>
    <w:lvl w:ilvl="0" w:tplc="55F6150A">
      <w:start w:val="6"/>
      <w:numFmt w:val="decimal"/>
      <w:lvlText w:val="%1."/>
      <w:lvlJc w:val="left"/>
      <w:pPr>
        <w:ind w:left="100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D023ACA"/>
    <w:multiLevelType w:val="hybridMultilevel"/>
    <w:tmpl w:val="50289A86"/>
    <w:name w:val="WW8Num332223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nsid w:val="3F5D06BC"/>
    <w:multiLevelType w:val="hybridMultilevel"/>
    <w:tmpl w:val="F8F8DBBC"/>
    <w:lvl w:ilvl="0" w:tplc="462ED954">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36CCB2">
      <w:start w:val="1"/>
      <w:numFmt w:val="decimal"/>
      <w:lvlText w:val="%2)"/>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76BD9C">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A45FE4">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1A7292">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DA584C">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B8CD9E">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325A8C">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72889A">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3FBF56C6"/>
    <w:multiLevelType w:val="hybridMultilevel"/>
    <w:tmpl w:val="6412708A"/>
    <w:lvl w:ilvl="0" w:tplc="C930E9F0">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E9E68B2">
      <w:start w:val="1"/>
      <w:numFmt w:val="decimal"/>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42B27A">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F88D40">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C0744A">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507660">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84588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5A2BB8">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5A18F0">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40605D1C"/>
    <w:multiLevelType w:val="hybridMultilevel"/>
    <w:tmpl w:val="92149BE0"/>
    <w:lvl w:ilvl="0" w:tplc="714871B8">
      <w:start w:val="2"/>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76FC12">
      <w:start w:val="1"/>
      <w:numFmt w:val="decimal"/>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26A32E">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F874E6">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9CB62A">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3683F6">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18ECB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16E5E4">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BC0A5D6">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nsid w:val="47A43157"/>
    <w:multiLevelType w:val="hybridMultilevel"/>
    <w:tmpl w:val="0256DE72"/>
    <w:name w:val="WW8Num332223422"/>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4">
    <w:nsid w:val="47AD6D15"/>
    <w:multiLevelType w:val="hybridMultilevel"/>
    <w:tmpl w:val="0EDAFC4A"/>
    <w:lvl w:ilvl="0" w:tplc="F242867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nsid w:val="48867055"/>
    <w:multiLevelType w:val="multilevel"/>
    <w:tmpl w:val="E004A7F0"/>
    <w:lvl w:ilvl="0">
      <w:start w:val="1"/>
      <w:numFmt w:val="lowerLetter"/>
      <w:lvlText w:val="%1)"/>
      <w:lvlJc w:val="left"/>
      <w:pPr>
        <w:tabs>
          <w:tab w:val="num" w:pos="360"/>
        </w:tabs>
        <w:ind w:left="360" w:hanging="360"/>
      </w:pPr>
      <w:rPr>
        <w:rFonts w:ascii="Sylfaen" w:hAnsi="Sylfaen"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A2537E4"/>
    <w:multiLevelType w:val="hybridMultilevel"/>
    <w:tmpl w:val="4162D6A4"/>
    <w:lvl w:ilvl="0" w:tplc="E46CB342">
      <w:start w:val="1"/>
      <w:numFmt w:val="decimal"/>
      <w:lvlText w:val="%1."/>
      <w:lvlJc w:val="left"/>
      <w:pPr>
        <w:ind w:left="283"/>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1" w:tplc="D2F0C040">
      <w:start w:val="1"/>
      <w:numFmt w:val="decimal"/>
      <w:lvlText w:val="%2)"/>
      <w:lvlJc w:val="left"/>
      <w:pPr>
        <w:ind w:left="631"/>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2" w:tplc="771E4224">
      <w:start w:val="1"/>
      <w:numFmt w:val="lowerLetter"/>
      <w:lvlText w:val="%3)"/>
      <w:lvlJc w:val="left"/>
      <w:pPr>
        <w:ind w:left="991"/>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3" w:tplc="28E2EB42">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A8346A">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34CCD2">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62F6F8">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F440A8">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5CC96B6">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nsid w:val="4DA6260A"/>
    <w:multiLevelType w:val="hybridMultilevel"/>
    <w:tmpl w:val="153A9D68"/>
    <w:lvl w:ilvl="0" w:tplc="3F808796">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D8DEE2">
      <w:start w:val="1"/>
      <w:numFmt w:val="decimal"/>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90E4D4">
      <w:start w:val="1"/>
      <w:numFmt w:val="lowerLetter"/>
      <w:lvlText w:val="%3)"/>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102ED4">
      <w:start w:val="1"/>
      <w:numFmt w:val="decimal"/>
      <w:lvlText w:val="%4"/>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B43B64">
      <w:start w:val="1"/>
      <w:numFmt w:val="lowerLetter"/>
      <w:lvlText w:val="%5"/>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68ECDE">
      <w:start w:val="1"/>
      <w:numFmt w:val="lowerRoman"/>
      <w:lvlText w:val="%6"/>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10629A">
      <w:start w:val="1"/>
      <w:numFmt w:val="decimal"/>
      <w:lvlText w:val="%7"/>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6EB9D4">
      <w:start w:val="1"/>
      <w:numFmt w:val="lowerLetter"/>
      <w:lvlText w:val="%8"/>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2AFF50">
      <w:start w:val="1"/>
      <w:numFmt w:val="lowerRoman"/>
      <w:lvlText w:val="%9"/>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nsid w:val="503E179F"/>
    <w:multiLevelType w:val="multilevel"/>
    <w:tmpl w:val="82B84524"/>
    <w:name w:val="WW8Num243"/>
    <w:lvl w:ilvl="0">
      <w:start w:val="1"/>
      <w:numFmt w:val="decimal"/>
      <w:lvlText w:val="%1."/>
      <w:lvlJc w:val="left"/>
      <w:pPr>
        <w:tabs>
          <w:tab w:val="num" w:pos="283"/>
        </w:tabs>
        <w:ind w:left="283" w:hanging="283"/>
      </w:pPr>
      <w:rPr>
        <w:rFonts w:ascii="Arial" w:hAnsi="Arial" w:cs="Arial" w:hint="default"/>
        <w:b w:val="0"/>
        <w:bCs w:val="0"/>
        <w:sz w:val="20"/>
        <w:szCs w:val="20"/>
      </w:r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54214210"/>
    <w:multiLevelType w:val="hybridMultilevel"/>
    <w:tmpl w:val="34D061BC"/>
    <w:lvl w:ilvl="0" w:tplc="EF285698">
      <w:start w:val="1"/>
      <w:numFmt w:val="decimal"/>
      <w:lvlText w:val="%1."/>
      <w:lvlJc w:val="left"/>
      <w:pPr>
        <w:ind w:left="283"/>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1" w:tplc="C43CAD8E">
      <w:start w:val="2"/>
      <w:numFmt w:val="decimal"/>
      <w:lvlText w:val="%2)"/>
      <w:lvlJc w:val="left"/>
      <w:pPr>
        <w:ind w:left="708"/>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2" w:tplc="BD96B8D2">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CA38F0">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2F96C">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6A9F22">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920D6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F8D828">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92DB10">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nsid w:val="56A70D65"/>
    <w:multiLevelType w:val="hybridMultilevel"/>
    <w:tmpl w:val="0BE81566"/>
    <w:lvl w:ilvl="0" w:tplc="EF285698">
      <w:start w:val="1"/>
      <w:numFmt w:val="decimal"/>
      <w:lvlText w:val="%1."/>
      <w:lvlJc w:val="left"/>
      <w:pPr>
        <w:ind w:left="283"/>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BA10D6"/>
    <w:multiLevelType w:val="hybridMultilevel"/>
    <w:tmpl w:val="13CE0776"/>
    <w:lvl w:ilvl="0" w:tplc="BEE0368C">
      <w:start w:val="1"/>
      <w:numFmt w:val="decimal"/>
      <w:lvlText w:val="%1)"/>
      <w:lvlJc w:val="left"/>
      <w:pPr>
        <w:ind w:left="568"/>
      </w:pPr>
      <w:rPr>
        <w:rFonts w:ascii="Sylfaen" w:eastAsia="Arial" w:hAnsi="Sylfaen" w:cs="Arial" w:hint="default"/>
        <w:b w:val="0"/>
        <w:i w:val="0"/>
        <w:strike w:val="0"/>
        <w:dstrike w:val="0"/>
        <w:color w:val="000000"/>
        <w:sz w:val="20"/>
        <w:szCs w:val="20"/>
        <w:u w:val="none" w:color="000000"/>
        <w:bdr w:val="none" w:sz="0" w:space="0" w:color="auto"/>
        <w:shd w:val="clear" w:color="auto" w:fill="auto"/>
        <w:vertAlign w:val="baseline"/>
      </w:rPr>
    </w:lvl>
    <w:lvl w:ilvl="1" w:tplc="0854D964">
      <w:start w:val="1"/>
      <w:numFmt w:val="lowerLetter"/>
      <w:lvlText w:val="%2"/>
      <w:lvlJc w:val="left"/>
      <w:pPr>
        <w:ind w:left="1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024BB4">
      <w:start w:val="1"/>
      <w:numFmt w:val="lowerRoman"/>
      <w:lvlText w:val="%3"/>
      <w:lvlJc w:val="left"/>
      <w:pPr>
        <w:ind w:left="1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345D9C">
      <w:start w:val="1"/>
      <w:numFmt w:val="decimal"/>
      <w:lvlText w:val="%4"/>
      <w:lvlJc w:val="left"/>
      <w:pPr>
        <w:ind w:left="2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A00B6E">
      <w:start w:val="1"/>
      <w:numFmt w:val="lowerLetter"/>
      <w:lvlText w:val="%5"/>
      <w:lvlJc w:val="left"/>
      <w:pPr>
        <w:ind w:left="34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1E6DF2">
      <w:start w:val="1"/>
      <w:numFmt w:val="lowerRoman"/>
      <w:lvlText w:val="%6"/>
      <w:lvlJc w:val="left"/>
      <w:pPr>
        <w:ind w:left="41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FC6AD4">
      <w:start w:val="1"/>
      <w:numFmt w:val="decimal"/>
      <w:lvlText w:val="%7"/>
      <w:lvlJc w:val="left"/>
      <w:pPr>
        <w:ind w:left="4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86C9B8">
      <w:start w:val="1"/>
      <w:numFmt w:val="lowerLetter"/>
      <w:lvlText w:val="%8"/>
      <w:lvlJc w:val="left"/>
      <w:pPr>
        <w:ind w:left="55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C8691E">
      <w:start w:val="1"/>
      <w:numFmt w:val="lowerRoman"/>
      <w:lvlText w:val="%9"/>
      <w:lvlJc w:val="left"/>
      <w:pPr>
        <w:ind w:left="6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nsid w:val="5A8274F8"/>
    <w:multiLevelType w:val="hybridMultilevel"/>
    <w:tmpl w:val="682C0048"/>
    <w:lvl w:ilvl="0" w:tplc="BD8C191A">
      <w:start w:val="1"/>
      <w:numFmt w:val="decimal"/>
      <w:lvlText w:val="%1."/>
      <w:lvlJc w:val="left"/>
      <w:pPr>
        <w:ind w:left="283"/>
      </w:pPr>
      <w:rPr>
        <w:rFonts w:ascii="Sylfaen" w:eastAsia="Arial" w:hAnsi="Sylfaen" w:cs="Arial" w:hint="default"/>
        <w:b w:val="0"/>
        <w:i w:val="0"/>
        <w:strike w:val="0"/>
        <w:dstrike w:val="0"/>
        <w:color w:val="000000"/>
        <w:sz w:val="22"/>
        <w:szCs w:val="22"/>
        <w:u w:val="none" w:color="000000"/>
        <w:bdr w:val="none" w:sz="0" w:space="0" w:color="auto"/>
        <w:shd w:val="clear" w:color="auto" w:fill="auto"/>
        <w:vertAlign w:val="baseline"/>
      </w:rPr>
    </w:lvl>
    <w:lvl w:ilvl="1" w:tplc="5B10FE2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289F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0A235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68925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66DA9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4BCAA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049A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2E0B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nsid w:val="5BEB0159"/>
    <w:multiLevelType w:val="hybridMultilevel"/>
    <w:tmpl w:val="C40EF010"/>
    <w:lvl w:ilvl="0" w:tplc="1942515E">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0E47A0">
      <w:start w:val="1"/>
      <w:numFmt w:val="decimal"/>
      <w:lvlText w:val="%2)"/>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9548D92">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5005D2">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0AD554">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3ABB00">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4ED34C">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E0BB3E">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D2B224">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nsid w:val="608F067A"/>
    <w:multiLevelType w:val="hybridMultilevel"/>
    <w:tmpl w:val="0958AE80"/>
    <w:lvl w:ilvl="0" w:tplc="04150011">
      <w:start w:val="1"/>
      <w:numFmt w:val="decimal"/>
      <w:lvlText w:val="%1)"/>
      <w:lvlJc w:val="left"/>
      <w:pPr>
        <w:tabs>
          <w:tab w:val="num" w:pos="1440"/>
        </w:tabs>
        <w:ind w:left="1440" w:hanging="360"/>
      </w:pPr>
      <w:rPr>
        <w:strike w:val="0"/>
        <w:dstrike w:val="0"/>
        <w:u w:val="none"/>
        <w:effect w:val="none"/>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5">
    <w:nsid w:val="63A50E7A"/>
    <w:multiLevelType w:val="hybridMultilevel"/>
    <w:tmpl w:val="30F204C4"/>
    <w:lvl w:ilvl="0" w:tplc="459E46D2">
      <w:start w:val="1"/>
      <w:numFmt w:val="decimal"/>
      <w:lvlText w:val="%1)"/>
      <w:lvlJc w:val="left"/>
      <w:pPr>
        <w:tabs>
          <w:tab w:val="num" w:pos="1004"/>
        </w:tabs>
        <w:ind w:left="1724" w:hanging="360"/>
      </w:pPr>
      <w:rPr>
        <w:rFonts w:ascii="Sylfaen" w:hAnsi="Sylfaen" w:cs="Arial" w:hint="default"/>
        <w:sz w:val="22"/>
        <w:szCs w:val="22"/>
      </w:rPr>
    </w:lvl>
    <w:lvl w:ilvl="1" w:tplc="B56EB696">
      <w:start w:val="1"/>
      <w:numFmt w:val="lowerLetter"/>
      <w:lvlText w:val="%2)"/>
      <w:lvlJc w:val="left"/>
      <w:pPr>
        <w:tabs>
          <w:tab w:val="num" w:pos="1724"/>
        </w:tabs>
        <w:ind w:left="1724" w:hanging="360"/>
      </w:pPr>
      <w:rPr>
        <w:rFonts w:ascii="Arial" w:eastAsia="Times New Roman" w:hAnsi="Arial" w:cs="Times New Roman" w:hint="default"/>
        <w:b w:val="0"/>
        <w:bCs w:val="0"/>
        <w:i w:val="0"/>
        <w:iCs w:val="0"/>
        <w:strike w:val="0"/>
        <w:dstrike w:val="0"/>
        <w:color w:val="auto"/>
        <w:sz w:val="20"/>
        <w:szCs w:val="20"/>
        <w:u w:val="none"/>
        <w:effect w:val="none"/>
      </w:r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6">
    <w:nsid w:val="63EA5920"/>
    <w:multiLevelType w:val="multilevel"/>
    <w:tmpl w:val="C93A43FE"/>
    <w:lvl w:ilvl="0">
      <w:start w:val="1"/>
      <w:numFmt w:val="decimal"/>
      <w:lvlText w:val="%1.2"/>
      <w:lvlJc w:val="left"/>
      <w:pPr>
        <w:tabs>
          <w:tab w:val="num" w:pos="0"/>
        </w:tabs>
        <w:ind w:left="1286" w:hanging="360"/>
      </w:pPr>
    </w:lvl>
    <w:lvl w:ilvl="1">
      <w:start w:val="1"/>
      <w:numFmt w:val="none"/>
      <w:suff w:val="nothing"/>
      <w:lvlText w:val=""/>
      <w:lvlJc w:val="left"/>
      <w:pPr>
        <w:tabs>
          <w:tab w:val="num" w:pos="0"/>
        </w:tabs>
        <w:ind w:left="2006" w:hanging="360"/>
      </w:pPr>
    </w:lvl>
    <w:lvl w:ilvl="2">
      <w:start w:val="1"/>
      <w:numFmt w:val="decimal"/>
      <w:lvlText w:val="%3)"/>
      <w:lvlJc w:val="right"/>
      <w:pPr>
        <w:tabs>
          <w:tab w:val="num" w:pos="0"/>
        </w:tabs>
        <w:ind w:left="2726" w:hanging="180"/>
      </w:pPr>
    </w:lvl>
    <w:lvl w:ilvl="3">
      <w:start w:val="1"/>
      <w:numFmt w:val="lowerLetter"/>
      <w:lvlText w:val="%4)"/>
      <w:lvlJc w:val="left"/>
      <w:pPr>
        <w:tabs>
          <w:tab w:val="num" w:pos="0"/>
        </w:tabs>
        <w:ind w:left="3446" w:hanging="360"/>
      </w:pPr>
    </w:lvl>
    <w:lvl w:ilvl="4">
      <w:start w:val="1"/>
      <w:numFmt w:val="lowerLetter"/>
      <w:lvlText w:val="%5."/>
      <w:lvlJc w:val="left"/>
      <w:pPr>
        <w:tabs>
          <w:tab w:val="num" w:pos="0"/>
        </w:tabs>
        <w:ind w:left="4166" w:hanging="360"/>
      </w:pPr>
    </w:lvl>
    <w:lvl w:ilvl="5">
      <w:start w:val="1"/>
      <w:numFmt w:val="lowerRoman"/>
      <w:lvlText w:val="%6."/>
      <w:lvlJc w:val="right"/>
      <w:pPr>
        <w:tabs>
          <w:tab w:val="num" w:pos="0"/>
        </w:tabs>
        <w:ind w:left="4886" w:hanging="180"/>
      </w:pPr>
    </w:lvl>
    <w:lvl w:ilvl="6">
      <w:start w:val="1"/>
      <w:numFmt w:val="decimal"/>
      <w:lvlText w:val="%7."/>
      <w:lvlJc w:val="left"/>
      <w:pPr>
        <w:tabs>
          <w:tab w:val="num" w:pos="0"/>
        </w:tabs>
        <w:ind w:left="5606" w:hanging="360"/>
      </w:pPr>
    </w:lvl>
    <w:lvl w:ilvl="7">
      <w:start w:val="1"/>
      <w:numFmt w:val="lowerLetter"/>
      <w:lvlText w:val="%8."/>
      <w:lvlJc w:val="left"/>
      <w:pPr>
        <w:tabs>
          <w:tab w:val="num" w:pos="0"/>
        </w:tabs>
        <w:ind w:left="6326" w:hanging="360"/>
      </w:pPr>
    </w:lvl>
    <w:lvl w:ilvl="8">
      <w:start w:val="1"/>
      <w:numFmt w:val="lowerRoman"/>
      <w:lvlText w:val="%9."/>
      <w:lvlJc w:val="right"/>
      <w:pPr>
        <w:tabs>
          <w:tab w:val="num" w:pos="0"/>
        </w:tabs>
        <w:ind w:left="7046" w:hanging="180"/>
      </w:pPr>
    </w:lvl>
  </w:abstractNum>
  <w:abstractNum w:abstractNumId="37">
    <w:nsid w:val="77346555"/>
    <w:multiLevelType w:val="hybridMultilevel"/>
    <w:tmpl w:val="90A455E8"/>
    <w:lvl w:ilvl="0" w:tplc="04150011">
      <w:start w:val="1"/>
      <w:numFmt w:val="decimal"/>
      <w:lvlText w:val="%1)"/>
      <w:lvlJc w:val="left"/>
      <w:pPr>
        <w:ind w:left="283"/>
      </w:pPr>
      <w:rPr>
        <w:rFonts w:hint="default"/>
        <w:b w:val="0"/>
        <w:i w:val="0"/>
        <w:strike w:val="0"/>
        <w:dstrike w:val="0"/>
        <w:color w:val="000000"/>
        <w:sz w:val="22"/>
        <w:szCs w:val="22"/>
        <w:u w:val="none" w:color="000000"/>
        <w:bdr w:val="none" w:sz="0" w:space="0" w:color="auto"/>
        <w:shd w:val="clear" w:color="auto" w:fill="auto"/>
        <w:vertAlign w:val="baseline"/>
      </w:rPr>
    </w:lvl>
    <w:lvl w:ilvl="1" w:tplc="5B10FE2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289F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0A235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68925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66DA9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4BCAA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049A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2E0B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nsid w:val="7CF50DB9"/>
    <w:multiLevelType w:val="multilevel"/>
    <w:tmpl w:val="582ADB90"/>
    <w:lvl w:ilvl="0">
      <w:start w:val="2"/>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2"/>
  </w:num>
  <w:num w:numId="2">
    <w:abstractNumId w:val="31"/>
  </w:num>
  <w:num w:numId="3">
    <w:abstractNumId w:val="8"/>
  </w:num>
  <w:num w:numId="4">
    <w:abstractNumId w:val="21"/>
  </w:num>
  <w:num w:numId="5">
    <w:abstractNumId w:val="4"/>
  </w:num>
  <w:num w:numId="6">
    <w:abstractNumId w:val="9"/>
  </w:num>
  <w:num w:numId="7">
    <w:abstractNumId w:val="26"/>
  </w:num>
  <w:num w:numId="8">
    <w:abstractNumId w:val="29"/>
  </w:num>
  <w:num w:numId="9">
    <w:abstractNumId w:val="22"/>
  </w:num>
  <w:num w:numId="10">
    <w:abstractNumId w:val="27"/>
  </w:num>
  <w:num w:numId="11">
    <w:abstractNumId w:val="11"/>
  </w:num>
  <w:num w:numId="12">
    <w:abstractNumId w:val="33"/>
  </w:num>
  <w:num w:numId="13">
    <w:abstractNumId w:val="20"/>
  </w:num>
  <w:num w:numId="14">
    <w:abstractNumId w:val="5"/>
  </w:num>
  <w:num w:numId="15">
    <w:abstractNumId w:val="10"/>
  </w:num>
  <w:num w:numId="16">
    <w:abstractNumId w:val="15"/>
  </w:num>
  <w:num w:numId="17">
    <w:abstractNumId w:val="24"/>
  </w:num>
  <w:num w:numId="18">
    <w:abstractNumId w:val="0"/>
  </w:num>
  <w:num w:numId="19">
    <w:abstractNumId w:val="37"/>
  </w:num>
  <w:num w:numId="20">
    <w:abstractNumId w:val="3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ŻBIETA GAC">
    <w15:presenceInfo w15:providerId="None" w15:userId="ELŻBIETA G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66"/>
    <w:rsid w:val="00031D40"/>
    <w:rsid w:val="00052E76"/>
    <w:rsid w:val="00060236"/>
    <w:rsid w:val="00066815"/>
    <w:rsid w:val="00070B08"/>
    <w:rsid w:val="00074DAD"/>
    <w:rsid w:val="00075244"/>
    <w:rsid w:val="00086912"/>
    <w:rsid w:val="00094112"/>
    <w:rsid w:val="000960A9"/>
    <w:rsid w:val="000C0A2C"/>
    <w:rsid w:val="000C75A1"/>
    <w:rsid w:val="000D05AF"/>
    <w:rsid w:val="000E5702"/>
    <w:rsid w:val="00101724"/>
    <w:rsid w:val="001045DF"/>
    <w:rsid w:val="00121A38"/>
    <w:rsid w:val="001331B0"/>
    <w:rsid w:val="001377AA"/>
    <w:rsid w:val="001B2E83"/>
    <w:rsid w:val="001B765A"/>
    <w:rsid w:val="001C1909"/>
    <w:rsid w:val="001C6FBB"/>
    <w:rsid w:val="001D4B84"/>
    <w:rsid w:val="001F1813"/>
    <w:rsid w:val="001F4CDE"/>
    <w:rsid w:val="002048E9"/>
    <w:rsid w:val="002113D5"/>
    <w:rsid w:val="00242DEE"/>
    <w:rsid w:val="00276849"/>
    <w:rsid w:val="00292870"/>
    <w:rsid w:val="002A1D46"/>
    <w:rsid w:val="002A376E"/>
    <w:rsid w:val="002C4BB4"/>
    <w:rsid w:val="002C65DE"/>
    <w:rsid w:val="002E135D"/>
    <w:rsid w:val="002F3B02"/>
    <w:rsid w:val="00302F5D"/>
    <w:rsid w:val="0030320C"/>
    <w:rsid w:val="00316EB7"/>
    <w:rsid w:val="003258DC"/>
    <w:rsid w:val="003314D9"/>
    <w:rsid w:val="00331D6F"/>
    <w:rsid w:val="003335B6"/>
    <w:rsid w:val="00341E6C"/>
    <w:rsid w:val="0034229A"/>
    <w:rsid w:val="00350D12"/>
    <w:rsid w:val="00375F48"/>
    <w:rsid w:val="00381093"/>
    <w:rsid w:val="0039148B"/>
    <w:rsid w:val="003A246E"/>
    <w:rsid w:val="003C6B5C"/>
    <w:rsid w:val="003D43A8"/>
    <w:rsid w:val="003D6F26"/>
    <w:rsid w:val="003E030A"/>
    <w:rsid w:val="003E5B25"/>
    <w:rsid w:val="003E7FDA"/>
    <w:rsid w:val="003F449F"/>
    <w:rsid w:val="004020D3"/>
    <w:rsid w:val="00407D66"/>
    <w:rsid w:val="004251D1"/>
    <w:rsid w:val="00433A80"/>
    <w:rsid w:val="00441374"/>
    <w:rsid w:val="004521D9"/>
    <w:rsid w:val="00464910"/>
    <w:rsid w:val="004856FD"/>
    <w:rsid w:val="00497854"/>
    <w:rsid w:val="004B6C9A"/>
    <w:rsid w:val="004D1854"/>
    <w:rsid w:val="004F59D9"/>
    <w:rsid w:val="00507D31"/>
    <w:rsid w:val="0053741D"/>
    <w:rsid w:val="00562826"/>
    <w:rsid w:val="005772D0"/>
    <w:rsid w:val="005A6E82"/>
    <w:rsid w:val="005C06F6"/>
    <w:rsid w:val="005C644C"/>
    <w:rsid w:val="005C6B74"/>
    <w:rsid w:val="005D269A"/>
    <w:rsid w:val="00603697"/>
    <w:rsid w:val="006145E9"/>
    <w:rsid w:val="00627226"/>
    <w:rsid w:val="00627C01"/>
    <w:rsid w:val="00627C7F"/>
    <w:rsid w:val="0063148C"/>
    <w:rsid w:val="00633B30"/>
    <w:rsid w:val="00641D01"/>
    <w:rsid w:val="00661C29"/>
    <w:rsid w:val="00690493"/>
    <w:rsid w:val="00697BC9"/>
    <w:rsid w:val="006A1EF1"/>
    <w:rsid w:val="006C09BD"/>
    <w:rsid w:val="006C2799"/>
    <w:rsid w:val="006C344B"/>
    <w:rsid w:val="006C50F3"/>
    <w:rsid w:val="006C7005"/>
    <w:rsid w:val="006E1398"/>
    <w:rsid w:val="006E48AB"/>
    <w:rsid w:val="006F5ADC"/>
    <w:rsid w:val="00702D34"/>
    <w:rsid w:val="00711E60"/>
    <w:rsid w:val="00712439"/>
    <w:rsid w:val="00713B81"/>
    <w:rsid w:val="00716FF3"/>
    <w:rsid w:val="007338B3"/>
    <w:rsid w:val="007509F7"/>
    <w:rsid w:val="0076150C"/>
    <w:rsid w:val="007719EA"/>
    <w:rsid w:val="00784BD8"/>
    <w:rsid w:val="0078727B"/>
    <w:rsid w:val="00790C64"/>
    <w:rsid w:val="007A68CC"/>
    <w:rsid w:val="007B51AD"/>
    <w:rsid w:val="007C6BEA"/>
    <w:rsid w:val="007D788A"/>
    <w:rsid w:val="007E30A9"/>
    <w:rsid w:val="007F2CA1"/>
    <w:rsid w:val="00836C8E"/>
    <w:rsid w:val="008418B1"/>
    <w:rsid w:val="00851B1B"/>
    <w:rsid w:val="00855E7E"/>
    <w:rsid w:val="008575F7"/>
    <w:rsid w:val="00861E48"/>
    <w:rsid w:val="0087486D"/>
    <w:rsid w:val="008A72F4"/>
    <w:rsid w:val="008C6678"/>
    <w:rsid w:val="008E3756"/>
    <w:rsid w:val="008F6F83"/>
    <w:rsid w:val="00925AEA"/>
    <w:rsid w:val="0095357F"/>
    <w:rsid w:val="00962C66"/>
    <w:rsid w:val="009E1B79"/>
    <w:rsid w:val="009E6B63"/>
    <w:rsid w:val="00A074A1"/>
    <w:rsid w:val="00A22E2F"/>
    <w:rsid w:val="00A264B1"/>
    <w:rsid w:val="00A37658"/>
    <w:rsid w:val="00A45381"/>
    <w:rsid w:val="00A57E06"/>
    <w:rsid w:val="00AC63D6"/>
    <w:rsid w:val="00AD2471"/>
    <w:rsid w:val="00AE2632"/>
    <w:rsid w:val="00B03349"/>
    <w:rsid w:val="00B04714"/>
    <w:rsid w:val="00B13BEB"/>
    <w:rsid w:val="00B237DA"/>
    <w:rsid w:val="00B62769"/>
    <w:rsid w:val="00B861C1"/>
    <w:rsid w:val="00B92B9A"/>
    <w:rsid w:val="00B952EB"/>
    <w:rsid w:val="00BA23C8"/>
    <w:rsid w:val="00BB43A9"/>
    <w:rsid w:val="00BB5D58"/>
    <w:rsid w:val="00BC03E8"/>
    <w:rsid w:val="00BC4406"/>
    <w:rsid w:val="00BC570C"/>
    <w:rsid w:val="00BE582F"/>
    <w:rsid w:val="00C23450"/>
    <w:rsid w:val="00C3368A"/>
    <w:rsid w:val="00C34F87"/>
    <w:rsid w:val="00C40F8B"/>
    <w:rsid w:val="00C63568"/>
    <w:rsid w:val="00C70BED"/>
    <w:rsid w:val="00C87C5B"/>
    <w:rsid w:val="00C90704"/>
    <w:rsid w:val="00C93B01"/>
    <w:rsid w:val="00C97650"/>
    <w:rsid w:val="00CB46C7"/>
    <w:rsid w:val="00CB5FF2"/>
    <w:rsid w:val="00CD1AE1"/>
    <w:rsid w:val="00CD214F"/>
    <w:rsid w:val="00CD5BE3"/>
    <w:rsid w:val="00CD66A1"/>
    <w:rsid w:val="00CF3F2D"/>
    <w:rsid w:val="00CF49EE"/>
    <w:rsid w:val="00D05D2E"/>
    <w:rsid w:val="00D062DB"/>
    <w:rsid w:val="00D62E8D"/>
    <w:rsid w:val="00D83D98"/>
    <w:rsid w:val="00D85873"/>
    <w:rsid w:val="00D92B58"/>
    <w:rsid w:val="00D931A4"/>
    <w:rsid w:val="00D97ADE"/>
    <w:rsid w:val="00DA2F78"/>
    <w:rsid w:val="00DB34A4"/>
    <w:rsid w:val="00DB4560"/>
    <w:rsid w:val="00DF1A56"/>
    <w:rsid w:val="00DF7922"/>
    <w:rsid w:val="00E01E65"/>
    <w:rsid w:val="00E418E0"/>
    <w:rsid w:val="00E53606"/>
    <w:rsid w:val="00E7722F"/>
    <w:rsid w:val="00E9035C"/>
    <w:rsid w:val="00EA3B20"/>
    <w:rsid w:val="00EF39C5"/>
    <w:rsid w:val="00EF6D0B"/>
    <w:rsid w:val="00F1568F"/>
    <w:rsid w:val="00F211B0"/>
    <w:rsid w:val="00F24CE6"/>
    <w:rsid w:val="00F44E88"/>
    <w:rsid w:val="00F546B6"/>
    <w:rsid w:val="00F63297"/>
    <w:rsid w:val="00F66B25"/>
    <w:rsid w:val="00F67B72"/>
    <w:rsid w:val="00F87C70"/>
    <w:rsid w:val="00F902E5"/>
    <w:rsid w:val="00FA0FF2"/>
    <w:rsid w:val="00FD6E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357F"/>
    <w:pPr>
      <w:spacing w:after="5" w:line="268" w:lineRule="auto"/>
      <w:ind w:left="10" w:right="4289" w:hanging="10"/>
      <w:jc w:val="both"/>
    </w:pPr>
    <w:rPr>
      <w:rFonts w:ascii="Arial" w:eastAsia="Arial" w:hAnsi="Arial" w:cs="Arial"/>
      <w:color w:val="000000"/>
      <w:sz w:val="20"/>
    </w:rPr>
  </w:style>
  <w:style w:type="paragraph" w:styleId="Nagwek1">
    <w:name w:val="heading 1"/>
    <w:next w:val="Normalny"/>
    <w:link w:val="Nagwek1Znak"/>
    <w:uiPriority w:val="9"/>
    <w:unhideWhenUsed/>
    <w:qFormat/>
    <w:rsid w:val="0095357F"/>
    <w:pPr>
      <w:keepNext/>
      <w:keepLines/>
      <w:spacing w:after="0"/>
      <w:ind w:left="10" w:right="52"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5357F"/>
    <w:rPr>
      <w:rFonts w:ascii="Arial" w:eastAsia="Arial" w:hAnsi="Arial" w:cs="Arial"/>
      <w:b/>
      <w:color w:val="000000"/>
      <w:sz w:val="24"/>
    </w:rPr>
  </w:style>
  <w:style w:type="paragraph" w:styleId="Nagwek">
    <w:name w:val="header"/>
    <w:aliases w:val="Znak"/>
    <w:basedOn w:val="Normalny"/>
    <w:link w:val="NagwekZnak"/>
    <w:uiPriority w:val="99"/>
    <w:unhideWhenUsed/>
    <w:rsid w:val="00702D34"/>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702D34"/>
    <w:rPr>
      <w:rFonts w:ascii="Arial" w:eastAsia="Arial" w:hAnsi="Arial" w:cs="Arial"/>
      <w:color w:val="000000"/>
      <w:sz w:val="20"/>
    </w:rPr>
  </w:style>
  <w:style w:type="paragraph" w:styleId="Akapitzlist">
    <w:name w:val="List Paragraph"/>
    <w:basedOn w:val="Normalny"/>
    <w:link w:val="AkapitzlistZnak"/>
    <w:uiPriority w:val="34"/>
    <w:qFormat/>
    <w:rsid w:val="00E418E0"/>
    <w:pPr>
      <w:ind w:left="720"/>
      <w:contextualSpacing/>
    </w:pPr>
  </w:style>
  <w:style w:type="paragraph" w:styleId="Poprawka">
    <w:name w:val="Revision"/>
    <w:hidden/>
    <w:uiPriority w:val="99"/>
    <w:semiHidden/>
    <w:rsid w:val="00FD6EBA"/>
    <w:pPr>
      <w:spacing w:after="0" w:line="240" w:lineRule="auto"/>
    </w:pPr>
    <w:rPr>
      <w:rFonts w:ascii="Arial" w:eastAsia="Arial" w:hAnsi="Arial" w:cs="Arial"/>
      <w:color w:val="000000"/>
      <w:sz w:val="20"/>
    </w:rPr>
  </w:style>
  <w:style w:type="character" w:styleId="Odwoaniedokomentarza">
    <w:name w:val="annotation reference"/>
    <w:basedOn w:val="Domylnaczcionkaakapitu"/>
    <w:uiPriority w:val="99"/>
    <w:semiHidden/>
    <w:unhideWhenUsed/>
    <w:rsid w:val="007A68CC"/>
    <w:rPr>
      <w:sz w:val="16"/>
      <w:szCs w:val="16"/>
    </w:rPr>
  </w:style>
  <w:style w:type="paragraph" w:styleId="Tekstkomentarza">
    <w:name w:val="annotation text"/>
    <w:basedOn w:val="Normalny"/>
    <w:link w:val="TekstkomentarzaZnak"/>
    <w:uiPriority w:val="99"/>
    <w:semiHidden/>
    <w:unhideWhenUsed/>
    <w:rsid w:val="007A68CC"/>
    <w:pPr>
      <w:spacing w:line="240" w:lineRule="auto"/>
    </w:pPr>
    <w:rPr>
      <w:szCs w:val="20"/>
    </w:rPr>
  </w:style>
  <w:style w:type="character" w:customStyle="1" w:styleId="TekstkomentarzaZnak">
    <w:name w:val="Tekst komentarza Znak"/>
    <w:basedOn w:val="Domylnaczcionkaakapitu"/>
    <w:link w:val="Tekstkomentarza"/>
    <w:uiPriority w:val="99"/>
    <w:semiHidden/>
    <w:rsid w:val="007A68CC"/>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7A68CC"/>
    <w:rPr>
      <w:b/>
      <w:bCs/>
    </w:rPr>
  </w:style>
  <w:style w:type="character" w:customStyle="1" w:styleId="TematkomentarzaZnak">
    <w:name w:val="Temat komentarza Znak"/>
    <w:basedOn w:val="TekstkomentarzaZnak"/>
    <w:link w:val="Tematkomentarza"/>
    <w:uiPriority w:val="99"/>
    <w:semiHidden/>
    <w:rsid w:val="007A68CC"/>
    <w:rPr>
      <w:rFonts w:ascii="Arial" w:eastAsia="Arial" w:hAnsi="Arial" w:cs="Arial"/>
      <w:b/>
      <w:bCs/>
      <w:color w:val="000000"/>
      <w:sz w:val="20"/>
      <w:szCs w:val="20"/>
    </w:rPr>
  </w:style>
  <w:style w:type="paragraph" w:styleId="Listapunktowana">
    <w:name w:val="List Bullet"/>
    <w:basedOn w:val="Normalny"/>
    <w:uiPriority w:val="99"/>
    <w:unhideWhenUsed/>
    <w:rsid w:val="00A264B1"/>
    <w:pPr>
      <w:numPr>
        <w:numId w:val="18"/>
      </w:numPr>
      <w:contextualSpacing/>
    </w:pPr>
  </w:style>
  <w:style w:type="paragraph" w:styleId="Tekstdymka">
    <w:name w:val="Balloon Text"/>
    <w:basedOn w:val="Normalny"/>
    <w:link w:val="TekstdymkaZnak"/>
    <w:uiPriority w:val="99"/>
    <w:semiHidden/>
    <w:unhideWhenUsed/>
    <w:rsid w:val="00D05D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D2E"/>
    <w:rPr>
      <w:rFonts w:ascii="Tahoma" w:eastAsia="Arial" w:hAnsi="Tahoma" w:cs="Tahoma"/>
      <w:color w:val="000000"/>
      <w:sz w:val="16"/>
      <w:szCs w:val="16"/>
    </w:rPr>
  </w:style>
  <w:style w:type="paragraph" w:customStyle="1" w:styleId="Standard">
    <w:name w:val="Standard"/>
    <w:uiPriority w:val="99"/>
    <w:rsid w:val="00B04714"/>
    <w:pPr>
      <w:widowControl w:val="0"/>
      <w:suppressAutoHyphens/>
      <w:spacing w:after="0" w:line="240" w:lineRule="auto"/>
    </w:pPr>
    <w:rPr>
      <w:rFonts w:ascii="Calibri" w:eastAsia="Courier New" w:hAnsi="Calibri" w:cs="Symbol"/>
      <w:kern w:val="2"/>
      <w:sz w:val="24"/>
      <w:szCs w:val="24"/>
      <w:lang w:eastAsia="zh-CN" w:bidi="hi-IN"/>
    </w:rPr>
  </w:style>
  <w:style w:type="character" w:styleId="Hipercze">
    <w:name w:val="Hyperlink"/>
    <w:unhideWhenUsed/>
    <w:rsid w:val="00603697"/>
    <w:rPr>
      <w:color w:val="0000FF"/>
      <w:u w:val="single"/>
    </w:rPr>
  </w:style>
  <w:style w:type="character" w:customStyle="1" w:styleId="AkapitzlistZnak">
    <w:name w:val="Akapit z listą Znak"/>
    <w:basedOn w:val="Domylnaczcionkaakapitu"/>
    <w:link w:val="Akapitzlist"/>
    <w:uiPriority w:val="99"/>
    <w:locked/>
    <w:rsid w:val="00F1568F"/>
    <w:rPr>
      <w:rFonts w:ascii="Arial" w:eastAsia="Arial" w:hAnsi="Arial" w:cs="Arial"/>
      <w:color w:val="000000"/>
      <w:sz w:val="20"/>
    </w:rPr>
  </w:style>
  <w:style w:type="paragraph" w:customStyle="1" w:styleId="western">
    <w:name w:val="western"/>
    <w:basedOn w:val="Normalny"/>
    <w:uiPriority w:val="99"/>
    <w:rsid w:val="00AD2471"/>
    <w:pPr>
      <w:spacing w:before="280" w:after="119" w:line="240" w:lineRule="auto"/>
      <w:ind w:left="0" w:right="0" w:firstLine="0"/>
      <w:jc w:val="left"/>
    </w:pPr>
    <w:rPr>
      <w:rFonts w:ascii="Times New Roman" w:eastAsia="Times New Roman" w:hAnsi="Times New Roman" w:cs="Times New Roman"/>
      <w:color w:val="auto"/>
      <w:sz w:val="24"/>
      <w:szCs w:val="24"/>
      <w:lang w:eastAsia="zh-CN"/>
    </w:rPr>
  </w:style>
  <w:style w:type="paragraph" w:styleId="Bezodstpw">
    <w:name w:val="No Spacing"/>
    <w:uiPriority w:val="99"/>
    <w:qFormat/>
    <w:rsid w:val="00AD2471"/>
    <w:pPr>
      <w:spacing w:after="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357F"/>
    <w:pPr>
      <w:spacing w:after="5" w:line="268" w:lineRule="auto"/>
      <w:ind w:left="10" w:right="4289" w:hanging="10"/>
      <w:jc w:val="both"/>
    </w:pPr>
    <w:rPr>
      <w:rFonts w:ascii="Arial" w:eastAsia="Arial" w:hAnsi="Arial" w:cs="Arial"/>
      <w:color w:val="000000"/>
      <w:sz w:val="20"/>
    </w:rPr>
  </w:style>
  <w:style w:type="paragraph" w:styleId="Nagwek1">
    <w:name w:val="heading 1"/>
    <w:next w:val="Normalny"/>
    <w:link w:val="Nagwek1Znak"/>
    <w:uiPriority w:val="9"/>
    <w:unhideWhenUsed/>
    <w:qFormat/>
    <w:rsid w:val="0095357F"/>
    <w:pPr>
      <w:keepNext/>
      <w:keepLines/>
      <w:spacing w:after="0"/>
      <w:ind w:left="10" w:right="52"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5357F"/>
    <w:rPr>
      <w:rFonts w:ascii="Arial" w:eastAsia="Arial" w:hAnsi="Arial" w:cs="Arial"/>
      <w:b/>
      <w:color w:val="000000"/>
      <w:sz w:val="24"/>
    </w:rPr>
  </w:style>
  <w:style w:type="paragraph" w:styleId="Nagwek">
    <w:name w:val="header"/>
    <w:aliases w:val="Znak"/>
    <w:basedOn w:val="Normalny"/>
    <w:link w:val="NagwekZnak"/>
    <w:uiPriority w:val="99"/>
    <w:unhideWhenUsed/>
    <w:rsid w:val="00702D34"/>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702D34"/>
    <w:rPr>
      <w:rFonts w:ascii="Arial" w:eastAsia="Arial" w:hAnsi="Arial" w:cs="Arial"/>
      <w:color w:val="000000"/>
      <w:sz w:val="20"/>
    </w:rPr>
  </w:style>
  <w:style w:type="paragraph" w:styleId="Akapitzlist">
    <w:name w:val="List Paragraph"/>
    <w:basedOn w:val="Normalny"/>
    <w:link w:val="AkapitzlistZnak"/>
    <w:uiPriority w:val="34"/>
    <w:qFormat/>
    <w:rsid w:val="00E418E0"/>
    <w:pPr>
      <w:ind w:left="720"/>
      <w:contextualSpacing/>
    </w:pPr>
  </w:style>
  <w:style w:type="paragraph" w:styleId="Poprawka">
    <w:name w:val="Revision"/>
    <w:hidden/>
    <w:uiPriority w:val="99"/>
    <w:semiHidden/>
    <w:rsid w:val="00FD6EBA"/>
    <w:pPr>
      <w:spacing w:after="0" w:line="240" w:lineRule="auto"/>
    </w:pPr>
    <w:rPr>
      <w:rFonts w:ascii="Arial" w:eastAsia="Arial" w:hAnsi="Arial" w:cs="Arial"/>
      <w:color w:val="000000"/>
      <w:sz w:val="20"/>
    </w:rPr>
  </w:style>
  <w:style w:type="character" w:styleId="Odwoaniedokomentarza">
    <w:name w:val="annotation reference"/>
    <w:basedOn w:val="Domylnaczcionkaakapitu"/>
    <w:uiPriority w:val="99"/>
    <w:semiHidden/>
    <w:unhideWhenUsed/>
    <w:rsid w:val="007A68CC"/>
    <w:rPr>
      <w:sz w:val="16"/>
      <w:szCs w:val="16"/>
    </w:rPr>
  </w:style>
  <w:style w:type="paragraph" w:styleId="Tekstkomentarza">
    <w:name w:val="annotation text"/>
    <w:basedOn w:val="Normalny"/>
    <w:link w:val="TekstkomentarzaZnak"/>
    <w:uiPriority w:val="99"/>
    <w:semiHidden/>
    <w:unhideWhenUsed/>
    <w:rsid w:val="007A68CC"/>
    <w:pPr>
      <w:spacing w:line="240" w:lineRule="auto"/>
    </w:pPr>
    <w:rPr>
      <w:szCs w:val="20"/>
    </w:rPr>
  </w:style>
  <w:style w:type="character" w:customStyle="1" w:styleId="TekstkomentarzaZnak">
    <w:name w:val="Tekst komentarza Znak"/>
    <w:basedOn w:val="Domylnaczcionkaakapitu"/>
    <w:link w:val="Tekstkomentarza"/>
    <w:uiPriority w:val="99"/>
    <w:semiHidden/>
    <w:rsid w:val="007A68CC"/>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7A68CC"/>
    <w:rPr>
      <w:b/>
      <w:bCs/>
    </w:rPr>
  </w:style>
  <w:style w:type="character" w:customStyle="1" w:styleId="TematkomentarzaZnak">
    <w:name w:val="Temat komentarza Znak"/>
    <w:basedOn w:val="TekstkomentarzaZnak"/>
    <w:link w:val="Tematkomentarza"/>
    <w:uiPriority w:val="99"/>
    <w:semiHidden/>
    <w:rsid w:val="007A68CC"/>
    <w:rPr>
      <w:rFonts w:ascii="Arial" w:eastAsia="Arial" w:hAnsi="Arial" w:cs="Arial"/>
      <w:b/>
      <w:bCs/>
      <w:color w:val="000000"/>
      <w:sz w:val="20"/>
      <w:szCs w:val="20"/>
    </w:rPr>
  </w:style>
  <w:style w:type="paragraph" w:styleId="Listapunktowana">
    <w:name w:val="List Bullet"/>
    <w:basedOn w:val="Normalny"/>
    <w:uiPriority w:val="99"/>
    <w:unhideWhenUsed/>
    <w:rsid w:val="00A264B1"/>
    <w:pPr>
      <w:numPr>
        <w:numId w:val="18"/>
      </w:numPr>
      <w:contextualSpacing/>
    </w:pPr>
  </w:style>
  <w:style w:type="paragraph" w:styleId="Tekstdymka">
    <w:name w:val="Balloon Text"/>
    <w:basedOn w:val="Normalny"/>
    <w:link w:val="TekstdymkaZnak"/>
    <w:uiPriority w:val="99"/>
    <w:semiHidden/>
    <w:unhideWhenUsed/>
    <w:rsid w:val="00D05D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D2E"/>
    <w:rPr>
      <w:rFonts w:ascii="Tahoma" w:eastAsia="Arial" w:hAnsi="Tahoma" w:cs="Tahoma"/>
      <w:color w:val="000000"/>
      <w:sz w:val="16"/>
      <w:szCs w:val="16"/>
    </w:rPr>
  </w:style>
  <w:style w:type="paragraph" w:customStyle="1" w:styleId="Standard">
    <w:name w:val="Standard"/>
    <w:uiPriority w:val="99"/>
    <w:rsid w:val="00B04714"/>
    <w:pPr>
      <w:widowControl w:val="0"/>
      <w:suppressAutoHyphens/>
      <w:spacing w:after="0" w:line="240" w:lineRule="auto"/>
    </w:pPr>
    <w:rPr>
      <w:rFonts w:ascii="Calibri" w:eastAsia="Courier New" w:hAnsi="Calibri" w:cs="Symbol"/>
      <w:kern w:val="2"/>
      <w:sz w:val="24"/>
      <w:szCs w:val="24"/>
      <w:lang w:eastAsia="zh-CN" w:bidi="hi-IN"/>
    </w:rPr>
  </w:style>
  <w:style w:type="character" w:styleId="Hipercze">
    <w:name w:val="Hyperlink"/>
    <w:unhideWhenUsed/>
    <w:rsid w:val="00603697"/>
    <w:rPr>
      <w:color w:val="0000FF"/>
      <w:u w:val="single"/>
    </w:rPr>
  </w:style>
  <w:style w:type="character" w:customStyle="1" w:styleId="AkapitzlistZnak">
    <w:name w:val="Akapit z listą Znak"/>
    <w:basedOn w:val="Domylnaczcionkaakapitu"/>
    <w:link w:val="Akapitzlist"/>
    <w:uiPriority w:val="99"/>
    <w:locked/>
    <w:rsid w:val="00F1568F"/>
    <w:rPr>
      <w:rFonts w:ascii="Arial" w:eastAsia="Arial" w:hAnsi="Arial" w:cs="Arial"/>
      <w:color w:val="000000"/>
      <w:sz w:val="20"/>
    </w:rPr>
  </w:style>
  <w:style w:type="paragraph" w:customStyle="1" w:styleId="western">
    <w:name w:val="western"/>
    <w:basedOn w:val="Normalny"/>
    <w:uiPriority w:val="99"/>
    <w:rsid w:val="00AD2471"/>
    <w:pPr>
      <w:spacing w:before="280" w:after="119" w:line="240" w:lineRule="auto"/>
      <w:ind w:left="0" w:right="0" w:firstLine="0"/>
      <w:jc w:val="left"/>
    </w:pPr>
    <w:rPr>
      <w:rFonts w:ascii="Times New Roman" w:eastAsia="Times New Roman" w:hAnsi="Times New Roman" w:cs="Times New Roman"/>
      <w:color w:val="auto"/>
      <w:sz w:val="24"/>
      <w:szCs w:val="24"/>
      <w:lang w:eastAsia="zh-CN"/>
    </w:rPr>
  </w:style>
  <w:style w:type="paragraph" w:styleId="Bezodstpw">
    <w:name w:val="No Spacing"/>
    <w:uiPriority w:val="99"/>
    <w:qFormat/>
    <w:rsid w:val="00AD2471"/>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20945">
      <w:bodyDiv w:val="1"/>
      <w:marLeft w:val="0"/>
      <w:marRight w:val="0"/>
      <w:marTop w:val="0"/>
      <w:marBottom w:val="0"/>
      <w:divBdr>
        <w:top w:val="none" w:sz="0" w:space="0" w:color="auto"/>
        <w:left w:val="none" w:sz="0" w:space="0" w:color="auto"/>
        <w:bottom w:val="none" w:sz="0" w:space="0" w:color="auto"/>
        <w:right w:val="none" w:sz="0" w:space="0" w:color="auto"/>
      </w:divBdr>
    </w:div>
    <w:div w:id="395712933">
      <w:bodyDiv w:val="1"/>
      <w:marLeft w:val="0"/>
      <w:marRight w:val="0"/>
      <w:marTop w:val="0"/>
      <w:marBottom w:val="0"/>
      <w:divBdr>
        <w:top w:val="none" w:sz="0" w:space="0" w:color="auto"/>
        <w:left w:val="none" w:sz="0" w:space="0" w:color="auto"/>
        <w:bottom w:val="none" w:sz="0" w:space="0" w:color="auto"/>
        <w:right w:val="none" w:sz="0" w:space="0" w:color="auto"/>
      </w:divBdr>
    </w:div>
    <w:div w:id="1585457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oplawska.marlena@lubawk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oplawska.marlena@lubawka.eu"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7674</Words>
  <Characters>46044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Microsoft Word - TOM II SWZ_Projekt Umowy</vt:lpstr>
    </vt:vector>
  </TitlesOfParts>
  <Company/>
  <LinksUpToDate>false</LinksUpToDate>
  <CharactersWithSpaces>53611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TOM II SWZ_Projekt Umowy</dc:title>
  <dc:creator>amalko</dc:creator>
  <cp:lastModifiedBy>Marlena Popławska-Mazur</cp:lastModifiedBy>
  <cp:revision>3</cp:revision>
  <cp:lastPrinted>2024-05-27T11:48:00Z</cp:lastPrinted>
  <dcterms:created xsi:type="dcterms:W3CDTF">2024-06-13T10:42:00Z</dcterms:created>
  <dcterms:modified xsi:type="dcterms:W3CDTF">2024-06-17T13:13:00Z</dcterms:modified>
</cp:coreProperties>
</file>