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2B90" w14:textId="1998337D" w:rsidR="004502BD" w:rsidRPr="0090758B" w:rsidRDefault="007D34D5" w:rsidP="00757AE7">
      <w:pPr>
        <w:pStyle w:val="Zwykytekst"/>
        <w:jc w:val="center"/>
        <w:rPr>
          <w:rFonts w:ascii="Arial Narrow" w:hAnsi="Arial Narrow" w:cs="Arial"/>
          <w:b/>
          <w:color w:val="00B050"/>
          <w:sz w:val="26"/>
          <w:szCs w:val="26"/>
        </w:rPr>
      </w:pPr>
      <w:r w:rsidRPr="0090758B">
        <w:rPr>
          <w:rFonts w:ascii="Arial Narrow" w:hAnsi="Arial Narrow" w:cs="Arial"/>
          <w:b/>
          <w:sz w:val="26"/>
          <w:szCs w:val="26"/>
        </w:rPr>
        <w:t>UMOW</w:t>
      </w:r>
      <w:r>
        <w:rPr>
          <w:rFonts w:ascii="Arial Narrow" w:hAnsi="Arial Narrow" w:cs="Arial"/>
          <w:b/>
          <w:sz w:val="26"/>
          <w:szCs w:val="26"/>
        </w:rPr>
        <w:t>A</w:t>
      </w:r>
      <w:r w:rsidRPr="0090758B">
        <w:rPr>
          <w:rFonts w:ascii="Arial Narrow" w:hAnsi="Arial Narrow" w:cs="Arial"/>
          <w:b/>
          <w:sz w:val="26"/>
          <w:szCs w:val="26"/>
        </w:rPr>
        <w:t xml:space="preserve"> </w:t>
      </w:r>
      <w:r w:rsidR="00A73762" w:rsidRPr="0090758B">
        <w:rPr>
          <w:rFonts w:ascii="Arial Narrow" w:hAnsi="Arial Narrow" w:cs="Arial"/>
          <w:b/>
          <w:sz w:val="26"/>
          <w:szCs w:val="26"/>
        </w:rPr>
        <w:t xml:space="preserve">nr </w:t>
      </w:r>
      <w:r w:rsidR="00D97D69">
        <w:rPr>
          <w:rFonts w:ascii="Arial Narrow" w:hAnsi="Arial Narrow" w:cs="Arial"/>
          <w:b/>
          <w:sz w:val="26"/>
          <w:szCs w:val="26"/>
        </w:rPr>
        <w:t>…………..</w:t>
      </w:r>
      <w:r w:rsidR="00A73762" w:rsidRPr="0090758B">
        <w:rPr>
          <w:rFonts w:ascii="Arial Narrow" w:hAnsi="Arial Narrow" w:cs="Arial"/>
          <w:b/>
          <w:sz w:val="26"/>
          <w:szCs w:val="26"/>
        </w:rPr>
        <w:t>/W</w:t>
      </w:r>
      <w:r w:rsidR="00CF24A9">
        <w:rPr>
          <w:rFonts w:ascii="Arial Narrow" w:hAnsi="Arial Narrow" w:cs="Arial"/>
          <w:b/>
          <w:sz w:val="26"/>
          <w:szCs w:val="26"/>
        </w:rPr>
        <w:t>DR</w:t>
      </w:r>
      <w:r w:rsidR="002E0BE6" w:rsidRPr="008B3A8B">
        <w:rPr>
          <w:rFonts w:ascii="Arial Narrow" w:hAnsi="Arial Narrow" w:cs="Arial"/>
          <w:b/>
          <w:color w:val="000000" w:themeColor="text1"/>
          <w:sz w:val="26"/>
          <w:szCs w:val="26"/>
        </w:rPr>
        <w:t>/</w:t>
      </w:r>
      <w:r w:rsidR="005D0396" w:rsidRPr="008B3A8B">
        <w:rPr>
          <w:rFonts w:ascii="Arial Narrow" w:hAnsi="Arial Narrow" w:cs="Arial"/>
          <w:b/>
          <w:color w:val="000000" w:themeColor="text1"/>
          <w:sz w:val="26"/>
          <w:szCs w:val="26"/>
        </w:rPr>
        <w:t>20</w:t>
      </w:r>
      <w:r w:rsidR="005D0396">
        <w:rPr>
          <w:rFonts w:ascii="Arial Narrow" w:hAnsi="Arial Narrow" w:cs="Arial"/>
          <w:b/>
          <w:color w:val="000000" w:themeColor="text1"/>
          <w:sz w:val="26"/>
          <w:szCs w:val="26"/>
        </w:rPr>
        <w:t>2</w:t>
      </w:r>
      <w:r w:rsidR="00D97D69">
        <w:rPr>
          <w:rFonts w:ascii="Arial Narrow" w:hAnsi="Arial Narrow" w:cs="Arial"/>
          <w:b/>
          <w:color w:val="000000" w:themeColor="text1"/>
          <w:sz w:val="26"/>
          <w:szCs w:val="26"/>
        </w:rPr>
        <w:t>1</w:t>
      </w:r>
    </w:p>
    <w:p w14:paraId="45EF286D" w14:textId="77777777" w:rsidR="007D4A36" w:rsidRPr="0090758B" w:rsidRDefault="005C3B0C" w:rsidP="00757AE7">
      <w:pPr>
        <w:pStyle w:val="Zwykytekst"/>
        <w:jc w:val="center"/>
        <w:rPr>
          <w:rFonts w:ascii="Arial Narrow" w:hAnsi="Arial Narrow" w:cs="Arial"/>
          <w:sz w:val="24"/>
          <w:szCs w:val="24"/>
          <w:u w:val="single"/>
        </w:rPr>
      </w:pPr>
      <w:r w:rsidRPr="0090758B">
        <w:rPr>
          <w:rFonts w:ascii="Arial Narrow" w:hAnsi="Arial Narrow" w:cs="Arial"/>
          <w:sz w:val="24"/>
          <w:szCs w:val="24"/>
          <w:u w:val="single"/>
        </w:rPr>
        <w:t>na rob</w:t>
      </w:r>
      <w:r w:rsidR="00881376" w:rsidRPr="0090758B">
        <w:rPr>
          <w:rFonts w:ascii="Arial Narrow" w:hAnsi="Arial Narrow" w:cs="Arial"/>
          <w:sz w:val="24"/>
          <w:szCs w:val="24"/>
          <w:u w:val="single"/>
        </w:rPr>
        <w:t>oty</w:t>
      </w:r>
      <w:r w:rsidRPr="0090758B">
        <w:rPr>
          <w:rFonts w:ascii="Arial Narrow" w:hAnsi="Arial Narrow" w:cs="Arial"/>
          <w:sz w:val="24"/>
          <w:szCs w:val="24"/>
          <w:u w:val="single"/>
        </w:rPr>
        <w:t xml:space="preserve"> budowlan</w:t>
      </w:r>
      <w:r w:rsidR="00881376" w:rsidRPr="0090758B">
        <w:rPr>
          <w:rFonts w:ascii="Arial Narrow" w:hAnsi="Arial Narrow" w:cs="Arial"/>
          <w:sz w:val="24"/>
          <w:szCs w:val="24"/>
          <w:u w:val="single"/>
        </w:rPr>
        <w:t>e</w:t>
      </w:r>
      <w:r w:rsidRPr="0090758B">
        <w:rPr>
          <w:rFonts w:ascii="Arial Narrow" w:hAnsi="Arial Narrow" w:cs="Arial"/>
          <w:sz w:val="24"/>
          <w:szCs w:val="24"/>
          <w:u w:val="single"/>
        </w:rPr>
        <w:t xml:space="preserve"> </w:t>
      </w:r>
    </w:p>
    <w:p w14:paraId="5526C14F" w14:textId="77777777" w:rsidR="00641724" w:rsidRDefault="00641724" w:rsidP="00757AE7">
      <w:pPr>
        <w:pStyle w:val="Akapitzlist"/>
        <w:widowControl w:val="0"/>
        <w:tabs>
          <w:tab w:val="left" w:pos="846"/>
        </w:tabs>
        <w:ind w:left="0"/>
        <w:jc w:val="both"/>
        <w:rPr>
          <w:rFonts w:ascii="Arial Narrow" w:hAnsi="Arial Narrow" w:cs="Arial"/>
        </w:rPr>
      </w:pPr>
    </w:p>
    <w:p w14:paraId="02EEB3C5" w14:textId="6B915259" w:rsidR="0064044B" w:rsidRPr="002103D5" w:rsidRDefault="00631260" w:rsidP="00757AE7">
      <w:pPr>
        <w:pStyle w:val="Akapitzlist"/>
        <w:widowControl w:val="0"/>
        <w:tabs>
          <w:tab w:val="left" w:pos="846"/>
        </w:tabs>
        <w:ind w:left="0"/>
        <w:jc w:val="both"/>
        <w:rPr>
          <w:rFonts w:ascii="Arial Narrow" w:hAnsi="Arial Narrow" w:cs="Arial"/>
          <w:b/>
          <w:color w:val="000000" w:themeColor="text1"/>
          <w:sz w:val="22"/>
          <w:szCs w:val="22"/>
          <w:lang w:eastAsia="ar-SA"/>
        </w:rPr>
      </w:pPr>
      <w:r w:rsidRPr="0090758B">
        <w:rPr>
          <w:rFonts w:ascii="Arial Narrow" w:hAnsi="Arial Narrow" w:cs="Arial"/>
        </w:rPr>
        <w:t xml:space="preserve">w ramach </w:t>
      </w:r>
      <w:r w:rsidR="005C3B0C" w:rsidRPr="0090758B">
        <w:rPr>
          <w:rFonts w:ascii="Arial Narrow" w:hAnsi="Arial Narrow" w:cs="Arial"/>
        </w:rPr>
        <w:t xml:space="preserve">zadania pn. </w:t>
      </w:r>
      <w:r w:rsidR="00D97D69" w:rsidRPr="002103D5">
        <w:rPr>
          <w:rFonts w:ascii="Arial Narrow" w:hAnsi="Arial Narrow" w:cs="Arial"/>
          <w:i/>
          <w:color w:val="000000"/>
          <w:sz w:val="22"/>
          <w:szCs w:val="22"/>
        </w:rPr>
        <w:t>"</w:t>
      </w:r>
      <w:r w:rsidR="00CF24A9">
        <w:rPr>
          <w:rFonts w:ascii="Arial Narrow" w:hAnsi="Arial Narrow" w:cs="Arial"/>
          <w:i/>
          <w:color w:val="000000"/>
          <w:sz w:val="22"/>
          <w:szCs w:val="22"/>
        </w:rPr>
        <w:t xml:space="preserve">Przebudowa </w:t>
      </w:r>
      <w:r w:rsidR="00641724">
        <w:rPr>
          <w:rFonts w:ascii="Arial Narrow" w:hAnsi="Arial Narrow" w:cs="Arial"/>
          <w:i/>
          <w:color w:val="000000"/>
          <w:sz w:val="22"/>
          <w:szCs w:val="22"/>
        </w:rPr>
        <w:t>dróg gruntowych w Gorzowie Wlkp.</w:t>
      </w:r>
      <w:r w:rsidR="00D97D69" w:rsidRPr="002103D5">
        <w:rPr>
          <w:rFonts w:ascii="Arial Narrow" w:hAnsi="Arial Narrow" w:cs="Arial"/>
          <w:i/>
          <w:color w:val="000000"/>
          <w:sz w:val="22"/>
          <w:szCs w:val="22"/>
        </w:rPr>
        <w:t>”</w:t>
      </w:r>
      <w:r w:rsidR="00641724">
        <w:rPr>
          <w:rFonts w:ascii="Arial Narrow" w:hAnsi="Arial Narrow" w:cs="Arial"/>
          <w:i/>
          <w:color w:val="000000"/>
          <w:sz w:val="22"/>
          <w:szCs w:val="22"/>
        </w:rPr>
        <w:t xml:space="preserve"> – Przebudowa ul. </w:t>
      </w:r>
      <w:r w:rsidR="00221D43">
        <w:rPr>
          <w:rFonts w:ascii="Arial Narrow" w:hAnsi="Arial Narrow" w:cs="Arial"/>
          <w:i/>
          <w:color w:val="000000"/>
          <w:sz w:val="22"/>
          <w:szCs w:val="22"/>
        </w:rPr>
        <w:t>Diamentowej</w:t>
      </w:r>
    </w:p>
    <w:p w14:paraId="1A733BB3" w14:textId="77777777" w:rsidR="00052750" w:rsidRPr="0090758B" w:rsidRDefault="002F38DB">
      <w:pPr>
        <w:suppressLineNumbers/>
        <w:jc w:val="both"/>
        <w:rPr>
          <w:rFonts w:ascii="Arial Narrow" w:eastAsia="Arial Unicode MS" w:hAnsi="Arial Narrow" w:cs="Arial"/>
        </w:rPr>
      </w:pPr>
      <w:r w:rsidRPr="0090758B">
        <w:rPr>
          <w:rFonts w:ascii="Arial Narrow" w:eastAsia="Arial Unicode MS" w:hAnsi="Arial Narrow" w:cs="Arial"/>
        </w:rPr>
        <w:t>S</w:t>
      </w:r>
      <w:r w:rsidR="00F1573F" w:rsidRPr="0090758B">
        <w:rPr>
          <w:rFonts w:ascii="Arial Narrow" w:eastAsia="Arial Unicode MS" w:hAnsi="Arial Narrow" w:cs="Arial"/>
        </w:rPr>
        <w:t xml:space="preserve">porządzona </w:t>
      </w:r>
      <w:r w:rsidR="00B937C0" w:rsidRPr="0090758B">
        <w:rPr>
          <w:rFonts w:ascii="Arial Narrow" w:eastAsia="Arial Unicode MS" w:hAnsi="Arial Narrow" w:cs="Arial"/>
        </w:rPr>
        <w:t xml:space="preserve">w </w:t>
      </w:r>
      <w:r w:rsidR="00B8232E" w:rsidRPr="0090758B">
        <w:rPr>
          <w:rFonts w:ascii="Arial Narrow" w:eastAsia="Arial Unicode MS" w:hAnsi="Arial Narrow" w:cs="Arial"/>
        </w:rPr>
        <w:t xml:space="preserve">dniu </w:t>
      </w:r>
      <w:r w:rsidR="00D97D69">
        <w:rPr>
          <w:rFonts w:ascii="Arial Narrow" w:eastAsia="Arial Unicode MS" w:hAnsi="Arial Narrow" w:cs="Arial"/>
        </w:rPr>
        <w:t>………………………..</w:t>
      </w:r>
      <w:r w:rsidR="00970BCC" w:rsidRPr="0090758B">
        <w:rPr>
          <w:rFonts w:ascii="Arial Narrow" w:eastAsia="Arial Unicode MS" w:hAnsi="Arial Narrow" w:cs="Arial"/>
        </w:rPr>
        <w:t> </w:t>
      </w:r>
      <w:r w:rsidR="00B11499" w:rsidRPr="0090758B">
        <w:rPr>
          <w:rFonts w:ascii="Arial Narrow" w:eastAsia="Arial Unicode MS" w:hAnsi="Arial Narrow" w:cs="Arial"/>
        </w:rPr>
        <w:t xml:space="preserve">r.  </w:t>
      </w:r>
      <w:r w:rsidR="00090A21" w:rsidRPr="0090758B">
        <w:rPr>
          <w:rFonts w:ascii="Arial Narrow" w:eastAsia="Arial Unicode MS" w:hAnsi="Arial Narrow" w:cs="Arial"/>
        </w:rPr>
        <w:t>w Gorzowie Wielkopolskim</w:t>
      </w:r>
      <w:r w:rsidR="00B53C5A" w:rsidRPr="0090758B">
        <w:rPr>
          <w:rFonts w:ascii="Arial Narrow" w:eastAsia="Arial Unicode MS" w:hAnsi="Arial Narrow" w:cs="Arial"/>
        </w:rPr>
        <w:t xml:space="preserve"> </w:t>
      </w:r>
      <w:r w:rsidR="005C3B0C" w:rsidRPr="0090758B">
        <w:rPr>
          <w:rFonts w:ascii="Arial Narrow" w:eastAsia="Arial Unicode MS" w:hAnsi="Arial Narrow" w:cs="Arial"/>
        </w:rPr>
        <w:t xml:space="preserve"> </w:t>
      </w:r>
      <w:r w:rsidR="007E047F" w:rsidRPr="0090758B">
        <w:rPr>
          <w:rFonts w:ascii="Arial Narrow" w:eastAsia="Arial Unicode MS" w:hAnsi="Arial Narrow" w:cs="Arial"/>
        </w:rPr>
        <w:t>pomiędzy:</w:t>
      </w:r>
    </w:p>
    <w:p w14:paraId="51C5FF2C" w14:textId="77777777" w:rsidR="00C5683D" w:rsidRPr="0090758B" w:rsidRDefault="00090A21">
      <w:pPr>
        <w:rPr>
          <w:rFonts w:ascii="Arial Narrow" w:hAnsi="Arial Narrow" w:cs="Arial"/>
          <w:kern w:val="24"/>
        </w:rPr>
      </w:pPr>
      <w:r w:rsidRPr="0090758B">
        <w:rPr>
          <w:rFonts w:ascii="Arial Narrow" w:hAnsi="Arial Narrow" w:cs="Arial"/>
          <w:kern w:val="24"/>
        </w:rPr>
        <w:t>Miastem Gorzów Wielkopolski</w:t>
      </w:r>
      <w:r w:rsidR="00C5683D" w:rsidRPr="0090758B">
        <w:rPr>
          <w:rFonts w:ascii="Arial Narrow" w:hAnsi="Arial Narrow" w:cs="Arial"/>
          <w:kern w:val="24"/>
        </w:rPr>
        <w:t xml:space="preserve"> – Urząd Miasta </w:t>
      </w:r>
    </w:p>
    <w:p w14:paraId="33DB0DDB" w14:textId="77777777" w:rsidR="00052750" w:rsidRPr="0090758B" w:rsidRDefault="00052750">
      <w:pPr>
        <w:suppressLineNumbers/>
        <w:jc w:val="both"/>
        <w:rPr>
          <w:rFonts w:ascii="Arial Narrow" w:eastAsia="Arial Unicode MS" w:hAnsi="Arial Narrow" w:cs="Arial"/>
        </w:rPr>
      </w:pPr>
      <w:r w:rsidRPr="0090758B">
        <w:rPr>
          <w:rFonts w:ascii="Arial Narrow" w:eastAsia="Arial Unicode MS" w:hAnsi="Arial Narrow" w:cs="Arial"/>
        </w:rPr>
        <w:t>ul. Sikorskiego 3-4</w:t>
      </w:r>
      <w:r w:rsidR="00AC77AD" w:rsidRPr="0090758B">
        <w:rPr>
          <w:rFonts w:ascii="Arial Narrow" w:eastAsia="Arial Unicode MS" w:hAnsi="Arial Narrow" w:cs="Arial"/>
        </w:rPr>
        <w:t xml:space="preserve">,  </w:t>
      </w:r>
      <w:r w:rsidR="00090A21" w:rsidRPr="0090758B">
        <w:rPr>
          <w:rFonts w:ascii="Arial Narrow" w:eastAsia="Arial Unicode MS" w:hAnsi="Arial Narrow" w:cs="Arial"/>
        </w:rPr>
        <w:t>66-400 Gorzów Wielkopolski</w:t>
      </w:r>
      <w:r w:rsidRPr="0090758B">
        <w:rPr>
          <w:rFonts w:ascii="Arial Narrow" w:eastAsia="Arial Unicode MS" w:hAnsi="Arial Narrow" w:cs="Arial"/>
        </w:rPr>
        <w:t xml:space="preserve"> </w:t>
      </w:r>
      <w:r w:rsidR="007053BD" w:rsidRPr="0090758B">
        <w:rPr>
          <w:rFonts w:ascii="Arial Narrow" w:eastAsia="Arial Unicode MS" w:hAnsi="Arial Narrow" w:cs="Arial"/>
        </w:rPr>
        <w:t xml:space="preserve">   </w:t>
      </w:r>
    </w:p>
    <w:p w14:paraId="75AF6059" w14:textId="77777777" w:rsidR="00052750" w:rsidRPr="0090758B" w:rsidRDefault="00263644">
      <w:pPr>
        <w:suppressLineNumbers/>
        <w:jc w:val="both"/>
        <w:rPr>
          <w:rFonts w:ascii="Arial Narrow" w:eastAsia="Arial Unicode MS" w:hAnsi="Arial Narrow" w:cs="Arial"/>
          <w:b/>
        </w:rPr>
      </w:pPr>
      <w:r w:rsidRPr="0090758B">
        <w:rPr>
          <w:rFonts w:ascii="Arial Narrow" w:eastAsia="Arial Unicode MS" w:hAnsi="Arial Narrow" w:cs="Arial"/>
        </w:rPr>
        <w:t>r</w:t>
      </w:r>
      <w:r w:rsidR="00052750" w:rsidRPr="0090758B">
        <w:rPr>
          <w:rFonts w:ascii="Arial Narrow" w:eastAsia="Arial Unicode MS" w:hAnsi="Arial Narrow" w:cs="Arial"/>
        </w:rPr>
        <w:t xml:space="preserve">eprezentowanym przez: </w:t>
      </w:r>
    </w:p>
    <w:p w14:paraId="641035B5" w14:textId="77777777" w:rsidR="00CF73B8" w:rsidRPr="0090758B" w:rsidRDefault="00DC2A96">
      <w:pPr>
        <w:suppressLineNumbers/>
        <w:jc w:val="both"/>
        <w:rPr>
          <w:rFonts w:ascii="Arial Narrow" w:eastAsia="Arial Unicode MS" w:hAnsi="Arial Narrow" w:cs="Arial"/>
        </w:rPr>
      </w:pPr>
      <w:r>
        <w:rPr>
          <w:rFonts w:ascii="Arial Narrow" w:eastAsia="Arial Unicode MS" w:hAnsi="Arial Narrow" w:cs="Arial"/>
        </w:rPr>
        <w:t>Agnieszkę Surmacz</w:t>
      </w:r>
      <w:r w:rsidR="00E5170D" w:rsidRPr="0090758B">
        <w:rPr>
          <w:rFonts w:ascii="Arial Narrow" w:eastAsia="Arial Unicode MS" w:hAnsi="Arial Narrow" w:cs="Arial"/>
        </w:rPr>
        <w:t xml:space="preserve"> </w:t>
      </w:r>
      <w:r>
        <w:rPr>
          <w:rFonts w:ascii="Arial Narrow" w:eastAsia="Arial Unicode MS" w:hAnsi="Arial Narrow" w:cs="Arial"/>
        </w:rPr>
        <w:t>– Z-</w:t>
      </w:r>
      <w:proofErr w:type="spellStart"/>
      <w:r>
        <w:rPr>
          <w:rFonts w:ascii="Arial Narrow" w:eastAsia="Arial Unicode MS" w:hAnsi="Arial Narrow" w:cs="Arial"/>
        </w:rPr>
        <w:t>cę</w:t>
      </w:r>
      <w:proofErr w:type="spellEnd"/>
      <w:r>
        <w:rPr>
          <w:rFonts w:ascii="Arial Narrow" w:eastAsia="Arial Unicode MS" w:hAnsi="Arial Narrow" w:cs="Arial"/>
        </w:rPr>
        <w:t xml:space="preserve"> P</w:t>
      </w:r>
      <w:r w:rsidR="00E74813" w:rsidRPr="0090758B">
        <w:rPr>
          <w:rFonts w:ascii="Arial Narrow" w:eastAsia="Arial Unicode MS" w:hAnsi="Arial Narrow" w:cs="Arial"/>
        </w:rPr>
        <w:t>rezydenta Miasta Gorzowa Wielkopolskiego</w:t>
      </w:r>
    </w:p>
    <w:p w14:paraId="5CE958DD" w14:textId="462AC055" w:rsidR="00052750" w:rsidRPr="0090758B" w:rsidRDefault="00BE6A41">
      <w:pPr>
        <w:suppressLineNumbers/>
        <w:jc w:val="both"/>
        <w:rPr>
          <w:rFonts w:ascii="Arial Narrow" w:eastAsia="Arial Unicode MS" w:hAnsi="Arial Narrow" w:cs="Arial"/>
        </w:rPr>
      </w:pPr>
      <w:r w:rsidRPr="0090758B">
        <w:rPr>
          <w:rFonts w:ascii="Arial Narrow" w:eastAsia="Arial Unicode MS" w:hAnsi="Arial Narrow" w:cs="Arial"/>
        </w:rPr>
        <w:t xml:space="preserve">zwanym dalej </w:t>
      </w:r>
      <w:r w:rsidR="00052750" w:rsidRPr="009003AC">
        <w:rPr>
          <w:rFonts w:ascii="Arial Narrow" w:eastAsia="Arial Unicode MS" w:hAnsi="Arial Narrow" w:cs="Arial"/>
        </w:rPr>
        <w:t>„</w:t>
      </w:r>
      <w:r w:rsidR="00CF24A9">
        <w:rPr>
          <w:rFonts w:ascii="Arial Narrow" w:eastAsia="Arial Unicode MS" w:hAnsi="Arial Narrow" w:cs="Arial"/>
          <w:bCs/>
        </w:rPr>
        <w:t>Zamawiającym</w:t>
      </w:r>
      <w:r w:rsidR="00052750" w:rsidRPr="009003AC">
        <w:rPr>
          <w:rFonts w:ascii="Arial Narrow" w:eastAsia="Arial Unicode MS" w:hAnsi="Arial Narrow" w:cs="Arial"/>
        </w:rPr>
        <w:t>”</w:t>
      </w:r>
    </w:p>
    <w:p w14:paraId="6745A11D" w14:textId="77777777" w:rsidR="00C04D6D" w:rsidRPr="0090758B" w:rsidRDefault="00C04D6D">
      <w:pPr>
        <w:jc w:val="both"/>
        <w:rPr>
          <w:rFonts w:ascii="Arial Narrow" w:hAnsi="Arial Narrow" w:cs="Arial"/>
          <w:sz w:val="22"/>
          <w:szCs w:val="22"/>
        </w:rPr>
      </w:pPr>
    </w:p>
    <w:p w14:paraId="7542BE95" w14:textId="77777777" w:rsidR="00C04D6D" w:rsidRPr="0090758B" w:rsidRDefault="00052750">
      <w:pPr>
        <w:jc w:val="both"/>
        <w:rPr>
          <w:rFonts w:ascii="Arial Narrow" w:hAnsi="Arial Narrow" w:cs="Arial"/>
        </w:rPr>
      </w:pPr>
      <w:r w:rsidRPr="0090758B">
        <w:rPr>
          <w:rFonts w:ascii="Arial Narrow" w:hAnsi="Arial Narrow" w:cs="Arial"/>
        </w:rPr>
        <w:t>a</w:t>
      </w:r>
    </w:p>
    <w:p w14:paraId="1C964D4C" w14:textId="77777777" w:rsidR="004D1C75" w:rsidRPr="00970BCC" w:rsidRDefault="00D97D69">
      <w:pPr>
        <w:pStyle w:val="Tekstpodstawowy22"/>
        <w:spacing w:after="0" w:line="240" w:lineRule="auto"/>
        <w:jc w:val="both"/>
        <w:rPr>
          <w:rFonts w:ascii="Arial Narrow" w:eastAsia="Arial Unicode MS" w:hAnsi="Arial Narrow" w:cs="Arial"/>
          <w:b/>
          <w:bCs/>
          <w:sz w:val="24"/>
          <w:szCs w:val="24"/>
        </w:rPr>
      </w:pPr>
      <w:r>
        <w:rPr>
          <w:rFonts w:ascii="Arial Narrow" w:eastAsia="Arial Unicode MS" w:hAnsi="Arial Narrow" w:cs="Arial"/>
          <w:b/>
          <w:bCs/>
          <w:sz w:val="24"/>
          <w:szCs w:val="24"/>
        </w:rPr>
        <w:t>…………………………..</w:t>
      </w:r>
    </w:p>
    <w:p w14:paraId="4D201721" w14:textId="77777777" w:rsidR="00B937C0" w:rsidRPr="00970BCC" w:rsidRDefault="00DF4F2F">
      <w:pPr>
        <w:pStyle w:val="Tekstpodstawowy22"/>
        <w:spacing w:after="0" w:line="240" w:lineRule="auto"/>
        <w:jc w:val="both"/>
        <w:rPr>
          <w:rFonts w:ascii="Arial Narrow" w:eastAsia="Arial Unicode MS" w:hAnsi="Arial Narrow" w:cs="Arial"/>
          <w:b/>
          <w:bCs/>
          <w:sz w:val="24"/>
          <w:szCs w:val="24"/>
        </w:rPr>
      </w:pPr>
      <w:r w:rsidRPr="00970BCC">
        <w:rPr>
          <w:rFonts w:ascii="Arial Narrow" w:eastAsia="Arial Unicode MS" w:hAnsi="Arial Narrow" w:cs="Arial"/>
          <w:bCs/>
          <w:sz w:val="24"/>
          <w:szCs w:val="24"/>
        </w:rPr>
        <w:t>działającym na podstawie wpisu do KRS pod numerem</w:t>
      </w:r>
      <w:r w:rsidR="00263644" w:rsidRPr="00970BCC">
        <w:rPr>
          <w:rFonts w:ascii="Arial Narrow" w:eastAsia="Arial Unicode MS" w:hAnsi="Arial Narrow" w:cs="Arial"/>
          <w:bCs/>
          <w:sz w:val="24"/>
          <w:szCs w:val="24"/>
        </w:rPr>
        <w:t xml:space="preserve"> </w:t>
      </w:r>
      <w:r w:rsidR="00D97D69">
        <w:rPr>
          <w:rFonts w:ascii="Arial Narrow" w:eastAsia="Calibri" w:hAnsi="Arial Narrow" w:cstheme="minorHAnsi"/>
          <w:iCs/>
          <w:sz w:val="24"/>
          <w:szCs w:val="24"/>
        </w:rPr>
        <w:t>…………..</w:t>
      </w:r>
      <w:r w:rsidR="00970BCC" w:rsidRPr="00970BCC">
        <w:rPr>
          <w:rFonts w:ascii="Arial Narrow" w:eastAsia="Calibri" w:hAnsi="Arial Narrow" w:cstheme="minorHAnsi"/>
          <w:iCs/>
          <w:sz w:val="24"/>
          <w:szCs w:val="24"/>
        </w:rPr>
        <w:t>,</w:t>
      </w:r>
      <w:r w:rsidR="00970BCC" w:rsidRPr="00970BCC">
        <w:rPr>
          <w:rFonts w:ascii="Arial Narrow" w:eastAsia="Arial Unicode MS" w:hAnsi="Arial Narrow" w:cs="Arial"/>
          <w:bCs/>
          <w:sz w:val="24"/>
          <w:szCs w:val="24"/>
        </w:rPr>
        <w:t xml:space="preserve"> REGON </w:t>
      </w:r>
      <w:r w:rsidR="00D97D69">
        <w:rPr>
          <w:rFonts w:ascii="Arial Narrow" w:eastAsia="Calibri" w:hAnsi="Arial Narrow" w:cstheme="minorHAnsi"/>
          <w:iCs/>
          <w:sz w:val="24"/>
          <w:szCs w:val="24"/>
        </w:rPr>
        <w:t>…….</w:t>
      </w:r>
      <w:r w:rsidR="00E5170D" w:rsidRPr="00970BCC">
        <w:rPr>
          <w:rFonts w:ascii="Arial Narrow" w:eastAsia="Arial Unicode MS" w:hAnsi="Arial Narrow" w:cs="Arial"/>
          <w:bCs/>
          <w:sz w:val="24"/>
          <w:szCs w:val="24"/>
        </w:rPr>
        <w:t xml:space="preserve"> </w:t>
      </w:r>
      <w:r w:rsidR="004D1C75" w:rsidRPr="00970BCC">
        <w:rPr>
          <w:rFonts w:ascii="Arial Narrow" w:eastAsia="Arial Unicode MS" w:hAnsi="Arial Narrow" w:cs="Arial"/>
          <w:bCs/>
          <w:sz w:val="24"/>
          <w:szCs w:val="24"/>
        </w:rPr>
        <w:t>prowadzącym działalnością gospodarczą</w:t>
      </w:r>
      <w:r w:rsidR="00BE1124" w:rsidRPr="00970BCC">
        <w:rPr>
          <w:rFonts w:ascii="Arial Narrow" w:eastAsia="Arial Unicode MS" w:hAnsi="Arial Narrow" w:cs="Arial"/>
          <w:bCs/>
          <w:sz w:val="24"/>
          <w:szCs w:val="24"/>
        </w:rPr>
        <w:t xml:space="preserve"> pod nazwą </w:t>
      </w:r>
      <w:r w:rsidR="00D97D69">
        <w:rPr>
          <w:rFonts w:ascii="Arial Narrow" w:eastAsia="Arial Unicode MS" w:hAnsi="Arial Narrow" w:cs="Arial"/>
          <w:b/>
          <w:bCs/>
          <w:sz w:val="24"/>
          <w:szCs w:val="24"/>
        </w:rPr>
        <w:t>……………</w:t>
      </w:r>
      <w:r w:rsidR="00E5170D" w:rsidRPr="00970BCC">
        <w:rPr>
          <w:rFonts w:ascii="Arial Narrow" w:eastAsia="Arial Unicode MS" w:hAnsi="Arial Narrow" w:cs="Arial"/>
          <w:bCs/>
          <w:sz w:val="24"/>
          <w:szCs w:val="24"/>
        </w:rPr>
        <w:t xml:space="preserve"> </w:t>
      </w:r>
      <w:r w:rsidRPr="00970BCC">
        <w:rPr>
          <w:rFonts w:ascii="Arial Narrow" w:eastAsia="Arial Unicode MS" w:hAnsi="Arial Narrow" w:cs="Arial"/>
          <w:bCs/>
          <w:sz w:val="24"/>
          <w:szCs w:val="24"/>
        </w:rPr>
        <w:t xml:space="preserve">z siedzibą </w:t>
      </w:r>
      <w:r w:rsidR="00970BCC" w:rsidRPr="00970BCC">
        <w:rPr>
          <w:rFonts w:ascii="Arial Narrow" w:eastAsia="Arial Unicode MS" w:hAnsi="Arial Narrow" w:cs="Arial"/>
          <w:bCs/>
          <w:sz w:val="24"/>
          <w:szCs w:val="24"/>
        </w:rPr>
        <w:t xml:space="preserve">w </w:t>
      </w:r>
      <w:r w:rsidR="00D97D69">
        <w:rPr>
          <w:rFonts w:ascii="Arial Narrow" w:eastAsia="Arial Unicode MS" w:hAnsi="Arial Narrow" w:cs="Arial"/>
          <w:bCs/>
          <w:sz w:val="24"/>
          <w:szCs w:val="24"/>
        </w:rPr>
        <w:t>…………………</w:t>
      </w:r>
    </w:p>
    <w:p w14:paraId="63242181" w14:textId="77777777" w:rsidR="004606B9" w:rsidRPr="00970BCC" w:rsidRDefault="007A5DE1">
      <w:pPr>
        <w:pStyle w:val="Tekstpodstawowy22"/>
        <w:spacing w:after="0" w:line="240" w:lineRule="auto"/>
        <w:jc w:val="both"/>
        <w:rPr>
          <w:rFonts w:ascii="Arial Narrow" w:eastAsia="Arial Unicode MS" w:hAnsi="Arial Narrow" w:cs="Arial"/>
          <w:bCs/>
          <w:sz w:val="24"/>
          <w:szCs w:val="24"/>
        </w:rPr>
      </w:pPr>
      <w:r w:rsidRPr="00970BCC">
        <w:rPr>
          <w:rFonts w:ascii="Arial Narrow" w:eastAsia="Arial Unicode MS" w:hAnsi="Arial Narrow" w:cs="Arial"/>
          <w:bCs/>
          <w:sz w:val="24"/>
          <w:szCs w:val="24"/>
        </w:rPr>
        <w:t>będącym zarejestrowanym p</w:t>
      </w:r>
      <w:r w:rsidR="009B01E0" w:rsidRPr="00970BCC">
        <w:rPr>
          <w:rFonts w:ascii="Arial Narrow" w:eastAsia="Arial Unicode MS" w:hAnsi="Arial Narrow" w:cs="Arial"/>
          <w:bCs/>
          <w:sz w:val="24"/>
          <w:szCs w:val="24"/>
        </w:rPr>
        <w:t>łatnikiem</w:t>
      </w:r>
      <w:r w:rsidRPr="00970BCC">
        <w:rPr>
          <w:rFonts w:ascii="Arial Narrow" w:eastAsia="Arial Unicode MS" w:hAnsi="Arial Narrow" w:cs="Arial"/>
          <w:bCs/>
          <w:sz w:val="24"/>
          <w:szCs w:val="24"/>
        </w:rPr>
        <w:t xml:space="preserve"> podatku VAT o numerze</w:t>
      </w:r>
      <w:r w:rsidR="00DF4F2F" w:rsidRPr="00970BCC">
        <w:rPr>
          <w:rFonts w:ascii="Arial Narrow" w:eastAsia="Arial Unicode MS" w:hAnsi="Arial Narrow" w:cs="Arial"/>
          <w:bCs/>
          <w:sz w:val="24"/>
          <w:szCs w:val="24"/>
        </w:rPr>
        <w:t xml:space="preserve"> </w:t>
      </w:r>
      <w:r w:rsidR="00DF533E" w:rsidRPr="00970BCC">
        <w:rPr>
          <w:rFonts w:ascii="Arial Narrow" w:eastAsia="Arial Unicode MS" w:hAnsi="Arial Narrow" w:cs="Arial"/>
          <w:bCs/>
          <w:sz w:val="24"/>
          <w:szCs w:val="24"/>
        </w:rPr>
        <w:t>NIP</w:t>
      </w:r>
      <w:r w:rsidR="008F1593" w:rsidRPr="00970BCC">
        <w:rPr>
          <w:rFonts w:ascii="Arial Narrow" w:eastAsia="Arial Unicode MS" w:hAnsi="Arial Narrow" w:cs="Arial"/>
          <w:bCs/>
          <w:sz w:val="24"/>
          <w:szCs w:val="24"/>
        </w:rPr>
        <w:t> </w:t>
      </w:r>
      <w:r w:rsidR="00D97D69">
        <w:rPr>
          <w:rFonts w:ascii="Arial Narrow" w:eastAsia="Calibri" w:hAnsi="Arial Narrow" w:cstheme="minorHAnsi"/>
          <w:iCs/>
          <w:sz w:val="24"/>
          <w:szCs w:val="24"/>
        </w:rPr>
        <w:t>……………….</w:t>
      </w:r>
    </w:p>
    <w:p w14:paraId="7C264DDE" w14:textId="77777777" w:rsidR="008D1705" w:rsidRPr="0090758B" w:rsidRDefault="008D1705">
      <w:pPr>
        <w:suppressLineNumbers/>
        <w:jc w:val="both"/>
        <w:rPr>
          <w:rFonts w:ascii="Arial Narrow" w:eastAsia="Arial Unicode MS" w:hAnsi="Arial Narrow" w:cs="Arial"/>
          <w:b/>
        </w:rPr>
      </w:pPr>
      <w:r w:rsidRPr="0090758B">
        <w:rPr>
          <w:rFonts w:ascii="Arial Narrow" w:eastAsia="Arial Unicode MS" w:hAnsi="Arial Narrow" w:cs="Arial"/>
        </w:rPr>
        <w:t xml:space="preserve">reprezentowanym przez: </w:t>
      </w:r>
    </w:p>
    <w:p w14:paraId="64862F17" w14:textId="77777777" w:rsidR="00C61301" w:rsidRPr="00970BCC" w:rsidRDefault="00D97D69">
      <w:pPr>
        <w:suppressLineNumbers/>
        <w:jc w:val="both"/>
        <w:rPr>
          <w:rFonts w:ascii="Arial Narrow" w:eastAsia="Arial Unicode MS" w:hAnsi="Arial Narrow" w:cs="Arial"/>
        </w:rPr>
      </w:pPr>
      <w:r>
        <w:rPr>
          <w:rFonts w:ascii="Arial Narrow" w:hAnsi="Arial Narrow"/>
          <w:color w:val="000000" w:themeColor="text1"/>
        </w:rPr>
        <w:t>…………………….</w:t>
      </w:r>
      <w:r w:rsidR="00970BCC" w:rsidRPr="00970BCC">
        <w:rPr>
          <w:rFonts w:ascii="Arial Narrow" w:hAnsi="Arial Narrow"/>
          <w:color w:val="000000" w:themeColor="text1"/>
        </w:rPr>
        <w:t xml:space="preserve"> - </w:t>
      </w:r>
      <w:r>
        <w:rPr>
          <w:rFonts w:ascii="Arial Narrow" w:hAnsi="Arial Narrow"/>
          <w:color w:val="000000" w:themeColor="text1"/>
        </w:rPr>
        <w:t>……………………………..</w:t>
      </w:r>
    </w:p>
    <w:p w14:paraId="0AC95F7F" w14:textId="77777777" w:rsidR="00831BE8" w:rsidRPr="0090758B" w:rsidRDefault="004606B9">
      <w:pPr>
        <w:pStyle w:val="Tekstpodstawowy22"/>
        <w:spacing w:after="0" w:line="240" w:lineRule="auto"/>
        <w:jc w:val="both"/>
        <w:rPr>
          <w:rFonts w:ascii="Arial Narrow" w:eastAsia="Arial Unicode MS" w:hAnsi="Arial Narrow" w:cs="Arial"/>
          <w:bCs/>
          <w:sz w:val="24"/>
          <w:szCs w:val="24"/>
        </w:rPr>
      </w:pPr>
      <w:r w:rsidRPr="0090758B">
        <w:rPr>
          <w:rFonts w:ascii="Arial Narrow" w:eastAsia="Arial Unicode MS" w:hAnsi="Arial Narrow" w:cs="Arial"/>
          <w:bCs/>
          <w:sz w:val="24"/>
          <w:szCs w:val="24"/>
        </w:rPr>
        <w:t>zwanym dalej „</w:t>
      </w:r>
      <w:r w:rsidR="00B13F61" w:rsidRPr="0090758B">
        <w:rPr>
          <w:rFonts w:ascii="Arial Narrow" w:eastAsia="Arial Unicode MS" w:hAnsi="Arial Narrow" w:cs="Arial"/>
          <w:b/>
          <w:bCs/>
          <w:sz w:val="24"/>
          <w:szCs w:val="24"/>
        </w:rPr>
        <w:t>Wykonawcą</w:t>
      </w:r>
      <w:r w:rsidRPr="0090758B">
        <w:rPr>
          <w:rFonts w:ascii="Arial Narrow" w:eastAsia="Arial Unicode MS" w:hAnsi="Arial Narrow" w:cs="Arial"/>
          <w:bCs/>
          <w:sz w:val="24"/>
          <w:szCs w:val="24"/>
        </w:rPr>
        <w:t>”.</w:t>
      </w:r>
    </w:p>
    <w:p w14:paraId="6A615251" w14:textId="77777777" w:rsidR="005E38C9" w:rsidRPr="0090758B" w:rsidRDefault="005E38C9">
      <w:pPr>
        <w:spacing w:before="240"/>
        <w:jc w:val="center"/>
        <w:rPr>
          <w:rFonts w:ascii="Arial Narrow" w:hAnsi="Arial Narrow" w:cs="Arial"/>
          <w:b/>
        </w:rPr>
      </w:pPr>
      <w:r w:rsidRPr="0090758B">
        <w:rPr>
          <w:rFonts w:ascii="Arial Narrow" w:hAnsi="Arial Narrow" w:cs="Arial"/>
          <w:b/>
        </w:rPr>
        <w:t>§1</w:t>
      </w:r>
    </w:p>
    <w:p w14:paraId="329FDCB2" w14:textId="77777777" w:rsidR="001736F6" w:rsidRPr="0090758B" w:rsidRDefault="002703C5">
      <w:pPr>
        <w:spacing w:after="240"/>
        <w:jc w:val="center"/>
        <w:rPr>
          <w:rFonts w:ascii="Arial Narrow" w:hAnsi="Arial Narrow" w:cs="Arial"/>
          <w:b/>
        </w:rPr>
      </w:pPr>
      <w:r w:rsidRPr="0090758B">
        <w:rPr>
          <w:rFonts w:ascii="Arial Narrow" w:hAnsi="Arial Narrow" w:cs="Arial"/>
          <w:b/>
        </w:rPr>
        <w:t>(d</w:t>
      </w:r>
      <w:r w:rsidR="00DB77F7" w:rsidRPr="0090758B">
        <w:rPr>
          <w:rFonts w:ascii="Arial Narrow" w:hAnsi="Arial Narrow" w:cs="Arial"/>
          <w:b/>
        </w:rPr>
        <w:t>efinicj</w:t>
      </w:r>
      <w:r w:rsidRPr="0090758B">
        <w:rPr>
          <w:rFonts w:ascii="Arial Narrow" w:hAnsi="Arial Narrow" w:cs="Arial"/>
          <w:b/>
        </w:rPr>
        <w:t>e i interpretacje)</w:t>
      </w:r>
    </w:p>
    <w:p w14:paraId="39E26863" w14:textId="77777777" w:rsidR="001736F6" w:rsidRPr="0090758B" w:rsidRDefault="001736F6">
      <w:pPr>
        <w:jc w:val="both"/>
        <w:rPr>
          <w:rFonts w:ascii="Arial Narrow" w:hAnsi="Arial Narrow" w:cs="Arial"/>
        </w:rPr>
      </w:pPr>
      <w:r w:rsidRPr="0090758B">
        <w:rPr>
          <w:rFonts w:ascii="Arial Narrow" w:hAnsi="Arial Narrow" w:cs="Arial"/>
        </w:rPr>
        <w:t xml:space="preserve">Na potrzeby niniejszej umowy następujące słowa i wyrażenia będą miały znaczenie </w:t>
      </w:r>
      <w:r w:rsidR="00EE3A70" w:rsidRPr="0090758B">
        <w:rPr>
          <w:rFonts w:ascii="Arial Narrow" w:hAnsi="Arial Narrow" w:cs="Arial"/>
        </w:rPr>
        <w:t xml:space="preserve">poniżej </w:t>
      </w:r>
      <w:r w:rsidRPr="0090758B">
        <w:rPr>
          <w:rFonts w:ascii="Arial Narrow" w:hAnsi="Arial Narrow" w:cs="Arial"/>
        </w:rPr>
        <w:t>im</w:t>
      </w:r>
      <w:r w:rsidR="00EE3A70" w:rsidRPr="0090758B">
        <w:rPr>
          <w:rFonts w:ascii="Arial Narrow" w:hAnsi="Arial Narrow" w:cs="Arial"/>
        </w:rPr>
        <w:t>  </w:t>
      </w:r>
      <w:r w:rsidRPr="0090758B">
        <w:rPr>
          <w:rFonts w:ascii="Arial Narrow" w:hAnsi="Arial Narrow" w:cs="Arial"/>
        </w:rPr>
        <w:t>przypisane</w:t>
      </w:r>
      <w:r w:rsidR="0084299F" w:rsidRPr="0090758B">
        <w:rPr>
          <w:rFonts w:ascii="Arial Narrow" w:hAnsi="Arial Narrow" w:cs="Arial"/>
        </w:rPr>
        <w:t>:</w:t>
      </w:r>
      <w:r w:rsidRPr="0090758B">
        <w:rPr>
          <w:rFonts w:ascii="Arial Narrow" w:hAnsi="Arial Narrow" w:cs="Arial"/>
        </w:rPr>
        <w:t xml:space="preserve"> </w:t>
      </w:r>
    </w:p>
    <w:p w14:paraId="3DCB81FF" w14:textId="2FF2F365" w:rsidR="00DD47FB" w:rsidRPr="00CF24A9" w:rsidRDefault="00DD47FB" w:rsidP="00CF24A9">
      <w:pPr>
        <w:numPr>
          <w:ilvl w:val="0"/>
          <w:numId w:val="1"/>
        </w:numPr>
        <w:ind w:left="567" w:hanging="567"/>
        <w:jc w:val="both"/>
        <w:rPr>
          <w:rFonts w:ascii="Arial Narrow" w:hAnsi="Arial Narrow" w:cs="Arial"/>
        </w:rPr>
      </w:pPr>
      <w:r w:rsidRPr="0090758B">
        <w:rPr>
          <w:rFonts w:ascii="Arial Narrow" w:hAnsi="Arial Narrow"/>
          <w:b/>
        </w:rPr>
        <w:t xml:space="preserve">Zamawiający </w:t>
      </w:r>
      <w:r w:rsidRPr="0090758B">
        <w:rPr>
          <w:rFonts w:ascii="Arial Narrow" w:hAnsi="Arial Narrow" w:cs="Arial"/>
          <w:sz w:val="22"/>
          <w:szCs w:val="22"/>
        </w:rPr>
        <w:t>–</w:t>
      </w:r>
      <w:r w:rsidR="006161C9" w:rsidRPr="006161C9">
        <w:rPr>
          <w:rFonts w:ascii="Arial Narrow" w:hAnsi="Arial Narrow" w:cs="Arial"/>
        </w:rPr>
        <w:t xml:space="preserve"> </w:t>
      </w:r>
      <w:r w:rsidR="006161C9" w:rsidRPr="008D5956">
        <w:rPr>
          <w:rFonts w:ascii="Arial Narrow" w:hAnsi="Arial Narrow" w:cs="Arial"/>
        </w:rPr>
        <w:t xml:space="preserve">oznacza </w:t>
      </w:r>
      <w:r w:rsidR="00CF24A9" w:rsidRPr="00CF24A9">
        <w:rPr>
          <w:rFonts w:ascii="Arial Narrow" w:hAnsi="Arial Narrow" w:cs="Arial"/>
        </w:rPr>
        <w:t>Miasto Gorzów Wlkp. – Urząd Miasta ul. Sikorskiego 3-4; 66-400 Gorzów Wlkp.</w:t>
      </w:r>
    </w:p>
    <w:p w14:paraId="4346D9EB"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Wykonawca </w:t>
      </w:r>
      <w:r w:rsidRPr="0090758B">
        <w:rPr>
          <w:rFonts w:ascii="Arial Narrow" w:hAnsi="Arial Narrow" w:cs="Arial"/>
        </w:rPr>
        <w:t xml:space="preserve">– oznacza wykonawcę robót </w:t>
      </w:r>
      <w:r w:rsidR="00FE4F0A" w:rsidRPr="0090758B">
        <w:rPr>
          <w:rFonts w:ascii="Arial Narrow" w:hAnsi="Arial Narrow" w:cs="Arial"/>
        </w:rPr>
        <w:t xml:space="preserve">będących </w:t>
      </w:r>
      <w:r w:rsidRPr="0090758B">
        <w:rPr>
          <w:rFonts w:ascii="Arial Narrow" w:hAnsi="Arial Narrow" w:cs="Arial"/>
        </w:rPr>
        <w:t>przedmiotem niniejszej umowy.</w:t>
      </w:r>
      <w:r w:rsidR="00FE4F0A" w:rsidRPr="0090758B">
        <w:rPr>
          <w:rFonts w:ascii="Arial Narrow" w:hAnsi="Arial Narrow" w:cs="Arial"/>
        </w:rPr>
        <w:t xml:space="preserve"> Pojęcie to jest tożsame/równoznaczne z pojęciem Wykonawca Robót.</w:t>
      </w:r>
    </w:p>
    <w:p w14:paraId="1022F4C0"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Kontrakt - </w:t>
      </w:r>
      <w:r w:rsidRPr="0090758B">
        <w:rPr>
          <w:rFonts w:ascii="Arial Narrow" w:hAnsi="Arial Narrow" w:cs="Arial"/>
        </w:rPr>
        <w:t xml:space="preserve">oznacza </w:t>
      </w:r>
      <w:r w:rsidR="00FE4F0A" w:rsidRPr="0090758B">
        <w:rPr>
          <w:rFonts w:ascii="Arial Narrow" w:hAnsi="Arial Narrow" w:cs="Arial"/>
        </w:rPr>
        <w:t xml:space="preserve">niniejszą </w:t>
      </w:r>
      <w:r w:rsidRPr="0090758B">
        <w:rPr>
          <w:rFonts w:ascii="Arial Narrow" w:hAnsi="Arial Narrow" w:cs="Arial"/>
        </w:rPr>
        <w:t>umowę.</w:t>
      </w:r>
    </w:p>
    <w:p w14:paraId="28141E34" w14:textId="77777777" w:rsidR="00B14318" w:rsidRPr="0090758B" w:rsidRDefault="00B14318">
      <w:pPr>
        <w:numPr>
          <w:ilvl w:val="0"/>
          <w:numId w:val="1"/>
        </w:numPr>
        <w:ind w:left="567" w:hanging="567"/>
        <w:jc w:val="both"/>
        <w:rPr>
          <w:rFonts w:ascii="Arial Narrow" w:hAnsi="Arial Narrow" w:cs="Arial"/>
        </w:rPr>
      </w:pPr>
      <w:r w:rsidRPr="0090758B">
        <w:rPr>
          <w:rFonts w:ascii="Arial Narrow" w:hAnsi="Arial Narrow" w:cs="Arial"/>
          <w:b/>
        </w:rPr>
        <w:t>Nadzór Inwestorski</w:t>
      </w:r>
      <w:r w:rsidRPr="0090758B">
        <w:rPr>
          <w:rFonts w:ascii="Arial Narrow" w:hAnsi="Arial Narrow" w:cs="Arial"/>
        </w:rPr>
        <w:t xml:space="preserve"> </w:t>
      </w:r>
      <w:r w:rsidR="007A0E80" w:rsidRPr="0090758B">
        <w:rPr>
          <w:rFonts w:ascii="Arial Narrow" w:hAnsi="Arial Narrow" w:cs="Arial"/>
        </w:rPr>
        <w:t xml:space="preserve">– oznacza </w:t>
      </w:r>
      <w:r w:rsidR="00816F21" w:rsidRPr="0090758B">
        <w:rPr>
          <w:rFonts w:ascii="Arial Narrow" w:hAnsi="Arial Narrow" w:cs="Arial"/>
        </w:rPr>
        <w:t xml:space="preserve">podmiot </w:t>
      </w:r>
      <w:r w:rsidR="0014499E" w:rsidRPr="0090758B">
        <w:rPr>
          <w:rFonts w:ascii="Arial Narrow" w:hAnsi="Arial Narrow" w:cs="Arial"/>
        </w:rPr>
        <w:t>upoważnion</w:t>
      </w:r>
      <w:r w:rsidR="00816F21" w:rsidRPr="0090758B">
        <w:rPr>
          <w:rFonts w:ascii="Arial Narrow" w:hAnsi="Arial Narrow" w:cs="Arial"/>
        </w:rPr>
        <w:t>y</w:t>
      </w:r>
      <w:r w:rsidR="0014499E" w:rsidRPr="0090758B">
        <w:rPr>
          <w:rFonts w:ascii="Arial Narrow" w:hAnsi="Arial Narrow" w:cs="Arial"/>
        </w:rPr>
        <w:t xml:space="preserve"> </w:t>
      </w:r>
      <w:r w:rsidR="007A0E80" w:rsidRPr="0090758B">
        <w:rPr>
          <w:rFonts w:ascii="Arial Narrow" w:hAnsi="Arial Narrow" w:cs="Arial"/>
        </w:rPr>
        <w:t>przez Zama</w:t>
      </w:r>
      <w:r w:rsidR="00424E58" w:rsidRPr="0090758B">
        <w:rPr>
          <w:rFonts w:ascii="Arial Narrow" w:hAnsi="Arial Narrow" w:cs="Arial"/>
        </w:rPr>
        <w:t xml:space="preserve">wiającego </w:t>
      </w:r>
      <w:r w:rsidR="00816F21" w:rsidRPr="0090758B">
        <w:rPr>
          <w:rFonts w:ascii="Arial Narrow" w:hAnsi="Arial Narrow" w:cs="Arial"/>
        </w:rPr>
        <w:br/>
      </w:r>
      <w:r w:rsidR="00424E58" w:rsidRPr="0090758B">
        <w:rPr>
          <w:rFonts w:ascii="Arial Narrow" w:hAnsi="Arial Narrow" w:cs="Arial"/>
        </w:rPr>
        <w:t xml:space="preserve">do zarządzania </w:t>
      </w:r>
      <w:r w:rsidR="00D74739" w:rsidRPr="0090758B">
        <w:rPr>
          <w:rFonts w:ascii="Arial Narrow" w:hAnsi="Arial Narrow" w:cs="Arial"/>
        </w:rPr>
        <w:t>przedmiotową inwestycją</w:t>
      </w:r>
      <w:r w:rsidR="007A0E80" w:rsidRPr="0090758B">
        <w:rPr>
          <w:rFonts w:ascii="Arial Narrow" w:hAnsi="Arial Narrow" w:cs="Arial"/>
        </w:rPr>
        <w:t xml:space="preserve">, czyli </w:t>
      </w:r>
      <w:r w:rsidR="00816F21" w:rsidRPr="0090758B">
        <w:rPr>
          <w:rFonts w:ascii="Arial Narrow" w:hAnsi="Arial Narrow" w:cs="Arial"/>
        </w:rPr>
        <w:t xml:space="preserve">do </w:t>
      </w:r>
      <w:r w:rsidR="007A0E80" w:rsidRPr="0090758B">
        <w:rPr>
          <w:rFonts w:ascii="Arial Narrow" w:hAnsi="Arial Narrow" w:cs="Arial"/>
        </w:rPr>
        <w:t>podejmowania działań i decyzji organizacyjnych oraz technicznych związanych z</w:t>
      </w:r>
      <w:r w:rsidR="00600D77" w:rsidRPr="0090758B">
        <w:rPr>
          <w:rFonts w:ascii="Arial Narrow" w:hAnsi="Arial Narrow" w:cs="Arial"/>
        </w:rPr>
        <w:t> </w:t>
      </w:r>
      <w:r w:rsidR="007A0E80" w:rsidRPr="0090758B">
        <w:rPr>
          <w:rFonts w:ascii="Arial Narrow" w:hAnsi="Arial Narrow" w:cs="Arial"/>
        </w:rPr>
        <w:t xml:space="preserve">realizacją </w:t>
      </w:r>
      <w:r w:rsidR="00EE3A70" w:rsidRPr="0090758B">
        <w:rPr>
          <w:rFonts w:ascii="Arial Narrow" w:hAnsi="Arial Narrow" w:cs="Arial"/>
        </w:rPr>
        <w:t xml:space="preserve">niniejszej </w:t>
      </w:r>
      <w:r w:rsidR="0018685C" w:rsidRPr="0090758B">
        <w:rPr>
          <w:rFonts w:ascii="Arial Narrow" w:hAnsi="Arial Narrow" w:cs="Arial"/>
        </w:rPr>
        <w:t>umowy</w:t>
      </w:r>
      <w:r w:rsidR="00FE4F0A" w:rsidRPr="0090758B">
        <w:rPr>
          <w:rFonts w:ascii="Arial Narrow" w:hAnsi="Arial Narrow" w:cs="Arial"/>
        </w:rPr>
        <w:t>, wyłonion</w:t>
      </w:r>
      <w:r w:rsidR="000204F2" w:rsidRPr="0090758B">
        <w:rPr>
          <w:rFonts w:ascii="Arial Narrow" w:hAnsi="Arial Narrow" w:cs="Arial"/>
        </w:rPr>
        <w:t>y</w:t>
      </w:r>
      <w:r w:rsidR="00FE4F0A" w:rsidRPr="0090758B">
        <w:rPr>
          <w:rFonts w:ascii="Arial Narrow" w:hAnsi="Arial Narrow" w:cs="Arial"/>
        </w:rPr>
        <w:t xml:space="preserve"> odrębnym postępowaniem</w:t>
      </w:r>
      <w:r w:rsidR="0018685C" w:rsidRPr="0090758B">
        <w:rPr>
          <w:rFonts w:ascii="Arial Narrow" w:hAnsi="Arial Narrow" w:cs="Arial"/>
        </w:rPr>
        <w:t>.</w:t>
      </w:r>
      <w:r w:rsidRPr="0090758B">
        <w:rPr>
          <w:rFonts w:ascii="Arial Narrow" w:hAnsi="Arial Narrow" w:cs="Arial"/>
        </w:rPr>
        <w:t xml:space="preserve"> Pojęcie Nadzoru Inwestorskiego jest tożsame/równoznaczne </w:t>
      </w:r>
      <w:r w:rsidR="00B414D7" w:rsidRPr="0090758B">
        <w:rPr>
          <w:rFonts w:ascii="Arial Narrow" w:hAnsi="Arial Narrow" w:cs="Arial"/>
        </w:rPr>
        <w:t xml:space="preserve">z </w:t>
      </w:r>
      <w:r w:rsidRPr="0090758B">
        <w:rPr>
          <w:rFonts w:ascii="Arial Narrow" w:hAnsi="Arial Narrow" w:cs="Arial"/>
        </w:rPr>
        <w:t>pojęciem Inżyniera Kontraktu.</w:t>
      </w:r>
    </w:p>
    <w:p w14:paraId="26D76A10"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Odbiór częściowy</w:t>
      </w:r>
      <w:r w:rsidRPr="0090758B">
        <w:rPr>
          <w:rFonts w:ascii="Arial Narrow" w:hAnsi="Arial Narrow" w:cs="Arial"/>
        </w:rPr>
        <w:t xml:space="preserve"> – protokolarne potwierdzenie wyk</w:t>
      </w:r>
      <w:r w:rsidR="002F38DB" w:rsidRPr="0090758B">
        <w:rPr>
          <w:rFonts w:ascii="Arial Narrow" w:hAnsi="Arial Narrow" w:cs="Arial"/>
        </w:rPr>
        <w:t>onania określonego etapu robót</w:t>
      </w:r>
      <w:r w:rsidR="00D74739" w:rsidRPr="0090758B">
        <w:rPr>
          <w:rFonts w:ascii="Arial Narrow" w:hAnsi="Arial Narrow" w:cs="Arial"/>
        </w:rPr>
        <w:t xml:space="preserve"> podpisane przez Wykonawcę i Nadzór Inwestorski</w:t>
      </w:r>
      <w:r w:rsidR="002F38DB" w:rsidRPr="0090758B">
        <w:rPr>
          <w:rFonts w:ascii="Arial Narrow" w:hAnsi="Arial Narrow" w:cs="Arial"/>
        </w:rPr>
        <w:t xml:space="preserve">. </w:t>
      </w:r>
      <w:r w:rsidRPr="0090758B">
        <w:rPr>
          <w:rFonts w:ascii="Arial Narrow" w:hAnsi="Arial Narrow" w:cs="Arial"/>
        </w:rPr>
        <w:t>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310CB1FE" w14:textId="77777777" w:rsidR="006F2F9F" w:rsidRPr="0090758B" w:rsidRDefault="006F2F9F">
      <w:pPr>
        <w:numPr>
          <w:ilvl w:val="0"/>
          <w:numId w:val="1"/>
        </w:numPr>
        <w:tabs>
          <w:tab w:val="left" w:pos="4536"/>
        </w:tabs>
        <w:ind w:left="567" w:hanging="567"/>
        <w:jc w:val="both"/>
        <w:rPr>
          <w:rFonts w:ascii="Arial Narrow" w:hAnsi="Arial Narrow" w:cs="Arial"/>
        </w:rPr>
      </w:pPr>
      <w:r w:rsidRPr="0090758B">
        <w:rPr>
          <w:rFonts w:ascii="Arial Narrow" w:hAnsi="Arial Narrow" w:cs="Arial"/>
          <w:b/>
        </w:rPr>
        <w:t>Zakończenie realizacji robót budowlanych</w:t>
      </w:r>
      <w:r w:rsidRPr="0090758B">
        <w:rPr>
          <w:rFonts w:ascii="Arial Narrow" w:hAnsi="Arial Narrow" w:cs="Arial"/>
        </w:rPr>
        <w:t xml:space="preserve"> - realizację robót </w:t>
      </w:r>
      <w:r w:rsidR="00825903" w:rsidRPr="0090758B">
        <w:rPr>
          <w:rFonts w:ascii="Arial Narrow" w:hAnsi="Arial Narrow" w:cs="Arial"/>
        </w:rPr>
        <w:t>budowlanych</w:t>
      </w:r>
      <w:r w:rsidRPr="0090758B">
        <w:rPr>
          <w:rFonts w:ascii="Arial Narrow" w:hAnsi="Arial Narrow" w:cs="Arial"/>
        </w:rPr>
        <w:t xml:space="preserve"> uznaje się za zakończoną wówczas</w:t>
      </w:r>
      <w:r w:rsidR="00816F21" w:rsidRPr="0090758B">
        <w:rPr>
          <w:rFonts w:ascii="Arial Narrow" w:hAnsi="Arial Narrow" w:cs="Arial"/>
        </w:rPr>
        <w:t>,</w:t>
      </w:r>
      <w:r w:rsidRPr="0090758B">
        <w:rPr>
          <w:rFonts w:ascii="Arial Narrow" w:hAnsi="Arial Narrow" w:cs="Arial"/>
        </w:rPr>
        <w:t xml:space="preserve"> gdy łącznie zachodzą niżej wymienione warunki:</w:t>
      </w:r>
    </w:p>
    <w:p w14:paraId="4F15305E" w14:textId="77777777" w:rsidR="002703C5" w:rsidRPr="0090758B" w:rsidRDefault="006F2F9F"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Wykonawca zakończył roboty budowlane objęte niniejszą umową</w:t>
      </w:r>
      <w:r w:rsidR="00D00AE1" w:rsidRPr="0090758B">
        <w:rPr>
          <w:rFonts w:ascii="Arial Narrow" w:hAnsi="Arial Narrow" w:cs="Arial"/>
        </w:rPr>
        <w:t xml:space="preserve">, w tym </w:t>
      </w:r>
      <w:r w:rsidR="00825903" w:rsidRPr="0090758B">
        <w:rPr>
          <w:rFonts w:ascii="Arial Narrow" w:hAnsi="Arial Narrow" w:cs="Arial"/>
        </w:rPr>
        <w:t>uporządkowa</w:t>
      </w:r>
      <w:r w:rsidR="00D00AE1" w:rsidRPr="0090758B">
        <w:rPr>
          <w:rFonts w:ascii="Arial Narrow" w:hAnsi="Arial Narrow" w:cs="Arial"/>
        </w:rPr>
        <w:t xml:space="preserve">ł </w:t>
      </w:r>
      <w:r w:rsidR="00825903" w:rsidRPr="0090758B">
        <w:rPr>
          <w:rFonts w:ascii="Arial Narrow" w:hAnsi="Arial Narrow" w:cs="Arial"/>
        </w:rPr>
        <w:t>teren inwestycji</w:t>
      </w:r>
      <w:r w:rsidR="00A825B7" w:rsidRPr="0090758B">
        <w:rPr>
          <w:rFonts w:ascii="Arial Narrow" w:hAnsi="Arial Narrow" w:cs="Arial"/>
        </w:rPr>
        <w:t>.</w:t>
      </w:r>
    </w:p>
    <w:p w14:paraId="7AED70D8" w14:textId="77777777" w:rsidR="00B83178" w:rsidRPr="00D97D69" w:rsidRDefault="00A825B7"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Dokonany</w:t>
      </w:r>
      <w:r w:rsidR="006F2F9F" w:rsidRPr="0090758B">
        <w:rPr>
          <w:rFonts w:ascii="Arial Narrow" w:hAnsi="Arial Narrow" w:cs="Arial"/>
        </w:rPr>
        <w:t xml:space="preserve"> zostanie wpis kierownika budowy do Dziennika Budowy o zakończeniu robót </w:t>
      </w:r>
      <w:r w:rsidR="00D00AE1" w:rsidRPr="0090758B">
        <w:rPr>
          <w:rFonts w:ascii="Arial Narrow" w:hAnsi="Arial Narrow" w:cs="Arial"/>
        </w:rPr>
        <w:t>budowlanych oraz wpis</w:t>
      </w:r>
      <w:r w:rsidR="006F2F9F" w:rsidRPr="0090758B">
        <w:rPr>
          <w:rFonts w:ascii="Arial Narrow" w:hAnsi="Arial Narrow" w:cs="Arial"/>
        </w:rPr>
        <w:t xml:space="preserve"> Nadz</w:t>
      </w:r>
      <w:r w:rsidR="00D00AE1" w:rsidRPr="0090758B">
        <w:rPr>
          <w:rFonts w:ascii="Arial Narrow" w:hAnsi="Arial Narrow" w:cs="Arial"/>
        </w:rPr>
        <w:t xml:space="preserve">oru </w:t>
      </w:r>
      <w:r w:rsidR="006F2F9F" w:rsidRPr="0090758B">
        <w:rPr>
          <w:rFonts w:ascii="Arial Narrow" w:hAnsi="Arial Narrow" w:cs="Arial"/>
        </w:rPr>
        <w:t>Inwestorski</w:t>
      </w:r>
      <w:r w:rsidR="00D00AE1" w:rsidRPr="0090758B">
        <w:rPr>
          <w:rFonts w:ascii="Arial Narrow" w:hAnsi="Arial Narrow" w:cs="Arial"/>
        </w:rPr>
        <w:t>ego potwierdzający taki stan rzeczy</w:t>
      </w:r>
      <w:r w:rsidR="006F2F9F" w:rsidRPr="0090758B">
        <w:rPr>
          <w:rFonts w:ascii="Arial Narrow" w:hAnsi="Arial Narrow" w:cs="Arial"/>
        </w:rPr>
        <w:t>.</w:t>
      </w:r>
      <w:r w:rsidR="0071438B" w:rsidRPr="00D97D69">
        <w:rPr>
          <w:rFonts w:ascii="Arial Narrow" w:hAnsi="Arial Narrow" w:cs="Arial"/>
        </w:rPr>
        <w:t xml:space="preserve"> </w:t>
      </w:r>
    </w:p>
    <w:p w14:paraId="020F017D" w14:textId="77777777" w:rsidR="007C6E05" w:rsidRPr="0064044B" w:rsidRDefault="007C6E05">
      <w:pPr>
        <w:numPr>
          <w:ilvl w:val="0"/>
          <w:numId w:val="1"/>
        </w:numPr>
        <w:ind w:left="567" w:hanging="567"/>
        <w:jc w:val="both"/>
        <w:rPr>
          <w:rFonts w:ascii="Arial Narrow" w:hAnsi="Arial Narrow" w:cs="Arial"/>
        </w:rPr>
      </w:pPr>
      <w:r w:rsidRPr="0064044B">
        <w:rPr>
          <w:rFonts w:ascii="Arial Narrow" w:hAnsi="Arial Narrow" w:cs="Arial"/>
          <w:b/>
        </w:rPr>
        <w:t>Odbiór końcowy</w:t>
      </w:r>
      <w:r w:rsidRPr="0064044B">
        <w:rPr>
          <w:rFonts w:ascii="Arial Narrow" w:hAnsi="Arial Narrow" w:cs="Arial"/>
        </w:rPr>
        <w:t xml:space="preserve"> – protokolarne przekazanie z udziałem stron </w:t>
      </w:r>
      <w:r w:rsidR="00A825B7" w:rsidRPr="0064044B">
        <w:rPr>
          <w:rFonts w:ascii="Arial Narrow" w:hAnsi="Arial Narrow" w:cs="Arial"/>
        </w:rPr>
        <w:t>Kontraktu przedmiotu</w:t>
      </w:r>
      <w:r w:rsidRPr="0064044B">
        <w:rPr>
          <w:rFonts w:ascii="Arial Narrow" w:hAnsi="Arial Narrow" w:cs="Arial"/>
        </w:rPr>
        <w:t xml:space="preserve"> umowy w  stanie gotowym do użytkowania po pozytywnym za</w:t>
      </w:r>
      <w:r w:rsidR="00D97D69">
        <w:rPr>
          <w:rFonts w:ascii="Arial Narrow" w:hAnsi="Arial Narrow" w:cs="Arial"/>
        </w:rPr>
        <w:t xml:space="preserve">kończeniu odbiorów częściowych. </w:t>
      </w:r>
      <w:r w:rsidRPr="0064044B">
        <w:rPr>
          <w:rFonts w:ascii="Arial Narrow" w:hAnsi="Arial Narrow" w:cs="Arial"/>
        </w:rPr>
        <w:t xml:space="preserve">Przed odbiorem </w:t>
      </w:r>
      <w:r w:rsidR="002331EF" w:rsidRPr="0064044B">
        <w:rPr>
          <w:rFonts w:ascii="Arial Narrow" w:hAnsi="Arial Narrow" w:cs="Arial"/>
        </w:rPr>
        <w:t>końcowym, należy</w:t>
      </w:r>
      <w:r w:rsidRPr="0064044B">
        <w:rPr>
          <w:rFonts w:ascii="Arial Narrow" w:hAnsi="Arial Narrow" w:cs="Arial"/>
        </w:rPr>
        <w:t xml:space="preserve"> skompletować dokumentację powykonawczą, w tym gwarancje, zaświadczenia od organów kontroli technicznej, a także należy</w:t>
      </w:r>
      <w:r w:rsidR="00D97D69">
        <w:rPr>
          <w:rFonts w:ascii="Arial Narrow" w:hAnsi="Arial Narrow" w:cs="Arial"/>
        </w:rPr>
        <w:t xml:space="preserve"> uporządkować teren inwestycji.</w:t>
      </w:r>
      <w:r w:rsidRPr="0064044B">
        <w:rPr>
          <w:rFonts w:ascii="Arial Narrow" w:hAnsi="Arial Narrow" w:cs="Arial"/>
        </w:rPr>
        <w:t xml:space="preserve"> </w:t>
      </w:r>
      <w:r w:rsidR="0069506A" w:rsidRPr="0064044B">
        <w:rPr>
          <w:rFonts w:ascii="Arial Narrow" w:hAnsi="Arial Narrow" w:cs="Arial"/>
        </w:rPr>
        <w:t xml:space="preserve">Wykonawca przekaże Nadzorowi Inwestorskiemu dokumentację powykonawczą. Następnie Wykonawca zgłosi pisemnie Zamawiającemu gotowość do dokonania odbioru końcowego. Zamawiający w od </w:t>
      </w:r>
      <w:r w:rsidR="00575D06">
        <w:rPr>
          <w:rFonts w:ascii="Arial Narrow" w:hAnsi="Arial Narrow" w:cs="Arial"/>
        </w:rPr>
        <w:t xml:space="preserve">chwili </w:t>
      </w:r>
      <w:r w:rsidR="0069506A" w:rsidRPr="0064044B">
        <w:rPr>
          <w:rFonts w:ascii="Arial Narrow" w:hAnsi="Arial Narrow" w:cs="Arial"/>
        </w:rPr>
        <w:t>otrzymania powyższego powiadomienia oraz potwierdzenia pisemnego przez Nadzór Inwestorski o kompletności dokumentacji powykonawczej</w:t>
      </w:r>
      <w:r w:rsidR="00DC2A96">
        <w:rPr>
          <w:rFonts w:ascii="Arial Narrow" w:hAnsi="Arial Narrow" w:cs="Arial"/>
        </w:rPr>
        <w:t xml:space="preserve"> wraz z wpływem kompletnej dokumentacji </w:t>
      </w:r>
      <w:r w:rsidR="0087350F">
        <w:rPr>
          <w:rFonts w:ascii="Arial Narrow" w:hAnsi="Arial Narrow" w:cs="Arial"/>
        </w:rPr>
        <w:t>p</w:t>
      </w:r>
      <w:r w:rsidR="00DC2A96">
        <w:rPr>
          <w:rFonts w:ascii="Arial Narrow" w:hAnsi="Arial Narrow" w:cs="Arial"/>
        </w:rPr>
        <w:t>owykonawczej</w:t>
      </w:r>
      <w:r w:rsidR="0069506A" w:rsidRPr="0064044B">
        <w:rPr>
          <w:rFonts w:ascii="Arial Narrow" w:hAnsi="Arial Narrow" w:cs="Arial"/>
        </w:rPr>
        <w:t xml:space="preserve">, uzgodni termin odbioru końcowego i powoła komisję odbiorową. </w:t>
      </w:r>
      <w:r w:rsidRPr="0064044B">
        <w:rPr>
          <w:rFonts w:ascii="Arial Narrow" w:hAnsi="Arial Narrow" w:cs="Arial"/>
        </w:rPr>
        <w:t xml:space="preserve">Dokonanie odbioru końcowego potwierdzone jest podpisaniem </w:t>
      </w:r>
      <w:r w:rsidRPr="0064044B">
        <w:rPr>
          <w:rFonts w:ascii="Arial Narrow" w:hAnsi="Arial Narrow" w:cs="Arial"/>
        </w:rPr>
        <w:lastRenderedPageBreak/>
        <w:t>Protokołu odbioru końcowego. Odbiór końcowy rozpoczyna bieg rękojmi i gwarancji dla całej inwestycji.</w:t>
      </w:r>
      <w:r w:rsidR="0069506A" w:rsidRPr="0064044B">
        <w:rPr>
          <w:rFonts w:ascii="Arial Narrow" w:hAnsi="Arial Narrow" w:cs="Arial"/>
        </w:rPr>
        <w:t xml:space="preserve"> Protokół odbioru końcowego podpisuje przedstawiciel/-e Zamawiającego, Nadzór Inwestorski i Wykonawca.</w:t>
      </w:r>
    </w:p>
    <w:p w14:paraId="14B8C4FF" w14:textId="77777777" w:rsidR="00D03512" w:rsidRPr="0090758B" w:rsidRDefault="00D03512">
      <w:pPr>
        <w:numPr>
          <w:ilvl w:val="0"/>
          <w:numId w:val="1"/>
        </w:numPr>
        <w:ind w:left="567" w:hanging="567"/>
        <w:jc w:val="both"/>
        <w:rPr>
          <w:rFonts w:ascii="Arial Narrow" w:hAnsi="Arial Narrow" w:cs="Arial"/>
        </w:rPr>
      </w:pPr>
      <w:r w:rsidRPr="0064044B">
        <w:rPr>
          <w:rFonts w:ascii="Arial Narrow" w:hAnsi="Arial Narrow" w:cs="Arial"/>
          <w:b/>
        </w:rPr>
        <w:t>Odbiór ostateczny</w:t>
      </w:r>
      <w:r w:rsidRPr="0064044B">
        <w:rPr>
          <w:rFonts w:ascii="Arial Narrow" w:hAnsi="Arial Narrow" w:cs="Arial"/>
        </w:rPr>
        <w:t xml:space="preserve"> - dokonywany po upływie</w:t>
      </w:r>
      <w:r w:rsidRPr="0090758B">
        <w:rPr>
          <w:rFonts w:ascii="Arial Narrow" w:hAnsi="Arial Narrow" w:cs="Arial"/>
        </w:rPr>
        <w:t xml:space="preserv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F6A210A" w14:textId="77777777" w:rsidR="00825903" w:rsidRPr="0090758B" w:rsidRDefault="00825903">
      <w:pPr>
        <w:numPr>
          <w:ilvl w:val="0"/>
          <w:numId w:val="1"/>
        </w:numPr>
        <w:ind w:left="567" w:hanging="567"/>
        <w:jc w:val="both"/>
        <w:rPr>
          <w:rFonts w:ascii="Arial Narrow" w:hAnsi="Arial Narrow" w:cs="Arial"/>
        </w:rPr>
      </w:pPr>
      <w:r w:rsidRPr="0090758B">
        <w:rPr>
          <w:rFonts w:ascii="Arial Narrow" w:hAnsi="Arial Narrow" w:cs="Arial"/>
          <w:b/>
        </w:rPr>
        <w:t xml:space="preserve">Zakończenie realizacji </w:t>
      </w:r>
      <w:r w:rsidR="00790D27" w:rsidRPr="0090758B">
        <w:rPr>
          <w:rFonts w:ascii="Arial Narrow" w:hAnsi="Arial Narrow" w:cs="Arial"/>
          <w:b/>
        </w:rPr>
        <w:t xml:space="preserve">przedmiotu </w:t>
      </w:r>
      <w:r w:rsidRPr="0090758B">
        <w:rPr>
          <w:rFonts w:ascii="Arial Narrow" w:hAnsi="Arial Narrow" w:cs="Arial"/>
          <w:b/>
        </w:rPr>
        <w:t>umowy</w:t>
      </w:r>
      <w:r w:rsidRPr="0090758B">
        <w:rPr>
          <w:rFonts w:ascii="Arial Narrow" w:hAnsi="Arial Narrow" w:cs="Arial"/>
        </w:rPr>
        <w:t xml:space="preserve"> - za zakończenie realizacji umowy uznaje się podpisanie protokołu odbioru ostatecznego, a data podpisania protokołu odbioru ostatecznego jest datą zakończenia realizacji</w:t>
      </w:r>
      <w:r w:rsidR="000B70A9" w:rsidRPr="0090758B">
        <w:rPr>
          <w:rFonts w:ascii="Arial Narrow" w:hAnsi="Arial Narrow" w:cs="Arial"/>
        </w:rPr>
        <w:t xml:space="preserve"> </w:t>
      </w:r>
      <w:r w:rsidR="00790D27" w:rsidRPr="0090758B">
        <w:rPr>
          <w:rFonts w:ascii="Arial Narrow" w:hAnsi="Arial Narrow" w:cs="Arial"/>
        </w:rPr>
        <w:t xml:space="preserve">przedmiotu </w:t>
      </w:r>
      <w:r w:rsidRPr="0090758B">
        <w:rPr>
          <w:rFonts w:ascii="Arial Narrow" w:hAnsi="Arial Narrow" w:cs="Arial"/>
        </w:rPr>
        <w:t>umowy.</w:t>
      </w:r>
    </w:p>
    <w:p w14:paraId="7582422A"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Komisja odbiorowa</w:t>
      </w:r>
      <w:r w:rsidRPr="0090758B">
        <w:rPr>
          <w:rFonts w:ascii="Arial Narrow" w:hAnsi="Arial Narrow" w:cs="Arial"/>
        </w:rPr>
        <w:t xml:space="preserve"> – komisja przeprowadzająca czynności odbioru końcowego, powołana przez Zamawiającego z udziałem </w:t>
      </w:r>
      <w:r w:rsidR="00381566" w:rsidRPr="0090758B">
        <w:rPr>
          <w:rFonts w:ascii="Arial Narrow" w:hAnsi="Arial Narrow" w:cs="Arial"/>
        </w:rPr>
        <w:t>Zamawiającego, Wykonawcy oraz Nadzoru Inwestorskiego</w:t>
      </w:r>
      <w:r w:rsidRPr="0090758B">
        <w:rPr>
          <w:rFonts w:ascii="Arial Narrow" w:hAnsi="Arial Narrow" w:cs="Arial"/>
        </w:rPr>
        <w:t>.</w:t>
      </w:r>
    </w:p>
    <w:p w14:paraId="213134AE"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Teren budowy</w:t>
      </w:r>
      <w:r w:rsidR="00825903" w:rsidRPr="0090758B">
        <w:rPr>
          <w:rFonts w:ascii="Arial Narrow" w:hAnsi="Arial Narrow" w:cs="Arial"/>
          <w:b/>
        </w:rPr>
        <w:t>/inwestycji</w:t>
      </w:r>
      <w:r w:rsidRPr="0090758B">
        <w:rPr>
          <w:rFonts w:ascii="Arial Narrow" w:hAnsi="Arial Narrow" w:cs="Arial"/>
        </w:rPr>
        <w:t xml:space="preserve"> – teren, przekazany przez Zamawiającego protokolarnie, </w:t>
      </w:r>
      <w:r w:rsidR="00446126" w:rsidRPr="0090758B">
        <w:rPr>
          <w:rFonts w:ascii="Arial Narrow" w:hAnsi="Arial Narrow" w:cs="Arial"/>
        </w:rPr>
        <w:br/>
      </w:r>
      <w:r w:rsidRPr="0090758B">
        <w:rPr>
          <w:rFonts w:ascii="Arial Narrow" w:hAnsi="Arial Narrow" w:cs="Arial"/>
        </w:rPr>
        <w:t>na którym będzie realizowany przedmiot umowy wraz z przestrzenią zajmowaną przez urządzenia zaplecza budowy.</w:t>
      </w:r>
    </w:p>
    <w:p w14:paraId="77BEAE94" w14:textId="77777777" w:rsidR="00D03512" w:rsidRPr="0090758B" w:rsidRDefault="001B73CF">
      <w:pPr>
        <w:numPr>
          <w:ilvl w:val="0"/>
          <w:numId w:val="1"/>
        </w:numPr>
        <w:ind w:left="567" w:hanging="567"/>
        <w:jc w:val="both"/>
        <w:rPr>
          <w:rFonts w:ascii="Arial Narrow" w:hAnsi="Arial Narrow" w:cs="Arial"/>
        </w:rPr>
      </w:pPr>
      <w:r>
        <w:rPr>
          <w:rFonts w:ascii="Arial Narrow" w:hAnsi="Arial Narrow" w:cs="Arial"/>
          <w:b/>
        </w:rPr>
        <w:t>Specyfikacja Warunków Zamówienia (</w:t>
      </w:r>
      <w:r w:rsidR="0027264E">
        <w:rPr>
          <w:rFonts w:ascii="Arial Narrow" w:hAnsi="Arial Narrow" w:cs="Arial"/>
          <w:b/>
        </w:rPr>
        <w:t>S</w:t>
      </w:r>
      <w:r w:rsidR="00D03512" w:rsidRPr="0090758B">
        <w:rPr>
          <w:rFonts w:ascii="Arial Narrow" w:hAnsi="Arial Narrow" w:cs="Arial"/>
          <w:b/>
        </w:rPr>
        <w:t>WZ</w:t>
      </w:r>
      <w:r>
        <w:rPr>
          <w:rFonts w:ascii="Arial Narrow" w:hAnsi="Arial Narrow" w:cs="Arial"/>
          <w:b/>
        </w:rPr>
        <w:t>)</w:t>
      </w:r>
      <w:r w:rsidR="00D03512" w:rsidRPr="0090758B">
        <w:rPr>
          <w:rFonts w:ascii="Arial Narrow" w:hAnsi="Arial Narrow" w:cs="Arial"/>
        </w:rPr>
        <w:t xml:space="preserve"> – </w:t>
      </w:r>
      <w:r>
        <w:rPr>
          <w:rFonts w:ascii="Arial Narrow" w:hAnsi="Arial Narrow" w:cs="Arial"/>
        </w:rPr>
        <w:t>należy przez to rozumieć komplet dokumentów przygotowanych przez Zamawiającego, niezbędny do przygotowania i złożenia oferty na wybór Wykonawcy zgodnie z wymogami ustawy Prawo zamówień publicznych</w:t>
      </w:r>
      <w:r w:rsidR="00D03512" w:rsidRPr="0090758B">
        <w:rPr>
          <w:rFonts w:ascii="Arial Narrow" w:hAnsi="Arial Narrow" w:cs="Arial"/>
        </w:rPr>
        <w:t>.</w:t>
      </w:r>
    </w:p>
    <w:p w14:paraId="693C6CE2" w14:textId="77777777" w:rsidR="008154E8" w:rsidRPr="0090758B" w:rsidRDefault="008154E8">
      <w:pPr>
        <w:numPr>
          <w:ilvl w:val="0"/>
          <w:numId w:val="1"/>
        </w:numPr>
        <w:ind w:left="567" w:hanging="567"/>
        <w:jc w:val="both"/>
        <w:rPr>
          <w:rFonts w:ascii="Arial Narrow" w:hAnsi="Arial Narrow" w:cs="Arial"/>
        </w:rPr>
      </w:pPr>
      <w:r w:rsidRPr="0090758B">
        <w:rPr>
          <w:rFonts w:ascii="Arial Narrow" w:hAnsi="Arial Narrow"/>
          <w:b/>
        </w:rPr>
        <w:t xml:space="preserve">Specyfikacje techniczna wykonania i odbioru robót </w:t>
      </w:r>
      <w:r w:rsidRPr="0090758B">
        <w:rPr>
          <w:rFonts w:ascii="Arial Narrow" w:hAnsi="Arial Narrow"/>
        </w:rPr>
        <w:t>(</w:t>
      </w:r>
      <w:proofErr w:type="spellStart"/>
      <w:r w:rsidRPr="0090758B">
        <w:rPr>
          <w:rFonts w:ascii="Arial Narrow" w:hAnsi="Arial Narrow"/>
          <w:b/>
        </w:rPr>
        <w:t>STWiOR</w:t>
      </w:r>
      <w:proofErr w:type="spellEnd"/>
      <w:r w:rsidRPr="0090758B">
        <w:rPr>
          <w:rFonts w:ascii="Arial Narrow" w:hAnsi="Arial Narrow"/>
        </w:rPr>
        <w:t>) – dokumenty przekazane Wykonawcy przez Zamawiającego w celu realizacji Umowy, zawierający zbiory wytycznych i wymagań określających warunki i sposoby wykonywania, kontroli i odbioru robót budowlanych, określonych w Dokumentacji projektowej.</w:t>
      </w:r>
    </w:p>
    <w:p w14:paraId="4E2A0386" w14:textId="77777777" w:rsidR="00862D21" w:rsidRPr="008B3A8B" w:rsidRDefault="00D03512">
      <w:pPr>
        <w:numPr>
          <w:ilvl w:val="0"/>
          <w:numId w:val="1"/>
        </w:numPr>
        <w:ind w:left="567" w:hanging="567"/>
        <w:jc w:val="both"/>
        <w:rPr>
          <w:rFonts w:ascii="Arial Narrow" w:hAnsi="Arial Narrow" w:cs="Arial"/>
        </w:rPr>
      </w:pPr>
      <w:r w:rsidRPr="0090758B">
        <w:rPr>
          <w:rFonts w:ascii="Arial Narrow" w:hAnsi="Arial Narrow" w:cs="Arial"/>
          <w:b/>
        </w:rPr>
        <w:t>Dokumentacja projektowa</w:t>
      </w:r>
      <w:r w:rsidRPr="0090758B">
        <w:rPr>
          <w:rFonts w:ascii="Arial Narrow" w:hAnsi="Arial Narrow" w:cs="Arial"/>
        </w:rPr>
        <w:t xml:space="preserve"> – </w:t>
      </w:r>
      <w:r w:rsidR="00BC5C3D" w:rsidRPr="0090758B">
        <w:rPr>
          <w:rFonts w:ascii="Arial Narrow" w:hAnsi="Arial Narrow" w:cs="Arial"/>
        </w:rPr>
        <w:t>zbiór dokumentów służących do opisu i realizacji przedmiotu umowy, obejmujący w szczególności:</w:t>
      </w:r>
      <w:r w:rsidR="00CE2A15" w:rsidRPr="0090758B">
        <w:rPr>
          <w:rFonts w:ascii="Arial Narrow" w:hAnsi="Arial Narrow" w:cs="Arial"/>
        </w:rPr>
        <w:t xml:space="preserve"> projekt budowlan</w:t>
      </w:r>
      <w:r w:rsidR="001B73CF">
        <w:rPr>
          <w:rFonts w:ascii="Arial Narrow" w:hAnsi="Arial Narrow" w:cs="Arial"/>
        </w:rPr>
        <w:t xml:space="preserve">y, projekt </w:t>
      </w:r>
      <w:r w:rsidR="0027264E">
        <w:rPr>
          <w:rFonts w:ascii="Arial Narrow" w:hAnsi="Arial Narrow" w:cs="Arial"/>
        </w:rPr>
        <w:t>wykonawczy</w:t>
      </w:r>
      <w:r w:rsidR="004F7C72" w:rsidRPr="0090758B">
        <w:rPr>
          <w:rFonts w:ascii="Arial Narrow" w:hAnsi="Arial Narrow" w:cs="Arial"/>
        </w:rPr>
        <w:t>,</w:t>
      </w:r>
      <w:r w:rsidR="004B223D" w:rsidRPr="0090758B">
        <w:rPr>
          <w:rFonts w:ascii="Arial Narrow" w:hAnsi="Arial Narrow" w:cs="Arial"/>
        </w:rPr>
        <w:t xml:space="preserve"> S</w:t>
      </w:r>
      <w:r w:rsidR="00BC5C3D" w:rsidRPr="0090758B">
        <w:rPr>
          <w:rFonts w:ascii="Arial Narrow" w:hAnsi="Arial Narrow" w:cs="Arial"/>
        </w:rPr>
        <w:t>pecyfikacje Techniczne Wykonania i Odbioru Robót,</w:t>
      </w:r>
      <w:r w:rsidRPr="0090758B">
        <w:rPr>
          <w:rFonts w:ascii="Arial Narrow" w:hAnsi="Arial Narrow" w:cs="Arial"/>
        </w:rPr>
        <w:t xml:space="preserve"> wraz </w:t>
      </w:r>
      <w:r w:rsidR="00B81371" w:rsidRPr="0090758B">
        <w:rPr>
          <w:rFonts w:ascii="Arial Narrow" w:hAnsi="Arial Narrow" w:cs="Arial"/>
        </w:rPr>
        <w:t xml:space="preserve">z wszelkimi </w:t>
      </w:r>
      <w:r w:rsidR="00094AAE" w:rsidRPr="0090758B">
        <w:rPr>
          <w:rFonts w:ascii="Arial Narrow" w:hAnsi="Arial Narrow" w:cs="Arial"/>
        </w:rPr>
        <w:t xml:space="preserve">ostatecznymi </w:t>
      </w:r>
      <w:r w:rsidR="000F4969" w:rsidRPr="0090758B">
        <w:rPr>
          <w:rFonts w:ascii="Arial Narrow" w:hAnsi="Arial Narrow" w:cs="Arial"/>
        </w:rPr>
        <w:t xml:space="preserve">decyzjami administracyjnymi, </w:t>
      </w:r>
      <w:r w:rsidR="000859BA" w:rsidRPr="0090758B">
        <w:rPr>
          <w:rFonts w:ascii="Arial Narrow" w:hAnsi="Arial Narrow" w:cs="Arial"/>
        </w:rPr>
        <w:t>na podstawie</w:t>
      </w:r>
      <w:r w:rsidRPr="0090758B">
        <w:rPr>
          <w:rFonts w:ascii="Arial Narrow" w:hAnsi="Arial Narrow" w:cs="Arial"/>
        </w:rPr>
        <w:t xml:space="preserve"> któr</w:t>
      </w:r>
      <w:r w:rsidR="000859BA" w:rsidRPr="0090758B">
        <w:rPr>
          <w:rFonts w:ascii="Arial Narrow" w:hAnsi="Arial Narrow" w:cs="Arial"/>
        </w:rPr>
        <w:t>ych</w:t>
      </w:r>
      <w:r w:rsidRPr="0090758B">
        <w:rPr>
          <w:rFonts w:ascii="Arial Narrow" w:hAnsi="Arial Narrow" w:cs="Arial"/>
        </w:rPr>
        <w:t xml:space="preserve"> można realizować roboty budowlane.</w:t>
      </w:r>
    </w:p>
    <w:p w14:paraId="3CD61B53" w14:textId="77777777" w:rsidR="00DC2A96" w:rsidRPr="00DC2A96" w:rsidRDefault="006F2F9F">
      <w:pPr>
        <w:numPr>
          <w:ilvl w:val="0"/>
          <w:numId w:val="1"/>
        </w:numPr>
        <w:ind w:left="567" w:hanging="567"/>
        <w:jc w:val="both"/>
        <w:rPr>
          <w:rFonts w:ascii="Arial Narrow" w:hAnsi="Arial Narrow" w:cs="Arial"/>
        </w:rPr>
      </w:pPr>
      <w:r w:rsidRPr="00DC2A96">
        <w:rPr>
          <w:rFonts w:ascii="Arial Narrow" w:hAnsi="Arial Narrow" w:cs="Arial"/>
          <w:b/>
        </w:rPr>
        <w:t xml:space="preserve">Dokumentacja powykonawcza - </w:t>
      </w:r>
      <w:r w:rsidRPr="00DC2A96">
        <w:rPr>
          <w:rFonts w:ascii="Arial Narrow" w:hAnsi="Arial Narrow" w:cs="Arial"/>
        </w:rPr>
        <w:t xml:space="preserve">dokumentacja, która została opracowana zgodnie z  art. 57 ust. 1 </w:t>
      </w:r>
      <w:r w:rsidR="00DD45BD" w:rsidRPr="00DC2A96">
        <w:rPr>
          <w:rFonts w:ascii="Arial Narrow" w:hAnsi="Arial Narrow" w:cs="Arial"/>
        </w:rPr>
        <w:br/>
      </w:r>
      <w:r w:rsidRPr="00DC2A96">
        <w:rPr>
          <w:rFonts w:ascii="Arial Narrow" w:hAnsi="Arial Narrow" w:cs="Arial"/>
        </w:rPr>
        <w:t>i 2 ustawy z dnia 7 lipca</w:t>
      </w:r>
      <w:r w:rsidR="0027264E">
        <w:rPr>
          <w:rFonts w:ascii="Arial Narrow" w:hAnsi="Arial Narrow" w:cs="Arial"/>
        </w:rPr>
        <w:t xml:space="preserve"> 1994 r. Prawo budowlane oraz S</w:t>
      </w:r>
      <w:r w:rsidRPr="00DC2A96">
        <w:rPr>
          <w:rFonts w:ascii="Arial Narrow" w:hAnsi="Arial Narrow" w:cs="Arial"/>
        </w:rPr>
        <w:t>WZ stanowiącym integralną cześć niniejszej umowy. Kompletność dokumentacji powykonawczej Wykonawca potwierdza pisemnym oświadczeniem o jej kompletności i prawidłowości wykonania w świetle zapisów w</w:t>
      </w:r>
      <w:r w:rsidR="00245F61" w:rsidRPr="00DC2A96">
        <w:rPr>
          <w:rFonts w:ascii="Arial Narrow" w:hAnsi="Arial Narrow" w:cs="Arial"/>
        </w:rPr>
        <w:t>/</w:t>
      </w:r>
      <w:r w:rsidRPr="00DC2A96">
        <w:rPr>
          <w:rFonts w:ascii="Arial Narrow" w:hAnsi="Arial Narrow" w:cs="Arial"/>
        </w:rPr>
        <w:t>w ustawy i w</w:t>
      </w:r>
      <w:r w:rsidR="00245F61" w:rsidRPr="00DC2A96">
        <w:rPr>
          <w:rFonts w:ascii="Arial Narrow" w:hAnsi="Arial Narrow" w:cs="Arial"/>
        </w:rPr>
        <w:t>/</w:t>
      </w:r>
      <w:r w:rsidR="0027264E">
        <w:rPr>
          <w:rFonts w:ascii="Arial Narrow" w:hAnsi="Arial Narrow" w:cs="Arial"/>
        </w:rPr>
        <w:t>w S</w:t>
      </w:r>
      <w:r w:rsidRPr="00DC2A96">
        <w:rPr>
          <w:rFonts w:ascii="Arial Narrow" w:hAnsi="Arial Narrow" w:cs="Arial"/>
        </w:rPr>
        <w:t>WZ. Kompletność dokumentacji jest również potwierdzana przez Nadzór Inwestorski.</w:t>
      </w:r>
      <w:r w:rsidR="00DC2A96" w:rsidRPr="00DC2A96">
        <w:rPr>
          <w:rFonts w:ascii="Arial Narrow" w:hAnsi="Arial Narrow" w:cs="Arial"/>
        </w:rPr>
        <w:t xml:space="preserve"> Wykonawca Robót w terminie 7 dni od daty wpisu do Dziennika Budowy</w:t>
      </w:r>
      <w:r w:rsidR="0027264E">
        <w:rPr>
          <w:rFonts w:ascii="Arial Narrow" w:hAnsi="Arial Narrow" w:cs="Arial"/>
        </w:rPr>
        <w:t>/Robót</w:t>
      </w:r>
      <w:r w:rsidR="00DC2A96" w:rsidRPr="00DC2A96">
        <w:rPr>
          <w:rFonts w:ascii="Arial Narrow" w:hAnsi="Arial Narrow" w:cs="Arial"/>
        </w:rPr>
        <w:t xml:space="preserve"> </w:t>
      </w:r>
      <w:r w:rsidR="00DC2A96">
        <w:rPr>
          <w:rFonts w:ascii="Arial Narrow" w:hAnsi="Arial Narrow" w:cs="Arial"/>
        </w:rPr>
        <w:t xml:space="preserve">o zakończeniu robót budowlanych </w:t>
      </w:r>
      <w:r w:rsidR="00DC2A96" w:rsidRPr="00DC2A96">
        <w:rPr>
          <w:rFonts w:ascii="Arial Narrow" w:hAnsi="Arial Narrow" w:cs="Arial"/>
        </w:rPr>
        <w:t xml:space="preserve">przekaże </w:t>
      </w:r>
      <w:r w:rsidR="001B73CF">
        <w:rPr>
          <w:rFonts w:ascii="Arial Narrow" w:hAnsi="Arial Narrow" w:cs="Arial"/>
        </w:rPr>
        <w:t>Nadzorowi Inwestorskiemu</w:t>
      </w:r>
      <w:r w:rsidR="00DC2A96" w:rsidRPr="00DC2A96">
        <w:rPr>
          <w:rFonts w:ascii="Arial Narrow" w:hAnsi="Arial Narrow" w:cs="Arial"/>
        </w:rPr>
        <w:t xml:space="preserve"> kompletną dokumentację powykonawczą wraz ze swoim oświadczeniem o jej kompletności i prawidłowości wykonania [za datę przekazania uznaje się datę wpływu dokumentów do siedziby </w:t>
      </w:r>
      <w:r w:rsidR="001B73CF">
        <w:rPr>
          <w:rFonts w:ascii="Arial Narrow" w:hAnsi="Arial Narrow" w:cs="Arial"/>
        </w:rPr>
        <w:t>Nadzoru Inwestorskiego</w:t>
      </w:r>
      <w:r w:rsidR="00DC2A96" w:rsidRPr="00DC2A96">
        <w:rPr>
          <w:rFonts w:ascii="Arial Narrow" w:hAnsi="Arial Narrow" w:cs="Arial"/>
        </w:rPr>
        <w:t>]. Dokumentacja powykonawcza podlega weryfikacji przez Nadzór Inwestorski.</w:t>
      </w:r>
    </w:p>
    <w:p w14:paraId="7CE30B5A"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Wada</w:t>
      </w:r>
      <w:r w:rsidR="00B56A95" w:rsidRPr="0090758B">
        <w:rPr>
          <w:rFonts w:ascii="Arial Narrow" w:hAnsi="Arial Narrow" w:cs="Arial"/>
          <w:b/>
        </w:rPr>
        <w:t>/usterka</w:t>
      </w:r>
      <w:r w:rsidRPr="0090758B">
        <w:rPr>
          <w:rFonts w:ascii="Arial Narrow" w:hAnsi="Arial Narrow" w:cs="Arial"/>
        </w:rPr>
        <w:t xml:space="preserve"> –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o </w:t>
      </w:r>
      <w:r w:rsidR="00A825B7" w:rsidRPr="0090758B">
        <w:rPr>
          <w:rFonts w:ascii="Arial Narrow" w:hAnsi="Arial Narrow" w:cs="Arial"/>
        </w:rPr>
        <w:t>istnieniu, którego</w:t>
      </w:r>
      <w:r w:rsidRPr="0090758B">
        <w:rPr>
          <w:rFonts w:ascii="Arial Narrow" w:hAnsi="Arial Narrow" w:cs="Arial"/>
        </w:rPr>
        <w:t xml:space="preserve"> Wykonawca zapewniał.</w:t>
      </w:r>
    </w:p>
    <w:p w14:paraId="2D37717C" w14:textId="77777777" w:rsidR="00481552" w:rsidRPr="0090758B" w:rsidRDefault="003F021A">
      <w:pPr>
        <w:numPr>
          <w:ilvl w:val="0"/>
          <w:numId w:val="1"/>
        </w:numPr>
        <w:ind w:left="567" w:hanging="567"/>
        <w:jc w:val="both"/>
        <w:rPr>
          <w:rFonts w:ascii="Arial Narrow" w:hAnsi="Arial Narrow" w:cs="Arial"/>
        </w:rPr>
      </w:pPr>
      <w:r w:rsidRPr="0090758B">
        <w:rPr>
          <w:rFonts w:ascii="Arial Narrow" w:hAnsi="Arial Narrow" w:cs="Arial"/>
          <w:b/>
        </w:rPr>
        <w:t>Siła wyższa</w:t>
      </w:r>
      <w:r w:rsidRPr="0090758B">
        <w:rPr>
          <w:rFonts w:ascii="Arial Narrow" w:hAnsi="Arial Narrow" w:cs="Arial"/>
        </w:rPr>
        <w:t xml:space="preserve"> – zdarzenie, którego strony nie mogły przewidzieć, któremu nie mogły zapobiec ani któremu nie mogły przeciwdziałać, a które uniemożliwia Wykonawcy wykonanie w części lub </w:t>
      </w:r>
      <w:r w:rsidR="0095615A" w:rsidRPr="0090758B">
        <w:rPr>
          <w:rFonts w:ascii="Arial Narrow" w:hAnsi="Arial Narrow" w:cs="Arial"/>
        </w:rPr>
        <w:br/>
      </w:r>
      <w:r w:rsidRPr="0090758B">
        <w:rPr>
          <w:rFonts w:ascii="Arial Narrow" w:hAnsi="Arial Narrow" w:cs="Arial"/>
        </w:rPr>
        <w:t>w całości przedmiotu umowy</w:t>
      </w:r>
      <w:r w:rsidR="00B437F3" w:rsidRPr="0090758B">
        <w:rPr>
          <w:rFonts w:ascii="Arial Narrow" w:hAnsi="Arial Narrow" w:cs="Arial"/>
        </w:rPr>
        <w:t xml:space="preserve"> </w:t>
      </w:r>
      <w:r w:rsidR="005C08A8" w:rsidRPr="0090758B">
        <w:rPr>
          <w:rFonts w:ascii="Arial Narrow" w:hAnsi="Arial Narrow" w:cs="Arial"/>
        </w:rPr>
        <w:t xml:space="preserve">zgodnie z zapisami </w:t>
      </w:r>
      <w:r w:rsidR="00B437F3" w:rsidRPr="0090758B">
        <w:rPr>
          <w:rFonts w:ascii="Arial Narrow" w:hAnsi="Arial Narrow" w:cs="Arial"/>
        </w:rPr>
        <w:t xml:space="preserve">§ </w:t>
      </w:r>
      <w:r w:rsidR="00B6056D" w:rsidRPr="0090758B">
        <w:rPr>
          <w:rFonts w:ascii="Arial Narrow" w:hAnsi="Arial Narrow" w:cs="Arial"/>
        </w:rPr>
        <w:t>13</w:t>
      </w:r>
      <w:r w:rsidR="00952947" w:rsidRPr="0090758B">
        <w:rPr>
          <w:rFonts w:ascii="Arial Narrow" w:hAnsi="Arial Narrow" w:cs="Arial"/>
        </w:rPr>
        <w:t xml:space="preserve"> niniejszej umowy.</w:t>
      </w:r>
    </w:p>
    <w:p w14:paraId="43096A34" w14:textId="77777777" w:rsidR="00481552" w:rsidRPr="0090758B" w:rsidRDefault="00481552">
      <w:pPr>
        <w:numPr>
          <w:ilvl w:val="0"/>
          <w:numId w:val="1"/>
        </w:numPr>
        <w:tabs>
          <w:tab w:val="left" w:pos="567"/>
        </w:tabs>
        <w:ind w:left="567" w:hanging="567"/>
        <w:jc w:val="both"/>
        <w:rPr>
          <w:rFonts w:ascii="Arial Narrow" w:hAnsi="Arial Narrow" w:cs="Arial"/>
          <w:b/>
        </w:rPr>
      </w:pPr>
      <w:r w:rsidRPr="0090758B">
        <w:rPr>
          <w:rFonts w:ascii="Arial Narrow" w:hAnsi="Arial Narrow"/>
          <w:b/>
        </w:rPr>
        <w:t>Umowa o podwykonawstwo</w:t>
      </w:r>
      <w:r w:rsidRPr="0090758B">
        <w:rPr>
          <w:rFonts w:ascii="Arial Narrow" w:hAnsi="Arial Narrow"/>
        </w:rPr>
        <w:t xml:space="preserve"> </w:t>
      </w:r>
      <w:r w:rsidR="00AB4C11">
        <w:rPr>
          <w:rFonts w:ascii="Arial Narrow" w:hAnsi="Arial Narrow"/>
        </w:rPr>
        <w:t>–</w:t>
      </w:r>
      <w:r w:rsidRPr="0090758B">
        <w:rPr>
          <w:rFonts w:ascii="Arial Narrow" w:hAnsi="Arial Narrow"/>
        </w:rPr>
        <w:t xml:space="preserve"> </w:t>
      </w:r>
      <w:r w:rsidR="00AB4C11">
        <w:rPr>
          <w:rFonts w:ascii="Arial Narrow" w:hAnsi="Arial Narrow"/>
        </w:rPr>
        <w:t>należy przez to rozumieć umowę w formie pisemnej o charakterze odpłatnym</w:t>
      </w:r>
      <w:r w:rsidRPr="0090758B">
        <w:rPr>
          <w:rFonts w:ascii="Arial Narrow" w:hAnsi="Arial Narrow"/>
        </w:rPr>
        <w:t xml:space="preserve">, </w:t>
      </w:r>
      <w:r w:rsidR="00AB4C11">
        <w:rPr>
          <w:rFonts w:ascii="Arial Narrow" w:hAnsi="Arial Narrow"/>
        </w:rPr>
        <w:t>zawartą pomiędzy wykonawcą a podwykonawcą, a także pomiędzy podwykonawcą a dalszym podwykonawcą lub między dalszymi podwykonawcami, na mocy której odpowiednio podwykonawca lub dalszy podwykonawca, zobowiązują się wykonać część zamówienia stanowiącego przedmiot niniejszej umowy</w:t>
      </w:r>
      <w:r w:rsidRPr="0090758B">
        <w:rPr>
          <w:rFonts w:ascii="Arial Narrow" w:hAnsi="Arial Narrow"/>
        </w:rPr>
        <w:t>.</w:t>
      </w:r>
      <w:r w:rsidR="00DD47FB" w:rsidRPr="0090758B">
        <w:rPr>
          <w:rFonts w:ascii="Arial Narrow" w:hAnsi="Arial Narrow"/>
        </w:rPr>
        <w:t xml:space="preserve"> </w:t>
      </w:r>
    </w:p>
    <w:p w14:paraId="5B3C23A8" w14:textId="77777777" w:rsidR="00051BF7" w:rsidRPr="0090758B" w:rsidRDefault="00B30572">
      <w:pPr>
        <w:numPr>
          <w:ilvl w:val="0"/>
          <w:numId w:val="1"/>
        </w:numPr>
        <w:tabs>
          <w:tab w:val="left" w:pos="567"/>
        </w:tabs>
        <w:ind w:hanging="720"/>
        <w:jc w:val="both"/>
        <w:rPr>
          <w:rFonts w:ascii="Arial Narrow" w:hAnsi="Arial Narrow"/>
        </w:rPr>
      </w:pPr>
      <w:r w:rsidRPr="0090758B">
        <w:rPr>
          <w:rFonts w:ascii="Arial Narrow" w:hAnsi="Arial Narrow"/>
          <w:b/>
        </w:rPr>
        <w:t xml:space="preserve">Podwykonawca lub dalszy Podwykonawca </w:t>
      </w:r>
      <w:r w:rsidRPr="0090758B">
        <w:rPr>
          <w:rFonts w:ascii="Arial Narrow" w:hAnsi="Arial Narrow"/>
        </w:rPr>
        <w:t xml:space="preserve">- osoba fizyczna, prawna </w:t>
      </w:r>
      <w:r w:rsidR="008D361D" w:rsidRPr="0090758B">
        <w:rPr>
          <w:rFonts w:ascii="Arial Narrow" w:hAnsi="Arial Narrow"/>
        </w:rPr>
        <w:t>albo</w:t>
      </w:r>
      <w:r w:rsidRPr="0090758B">
        <w:rPr>
          <w:rFonts w:ascii="Arial Narrow" w:hAnsi="Arial Narrow"/>
        </w:rPr>
        <w:t xml:space="preserve"> jednostka organizacyjna nieposiadająca osobowości prawnej, która:</w:t>
      </w:r>
      <w:r w:rsidR="00051BF7" w:rsidRPr="0090758B">
        <w:rPr>
          <w:rFonts w:ascii="Arial Narrow" w:hAnsi="Arial Narrow"/>
        </w:rPr>
        <w:t xml:space="preserve"> </w:t>
      </w:r>
    </w:p>
    <w:p w14:paraId="2D30CAE9" w14:textId="77777777" w:rsidR="002C70F4"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lastRenderedPageBreak/>
        <w:t xml:space="preserve">zawarła z Wykonawcą, Podwykonawcą lub dalszym Podwykonawcą zaakceptowaną przez Zamawiającego Umowę o podwykonawstwo na wykonanie części robót budowlanych służących realizacji przez Wykonawcę przedmiotu </w:t>
      </w:r>
      <w:r w:rsidR="007D4F71">
        <w:rPr>
          <w:rFonts w:ascii="Arial Narrow" w:hAnsi="Arial Narrow"/>
        </w:rPr>
        <w:t>u</w:t>
      </w:r>
      <w:r w:rsidRPr="0090758B">
        <w:rPr>
          <w:rFonts w:ascii="Arial Narrow" w:hAnsi="Arial Narrow"/>
        </w:rPr>
        <w:t>mowy albo</w:t>
      </w:r>
    </w:p>
    <w:p w14:paraId="43E50F2E" w14:textId="0A8BE03E" w:rsidR="00B30572"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t>zawarła z Wykonawcą przedłożoną Zamawiającemu</w:t>
      </w:r>
      <w:r w:rsidR="00DD47FB" w:rsidRPr="0090758B">
        <w:rPr>
          <w:rFonts w:ascii="Arial Narrow" w:hAnsi="Arial Narrow"/>
        </w:rPr>
        <w:t xml:space="preserve"> </w:t>
      </w:r>
      <w:r w:rsidRPr="0090758B">
        <w:rPr>
          <w:rFonts w:ascii="Arial Narrow" w:hAnsi="Arial Narrow"/>
        </w:rPr>
        <w:t xml:space="preserve">Umowę o podwykonawstwo, której przedmiotem </w:t>
      </w:r>
      <w:r w:rsidR="0098362B" w:rsidRPr="0090758B">
        <w:rPr>
          <w:rFonts w:ascii="Arial Narrow" w:hAnsi="Arial Narrow"/>
          <w:lang w:eastAsia="ar-SA"/>
        </w:rPr>
        <w:t xml:space="preserve">są dostawy lub usługi stanowiące część przedmiotu </w:t>
      </w:r>
      <w:r w:rsidR="0098362B">
        <w:rPr>
          <w:rFonts w:ascii="Arial Narrow" w:hAnsi="Arial Narrow"/>
          <w:lang w:eastAsia="ar-SA"/>
        </w:rPr>
        <w:t>u</w:t>
      </w:r>
      <w:r w:rsidR="0098362B" w:rsidRPr="0090758B">
        <w:rPr>
          <w:rFonts w:ascii="Arial Narrow" w:hAnsi="Arial Narrow"/>
          <w:lang w:eastAsia="ar-SA"/>
        </w:rPr>
        <w:t>mowy</w:t>
      </w:r>
      <w:r w:rsidR="0098362B">
        <w:rPr>
          <w:rFonts w:ascii="Arial Narrow" w:hAnsi="Arial Narrow"/>
          <w:lang w:eastAsia="ar-SA"/>
        </w:rPr>
        <w:t xml:space="preserve"> </w:t>
      </w:r>
      <w:r w:rsidR="0098362B" w:rsidRPr="0090758B">
        <w:rPr>
          <w:rFonts w:ascii="Arial Narrow" w:hAnsi="Arial Narrow"/>
          <w:lang w:eastAsia="ar-SA"/>
        </w:rPr>
        <w:t xml:space="preserve">z wyłączeniem Umów o podwykonawstwo </w:t>
      </w:r>
      <w:r w:rsidR="0098362B">
        <w:rPr>
          <w:rFonts w:ascii="Arial Narrow" w:hAnsi="Arial Narrow"/>
          <w:lang w:eastAsia="ar-SA"/>
        </w:rPr>
        <w:t xml:space="preserve">o </w:t>
      </w:r>
      <w:r w:rsidR="0098362B" w:rsidRPr="0090758B">
        <w:rPr>
          <w:rFonts w:ascii="Arial Narrow" w:hAnsi="Arial Narrow"/>
          <w:lang w:eastAsia="ar-SA"/>
        </w:rPr>
        <w:t xml:space="preserve">wartości mniejszej niż 0,5 % wartości umowy brutto w sprawie zamówienia publicznego, o którym mowa w § 7 ust. 1, oraz Umów o podwykonawstwo, których przedmiot został wskazany w </w:t>
      </w:r>
      <w:r w:rsidR="0098362B">
        <w:rPr>
          <w:rFonts w:ascii="Arial Narrow" w:hAnsi="Arial Narrow"/>
          <w:lang w:eastAsia="ar-SA"/>
        </w:rPr>
        <w:t>SWZ</w:t>
      </w:r>
      <w:r w:rsidR="0098362B" w:rsidRPr="0090758B">
        <w:rPr>
          <w:rFonts w:ascii="Arial Narrow" w:hAnsi="Arial Narrow"/>
          <w:lang w:eastAsia="ar-SA"/>
        </w:rPr>
        <w:t xml:space="preserve"> jako niepodlegający temu obowiązkowi, przy czym wyłączenie to nie dotyczy Umów o podwykonawstwo w zakresie dostaw lub usług o wartości większej niż 50.000 zł</w:t>
      </w:r>
      <w:r w:rsidRPr="0090758B">
        <w:rPr>
          <w:rFonts w:ascii="Arial Narrow" w:hAnsi="Arial Narrow"/>
        </w:rPr>
        <w:t xml:space="preserve">. </w:t>
      </w:r>
    </w:p>
    <w:p w14:paraId="45843CF0" w14:textId="77777777" w:rsidR="00697C00" w:rsidRPr="0090758B" w:rsidRDefault="00641F95">
      <w:pPr>
        <w:numPr>
          <w:ilvl w:val="0"/>
          <w:numId w:val="1"/>
        </w:numPr>
        <w:ind w:left="567" w:hanging="567"/>
        <w:jc w:val="both"/>
        <w:rPr>
          <w:rFonts w:ascii="Arial Narrow" w:hAnsi="Arial Narrow" w:cs="Arial"/>
          <w:sz w:val="22"/>
          <w:szCs w:val="22"/>
        </w:rPr>
      </w:pPr>
      <w:r w:rsidRPr="0090758B">
        <w:rPr>
          <w:rFonts w:ascii="Arial Narrow" w:hAnsi="Arial Narrow"/>
          <w:b/>
        </w:rPr>
        <w:t>Nadzór autorski</w:t>
      </w:r>
      <w:r w:rsidRPr="0090758B">
        <w:rPr>
          <w:rFonts w:ascii="Arial Narrow" w:hAnsi="Arial Narrow"/>
        </w:rPr>
        <w:t xml:space="preserve"> - </w:t>
      </w:r>
      <w:r w:rsidR="00674BBC" w:rsidRPr="0090758B">
        <w:rPr>
          <w:rFonts w:ascii="Arial Narrow" w:hAnsi="Arial Narrow"/>
        </w:rPr>
        <w:t>Projektant, autor dokumentacji projektowej, z którym zawarto odrębną umowę do podejmowania czynności</w:t>
      </w:r>
      <w:r w:rsidRPr="0090758B">
        <w:rPr>
          <w:rFonts w:ascii="Arial Narrow" w:hAnsi="Arial Narrow"/>
        </w:rPr>
        <w:t xml:space="preserve"> polegających na stwierdzaniu w toku wykonywania robót budowlanych zgodności realizacji z dokume</w:t>
      </w:r>
      <w:r w:rsidR="00F5381C" w:rsidRPr="0090758B">
        <w:rPr>
          <w:rFonts w:ascii="Arial Narrow" w:hAnsi="Arial Narrow"/>
        </w:rPr>
        <w:t xml:space="preserve">ntacją projektową, uzgadnianiu </w:t>
      </w:r>
      <w:r w:rsidRPr="0090758B">
        <w:rPr>
          <w:rFonts w:ascii="Arial Narrow" w:hAnsi="Arial Narrow"/>
        </w:rPr>
        <w:t>możliwości wprowadzania rozwiązań zamiennych oraz opracowywaniu rozwiązań zamiennych w stosunku do przewidzianych w projekcie budowlanym. Nadzór autorski będzie pełniony przez po</w:t>
      </w:r>
      <w:r w:rsidR="00B437F3" w:rsidRPr="0090758B">
        <w:rPr>
          <w:rFonts w:ascii="Arial Narrow" w:hAnsi="Arial Narrow" w:cs="Arial"/>
        </w:rPr>
        <w:t>dmiot wskazany przez Zamawiającego</w:t>
      </w:r>
      <w:r w:rsidR="00A825B7" w:rsidRPr="0090758B">
        <w:rPr>
          <w:rFonts w:ascii="Arial Narrow" w:hAnsi="Arial Narrow" w:cs="Arial"/>
        </w:rPr>
        <w:t xml:space="preserve">, </w:t>
      </w:r>
      <w:r w:rsidR="00841F90" w:rsidRPr="0090758B">
        <w:rPr>
          <w:rFonts w:ascii="Arial Narrow" w:hAnsi="Arial Narrow" w:cs="Arial"/>
        </w:rPr>
        <w:t>wykonujący</w:t>
      </w:r>
      <w:r w:rsidR="00A825B7" w:rsidRPr="0090758B">
        <w:rPr>
          <w:rFonts w:ascii="Arial Narrow" w:hAnsi="Arial Narrow" w:cs="Arial"/>
        </w:rPr>
        <w:t xml:space="preserve"> obowiązki zgodnie z art.20 ust.1 pkt.4 ustawy –</w:t>
      </w:r>
      <w:r w:rsidR="00674BBC" w:rsidRPr="0090758B">
        <w:rPr>
          <w:rFonts w:ascii="Arial Narrow" w:hAnsi="Arial Narrow" w:cs="Arial"/>
        </w:rPr>
        <w:t xml:space="preserve"> </w:t>
      </w:r>
      <w:r w:rsidR="00A825B7" w:rsidRPr="0090758B">
        <w:rPr>
          <w:rFonts w:ascii="Arial Narrow" w:hAnsi="Arial Narrow" w:cs="Arial"/>
        </w:rPr>
        <w:t>Prawo Budowlane.</w:t>
      </w:r>
      <w:r w:rsidRPr="0090758B">
        <w:rPr>
          <w:rFonts w:ascii="Arial Narrow" w:hAnsi="Arial Narrow" w:cs="Arial"/>
          <w:sz w:val="22"/>
          <w:szCs w:val="22"/>
        </w:rPr>
        <w:t xml:space="preserve"> </w:t>
      </w:r>
    </w:p>
    <w:p w14:paraId="7D22AC3C" w14:textId="77777777" w:rsidR="00697C00" w:rsidRPr="0090758B" w:rsidRDefault="00697C00">
      <w:pPr>
        <w:pStyle w:val="Akapitzlist"/>
        <w:numPr>
          <w:ilvl w:val="0"/>
          <w:numId w:val="1"/>
        </w:numPr>
        <w:ind w:left="567" w:hanging="567"/>
        <w:jc w:val="both"/>
        <w:rPr>
          <w:rFonts w:ascii="Arial Narrow" w:hAnsi="Arial Narrow" w:cs="Arial"/>
          <w:sz w:val="22"/>
          <w:szCs w:val="22"/>
        </w:rPr>
      </w:pPr>
      <w:r w:rsidRPr="0090758B">
        <w:rPr>
          <w:rFonts w:ascii="Arial Narrow" w:hAnsi="Arial Narrow"/>
          <w:b/>
        </w:rPr>
        <w:t xml:space="preserve">Protokół konieczności </w:t>
      </w:r>
      <w:r w:rsidRPr="0090758B">
        <w:rPr>
          <w:rFonts w:ascii="Arial Narrow" w:hAnsi="Arial Narrow"/>
        </w:rPr>
        <w:t xml:space="preserve">– dokument określający zakres rzeczowo-finansowy zmian w zakresie robót budowlanych dokonywanych w </w:t>
      </w:r>
      <w:r w:rsidR="00A825B7" w:rsidRPr="0090758B">
        <w:rPr>
          <w:rFonts w:ascii="Arial Narrow" w:hAnsi="Arial Narrow"/>
        </w:rPr>
        <w:t>celu prawidłowej</w:t>
      </w:r>
      <w:r w:rsidRPr="0090758B">
        <w:rPr>
          <w:rFonts w:ascii="Arial Narrow" w:hAnsi="Arial Narrow"/>
        </w:rPr>
        <w:t xml:space="preserve"> realizacji przedmiotu </w:t>
      </w:r>
      <w:r w:rsidR="007D4F71">
        <w:rPr>
          <w:rFonts w:ascii="Arial Narrow" w:hAnsi="Arial Narrow"/>
        </w:rPr>
        <w:t>u</w:t>
      </w:r>
      <w:r w:rsidRPr="0090758B">
        <w:rPr>
          <w:rFonts w:ascii="Arial Narrow" w:hAnsi="Arial Narrow"/>
        </w:rPr>
        <w:t xml:space="preserve">mowy, sporządzany w przypadku wystąpienia robót dodatkowych, zamiennych lub potrzeby zaniechania wykonania niektórych robót, </w:t>
      </w:r>
      <w:r w:rsidR="003B2C1F" w:rsidRPr="0090758B">
        <w:rPr>
          <w:rFonts w:ascii="Arial Narrow" w:hAnsi="Arial Narrow"/>
        </w:rPr>
        <w:br/>
      </w:r>
      <w:r w:rsidRPr="0090758B">
        <w:rPr>
          <w:rFonts w:ascii="Arial Narrow" w:hAnsi="Arial Narrow"/>
        </w:rPr>
        <w:t xml:space="preserve">w celu prawidłowej realizacji przedmiotu </w:t>
      </w:r>
      <w:r w:rsidR="007D4F71">
        <w:rPr>
          <w:rFonts w:ascii="Arial Narrow" w:hAnsi="Arial Narrow"/>
        </w:rPr>
        <w:t>u</w:t>
      </w:r>
      <w:r w:rsidRPr="0090758B">
        <w:rPr>
          <w:rFonts w:ascii="Arial Narrow" w:hAnsi="Arial Narrow"/>
        </w:rPr>
        <w:t>mowy.</w:t>
      </w:r>
      <w:r w:rsidR="00674BBC" w:rsidRPr="0090758B">
        <w:rPr>
          <w:rFonts w:ascii="Arial Narrow" w:hAnsi="Arial Narrow"/>
        </w:rPr>
        <w:t xml:space="preserve"> Protokół konieczności sporządza Nadzór Inwestorski, a podpisuje go Zamawiający, Nadzór Inwestorski i Wykonawca.</w:t>
      </w:r>
    </w:p>
    <w:p w14:paraId="36366CF6"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robót zanikających i ulegających zakryciu</w:t>
      </w:r>
      <w:r w:rsidRPr="0090758B">
        <w:rPr>
          <w:rFonts w:ascii="Arial Narrow" w:hAnsi="Arial Narrow"/>
        </w:rPr>
        <w:t xml:space="preserve"> – dokument potwierdzający odbiór robót w zakresie wykonania przez Wykonawcę zgodnie z Umową robót zanikających lub ulegających zakryciu. </w:t>
      </w:r>
    </w:p>
    <w:p w14:paraId="60FEFA3F"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częściowego</w:t>
      </w:r>
      <w:r w:rsidRPr="0090758B">
        <w:rPr>
          <w:rFonts w:ascii="Arial Narrow" w:hAnsi="Arial Narrow"/>
        </w:rPr>
        <w:t xml:space="preserve"> – dokument potwierdzający odbiór robót w zakresie wykonania przez Wykonawcę  zgodnie z Umową części robót budowlanych</w:t>
      </w:r>
      <w:r w:rsidRPr="0090758B">
        <w:rPr>
          <w:rFonts w:ascii="Arial Narrow" w:hAnsi="Arial Narrow"/>
          <w:u w:val="single"/>
        </w:rPr>
        <w:t>.</w:t>
      </w:r>
      <w:r w:rsidRPr="0090758B">
        <w:rPr>
          <w:rFonts w:ascii="Arial Narrow" w:hAnsi="Arial Narrow"/>
        </w:rPr>
        <w:t xml:space="preserve"> </w:t>
      </w:r>
    </w:p>
    <w:p w14:paraId="30D33DC5"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usunięcia Wad</w:t>
      </w:r>
      <w:r w:rsidRPr="0090758B">
        <w:rPr>
          <w:rFonts w:ascii="Arial Narrow" w:hAnsi="Arial Narrow"/>
        </w:rPr>
        <w:t xml:space="preserve"> – dokument potwierdzający odbiór robót w zakresie wykonania usunięcia przez Wykonawcę Wad powstałych w okresie rękojmi za Wady fizyczne lub gwarancji jakości </w:t>
      </w:r>
      <w:r w:rsidR="003B2C1F" w:rsidRPr="0090758B">
        <w:rPr>
          <w:rFonts w:ascii="Arial Narrow" w:hAnsi="Arial Narrow"/>
        </w:rPr>
        <w:br/>
      </w:r>
      <w:r w:rsidRPr="0090758B">
        <w:rPr>
          <w:rFonts w:ascii="Arial Narrow" w:hAnsi="Arial Narrow"/>
        </w:rPr>
        <w:t xml:space="preserve">w robotach budowlanych zrealizowanych na podstawie Umowy. </w:t>
      </w:r>
    </w:p>
    <w:p w14:paraId="32F58436"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końcowego robót</w:t>
      </w:r>
      <w:r w:rsidRPr="0090758B">
        <w:rPr>
          <w:rFonts w:ascii="Arial Narrow" w:hAnsi="Arial Narrow"/>
        </w:rPr>
        <w:t xml:space="preserve"> - dokument potwierdzający odbiór wykonania przez Wykonawcę całości robót budowlanych będących przedmiotem </w:t>
      </w:r>
      <w:r w:rsidR="007D4F71">
        <w:rPr>
          <w:rFonts w:ascii="Arial Narrow" w:hAnsi="Arial Narrow"/>
        </w:rPr>
        <w:t>u</w:t>
      </w:r>
      <w:r w:rsidRPr="0090758B">
        <w:rPr>
          <w:rFonts w:ascii="Arial Narrow" w:hAnsi="Arial Narrow"/>
        </w:rPr>
        <w:t>mowy.</w:t>
      </w:r>
    </w:p>
    <w:p w14:paraId="0FDDD6B3" w14:textId="77777777" w:rsidR="006663BE" w:rsidRPr="00B770A1" w:rsidRDefault="00697C00">
      <w:pPr>
        <w:numPr>
          <w:ilvl w:val="0"/>
          <w:numId w:val="1"/>
        </w:numPr>
        <w:ind w:left="567" w:hanging="567"/>
        <w:jc w:val="both"/>
        <w:rPr>
          <w:rFonts w:ascii="Arial Narrow" w:hAnsi="Arial Narrow" w:cs="Arial"/>
        </w:rPr>
      </w:pPr>
      <w:r w:rsidRPr="0090758B">
        <w:rPr>
          <w:rFonts w:ascii="Arial Narrow" w:hAnsi="Arial Narrow"/>
          <w:b/>
        </w:rPr>
        <w:t>Protokół odbioru ostatecznego robót</w:t>
      </w:r>
      <w:r w:rsidRPr="0090758B">
        <w:rPr>
          <w:rFonts w:ascii="Arial Narrow" w:hAnsi="Arial Narrow"/>
        </w:rPr>
        <w:t xml:space="preserve"> – dokument potwierdzający odbiór robót po usunięciu przez Wykonawcę </w:t>
      </w:r>
      <w:r w:rsidRPr="00B770A1">
        <w:rPr>
          <w:rFonts w:ascii="Arial Narrow" w:hAnsi="Arial Narrow"/>
        </w:rPr>
        <w:t>wszystkich Wad ujawnionych w robotach budowlanych zrealizowanych na podstawie Umowy w okresie rękojmi i gwarancji jakości.</w:t>
      </w:r>
    </w:p>
    <w:p w14:paraId="4C8244A7" w14:textId="77777777" w:rsidR="001320DA" w:rsidRPr="007D4F71" w:rsidRDefault="001320DA">
      <w:pPr>
        <w:numPr>
          <w:ilvl w:val="0"/>
          <w:numId w:val="1"/>
        </w:numPr>
        <w:ind w:left="567" w:hanging="567"/>
        <w:jc w:val="both"/>
        <w:rPr>
          <w:rFonts w:ascii="Arial Narrow" w:hAnsi="Arial Narrow" w:cs="Arial"/>
        </w:rPr>
      </w:pPr>
      <w:r w:rsidRPr="00B770A1">
        <w:rPr>
          <w:rFonts w:ascii="Arial Narrow" w:hAnsi="Arial Narrow"/>
          <w:b/>
        </w:rPr>
        <w:t>Interpretacje:</w:t>
      </w:r>
    </w:p>
    <w:p w14:paraId="3C909A47" w14:textId="77777777" w:rsidR="001320DA" w:rsidRPr="0090758B" w:rsidRDefault="001320DA" w:rsidP="004231ED">
      <w:pPr>
        <w:pStyle w:val="Akapitzlist"/>
        <w:numPr>
          <w:ilvl w:val="0"/>
          <w:numId w:val="58"/>
        </w:numPr>
        <w:tabs>
          <w:tab w:val="left" w:pos="709"/>
          <w:tab w:val="left" w:pos="1134"/>
        </w:tabs>
        <w:ind w:hanging="153"/>
        <w:contextualSpacing w:val="0"/>
        <w:jc w:val="both"/>
        <w:rPr>
          <w:rFonts w:ascii="Arial Narrow" w:hAnsi="Arial Narrow"/>
        </w:rPr>
      </w:pPr>
      <w:r w:rsidRPr="0090758B">
        <w:rPr>
          <w:rFonts w:ascii="Arial Narrow" w:hAnsi="Arial Narrow"/>
        </w:rPr>
        <w:t>Postanowienia Umowy są interpretowane na podstawie przepisów prawa polskiego.</w:t>
      </w:r>
    </w:p>
    <w:p w14:paraId="127B66F2" w14:textId="77777777" w:rsidR="001320DA"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Ilekroć pojęcie użyte jest w liczbie pojedynczej, dotyczy to również użytego pojęcia w liczbie mnogiej i odwrotnie chyba, że z określonego uregulowania wynika wyraźnie coś innego.</w:t>
      </w:r>
    </w:p>
    <w:p w14:paraId="2328FA87" w14:textId="77777777" w:rsidR="00287612"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Integralną częścią Umowy są załączniki do Umowy, w szczególności dokumenty wymienione </w:t>
      </w:r>
      <w:r w:rsidR="00004D51" w:rsidRPr="0090758B">
        <w:rPr>
          <w:rFonts w:ascii="Arial Narrow" w:hAnsi="Arial Narrow"/>
        </w:rPr>
        <w:br/>
      </w:r>
      <w:r w:rsidRPr="008B3A8B">
        <w:rPr>
          <w:rFonts w:ascii="Arial Narrow" w:hAnsi="Arial Narrow"/>
          <w:color w:val="000000" w:themeColor="text1"/>
        </w:rPr>
        <w:t xml:space="preserve">w </w:t>
      </w:r>
      <w:r w:rsidR="00CF0990" w:rsidRPr="008B3A8B">
        <w:rPr>
          <w:rFonts w:ascii="Arial Narrow" w:hAnsi="Arial Narrow"/>
          <w:color w:val="000000" w:themeColor="text1"/>
        </w:rPr>
        <w:t xml:space="preserve">§ </w:t>
      </w:r>
      <w:r w:rsidR="003B2C1F" w:rsidRPr="008B3A8B">
        <w:rPr>
          <w:rFonts w:ascii="Arial Narrow" w:hAnsi="Arial Narrow"/>
          <w:color w:val="000000" w:themeColor="text1"/>
        </w:rPr>
        <w:t>3</w:t>
      </w:r>
      <w:r w:rsidR="00CF0990" w:rsidRPr="008B3A8B">
        <w:rPr>
          <w:rFonts w:ascii="Arial Narrow" w:hAnsi="Arial Narrow"/>
          <w:color w:val="000000" w:themeColor="text1"/>
        </w:rPr>
        <w:t xml:space="preserve"> ust. 3.</w:t>
      </w:r>
      <w:r w:rsidRPr="008B3A8B">
        <w:rPr>
          <w:rFonts w:ascii="Arial Narrow" w:hAnsi="Arial Narrow"/>
          <w:color w:val="000000" w:themeColor="text1"/>
        </w:rPr>
        <w:t xml:space="preserve"> </w:t>
      </w:r>
    </w:p>
    <w:p w14:paraId="761FD1C0"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Wszelkie dokumenty dostarczane drugiej Stronie w trakcie realizacji Umowy będą sporządzane </w:t>
      </w:r>
      <w:r w:rsidR="003B2C1F" w:rsidRPr="0090758B">
        <w:rPr>
          <w:rFonts w:ascii="Arial Narrow" w:hAnsi="Arial Narrow"/>
        </w:rPr>
        <w:br/>
      </w:r>
      <w:r w:rsidRPr="0090758B">
        <w:rPr>
          <w:rFonts w:ascii="Arial Narrow" w:hAnsi="Arial Narrow"/>
        </w:rPr>
        <w:t>w języku polskim.</w:t>
      </w:r>
    </w:p>
    <w:p w14:paraId="3DBEA23E"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Śródtytuły nie wpływają na interpretację postanowień umownych.</w:t>
      </w:r>
    </w:p>
    <w:p w14:paraId="55630927" w14:textId="77777777" w:rsidR="004B7626"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Terminy określone w Umowie w dniach, tygodniach i miesiącach odnoszą się do dni, tygodni </w:t>
      </w:r>
      <w:r w:rsidR="003B2C1F" w:rsidRPr="0090758B">
        <w:rPr>
          <w:rFonts w:ascii="Arial Narrow" w:hAnsi="Arial Narrow"/>
        </w:rPr>
        <w:br/>
      </w:r>
      <w:r w:rsidRPr="0090758B">
        <w:rPr>
          <w:rFonts w:ascii="Arial Narrow" w:hAnsi="Arial Narrow"/>
        </w:rPr>
        <w:t>i miesięcy kalendarzowych. Bieg i upływ terminu określane są zgodnie z przepisami KC.</w:t>
      </w:r>
    </w:p>
    <w:p w14:paraId="5362F4D5" w14:textId="77777777" w:rsidR="00F1573F" w:rsidRPr="0090758B" w:rsidRDefault="00F1573F" w:rsidP="00757AE7">
      <w:pPr>
        <w:pStyle w:val="Default"/>
        <w:spacing w:before="240"/>
        <w:jc w:val="center"/>
        <w:rPr>
          <w:rFonts w:ascii="Arial Narrow" w:hAnsi="Arial Narrow" w:cs="Arial"/>
          <w:b/>
          <w:bCs/>
          <w:color w:val="auto"/>
          <w:kern w:val="24"/>
        </w:rPr>
      </w:pPr>
      <w:r w:rsidRPr="0090758B">
        <w:rPr>
          <w:rFonts w:ascii="Arial Narrow" w:hAnsi="Arial Narrow" w:cs="Arial"/>
          <w:b/>
          <w:bCs/>
          <w:color w:val="auto"/>
          <w:kern w:val="24"/>
        </w:rPr>
        <w:t>§2</w:t>
      </w:r>
    </w:p>
    <w:p w14:paraId="16577D27" w14:textId="77777777" w:rsidR="00F1573F" w:rsidRPr="0090758B" w:rsidRDefault="0027264E" w:rsidP="00757AE7">
      <w:pPr>
        <w:pStyle w:val="Default"/>
        <w:spacing w:after="240"/>
        <w:jc w:val="center"/>
        <w:rPr>
          <w:rFonts w:ascii="Arial Narrow" w:hAnsi="Arial Narrow" w:cs="Arial"/>
          <w:b/>
          <w:bCs/>
          <w:color w:val="auto"/>
          <w:kern w:val="24"/>
        </w:rPr>
      </w:pPr>
      <w:r>
        <w:rPr>
          <w:rFonts w:ascii="Arial Narrow" w:hAnsi="Arial Narrow" w:cs="Arial"/>
          <w:b/>
          <w:bCs/>
          <w:color w:val="auto"/>
          <w:kern w:val="24"/>
        </w:rPr>
        <w:t>(podstawa prawna zawarcia umowy</w:t>
      </w:r>
      <w:r w:rsidR="00F1573F" w:rsidRPr="0090758B">
        <w:rPr>
          <w:rFonts w:ascii="Arial Narrow" w:hAnsi="Arial Narrow" w:cs="Arial"/>
          <w:b/>
          <w:bCs/>
          <w:color w:val="auto"/>
          <w:kern w:val="24"/>
        </w:rPr>
        <w:t>)</w:t>
      </w:r>
    </w:p>
    <w:p w14:paraId="3568F89E" w14:textId="0610CF04" w:rsidR="00B152F3" w:rsidRPr="0090758B"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 xml:space="preserve">Umowa </w:t>
      </w:r>
      <w:r w:rsidR="00051BF7" w:rsidRPr="0090758B">
        <w:rPr>
          <w:rFonts w:ascii="Arial Narrow" w:hAnsi="Arial Narrow" w:cs="Arial"/>
          <w:color w:val="auto"/>
          <w:kern w:val="24"/>
        </w:rPr>
        <w:t>zostaje</w:t>
      </w:r>
      <w:r w:rsidRPr="0090758B">
        <w:rPr>
          <w:rFonts w:ascii="Arial Narrow" w:hAnsi="Arial Narrow" w:cs="Arial"/>
          <w:color w:val="auto"/>
          <w:kern w:val="24"/>
        </w:rPr>
        <w:t xml:space="preserve"> zawarta po przeprowadzeniu postępowania o zamówienie publiczne w oparciu o przepisy </w:t>
      </w:r>
      <w:r w:rsidRPr="00B6742A">
        <w:rPr>
          <w:rFonts w:ascii="Arial Narrow" w:hAnsi="Arial Narrow" w:cs="Arial"/>
          <w:color w:val="auto"/>
          <w:kern w:val="24"/>
        </w:rPr>
        <w:t xml:space="preserve">ustawy z dnia </w:t>
      </w:r>
      <w:r w:rsidR="0027264E" w:rsidRPr="00B6742A">
        <w:rPr>
          <w:rFonts w:ascii="Arial Narrow" w:hAnsi="Arial Narrow" w:cs="Arial"/>
          <w:color w:val="auto"/>
          <w:kern w:val="24"/>
        </w:rPr>
        <w:t>11 września 2019</w:t>
      </w:r>
      <w:r w:rsidR="000758B7">
        <w:rPr>
          <w:rFonts w:ascii="Arial Narrow" w:hAnsi="Arial Narrow" w:cs="Arial"/>
          <w:color w:val="auto"/>
          <w:kern w:val="24"/>
        </w:rPr>
        <w:t xml:space="preserve"> </w:t>
      </w:r>
      <w:r w:rsidR="0027264E" w:rsidRPr="00B6742A">
        <w:rPr>
          <w:rFonts w:ascii="Arial Narrow" w:hAnsi="Arial Narrow" w:cs="Arial"/>
          <w:color w:val="auto"/>
          <w:kern w:val="24"/>
        </w:rPr>
        <w:t>r.</w:t>
      </w:r>
      <w:r w:rsidRPr="00B6742A">
        <w:rPr>
          <w:rFonts w:ascii="Arial Narrow" w:hAnsi="Arial Narrow" w:cs="Arial"/>
          <w:color w:val="auto"/>
          <w:kern w:val="24"/>
        </w:rPr>
        <w:t xml:space="preserve"> Prawo zamówień publicznych w trybie </w:t>
      </w:r>
      <w:r w:rsidR="0027264E" w:rsidRPr="00B6742A">
        <w:rPr>
          <w:rFonts w:ascii="Arial Narrow" w:hAnsi="Arial Narrow" w:cs="Arial"/>
          <w:color w:val="auto"/>
          <w:kern w:val="24"/>
        </w:rPr>
        <w:t>podstawowym</w:t>
      </w:r>
      <w:r w:rsidRPr="00B6742A">
        <w:rPr>
          <w:rFonts w:ascii="Arial Narrow" w:hAnsi="Arial Narrow" w:cs="Arial"/>
          <w:color w:val="auto"/>
          <w:kern w:val="24"/>
        </w:rPr>
        <w:t xml:space="preserve"> </w:t>
      </w:r>
      <w:r w:rsidR="0033646E">
        <w:rPr>
          <w:rFonts w:ascii="Arial Narrow" w:hAnsi="Arial Narrow" w:cs="Arial"/>
          <w:color w:val="auto"/>
          <w:kern w:val="24"/>
        </w:rPr>
        <w:t>bez</w:t>
      </w:r>
      <w:r w:rsidR="00370C98" w:rsidRPr="00B6742A">
        <w:rPr>
          <w:rFonts w:ascii="Arial Narrow" w:hAnsi="Arial Narrow" w:cs="Arial"/>
          <w:color w:val="auto"/>
          <w:kern w:val="24"/>
        </w:rPr>
        <w:t xml:space="preserve"> negocjacji </w:t>
      </w:r>
      <w:r w:rsidRPr="0090758B">
        <w:rPr>
          <w:rFonts w:ascii="Arial Narrow" w:hAnsi="Arial Narrow" w:cs="Arial"/>
          <w:color w:val="auto"/>
          <w:kern w:val="24"/>
        </w:rPr>
        <w:t>na podstawie ogłoszenia opublikowanego w Biuletynie Zamówień Publicznych pod N</w:t>
      </w:r>
      <w:r w:rsidR="00DC2A96">
        <w:rPr>
          <w:rFonts w:ascii="Arial Narrow" w:hAnsi="Arial Narrow" w:cs="Arial"/>
          <w:color w:val="auto"/>
          <w:kern w:val="24"/>
        </w:rPr>
        <w:t>r</w:t>
      </w:r>
      <w:r w:rsidR="007E530E">
        <w:rPr>
          <w:rFonts w:ascii="Arial Narrow" w:hAnsi="Arial Narrow" w:cs="Arial"/>
          <w:color w:val="auto"/>
          <w:kern w:val="24"/>
        </w:rPr>
        <w:t xml:space="preserve"> </w:t>
      </w:r>
      <w:r w:rsidR="0027264E">
        <w:rPr>
          <w:rFonts w:ascii="Arial Narrow" w:hAnsi="Arial Narrow"/>
          <w:szCs w:val="30"/>
        </w:rPr>
        <w:t>……..</w:t>
      </w:r>
      <w:r w:rsidR="00C61301" w:rsidRPr="007E530E">
        <w:rPr>
          <w:rFonts w:ascii="Arial Narrow" w:hAnsi="Arial Narrow" w:cs="Arial"/>
          <w:color w:val="auto"/>
          <w:kern w:val="24"/>
          <w:sz w:val="20"/>
        </w:rPr>
        <w:t xml:space="preserve">  </w:t>
      </w:r>
      <w:r w:rsidR="007E530E">
        <w:rPr>
          <w:rFonts w:ascii="Arial Narrow" w:hAnsi="Arial Narrow" w:cs="Arial"/>
          <w:color w:val="auto"/>
          <w:kern w:val="24"/>
          <w:sz w:val="20"/>
        </w:rPr>
        <w:br/>
      </w:r>
      <w:r w:rsidRPr="0090758B">
        <w:rPr>
          <w:rFonts w:ascii="Arial Narrow" w:hAnsi="Arial Narrow" w:cs="Arial"/>
          <w:color w:val="auto"/>
          <w:kern w:val="24"/>
        </w:rPr>
        <w:t xml:space="preserve">z dnia </w:t>
      </w:r>
      <w:r w:rsidR="0027264E">
        <w:rPr>
          <w:rFonts w:ascii="Arial Narrow" w:hAnsi="Arial Narrow"/>
          <w:szCs w:val="30"/>
        </w:rPr>
        <w:t>……………………….</w:t>
      </w:r>
      <w:r w:rsidR="00C61301" w:rsidRPr="007E530E">
        <w:rPr>
          <w:rFonts w:ascii="Arial Narrow" w:hAnsi="Arial Narrow" w:cs="Arial"/>
          <w:color w:val="auto"/>
          <w:kern w:val="24"/>
          <w:sz w:val="22"/>
        </w:rPr>
        <w:t xml:space="preserve"> </w:t>
      </w:r>
      <w:r w:rsidR="00C61301" w:rsidRPr="0090758B">
        <w:rPr>
          <w:rFonts w:ascii="Arial Narrow" w:hAnsi="Arial Narrow" w:cs="Arial"/>
          <w:color w:val="auto"/>
          <w:kern w:val="24"/>
        </w:rPr>
        <w:t>r.</w:t>
      </w:r>
    </w:p>
    <w:p w14:paraId="171688C3" w14:textId="77777777" w:rsidR="00592F54"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Podstawą zawarcia Umowy jest decyzja Zamawiającego o wyborze oferty najkorzystniejszej.</w:t>
      </w:r>
    </w:p>
    <w:p w14:paraId="33DF02F6" w14:textId="77777777" w:rsidR="006161C9" w:rsidRPr="0090758B" w:rsidRDefault="006161C9" w:rsidP="00A42C4A">
      <w:pPr>
        <w:pStyle w:val="Default"/>
        <w:ind w:left="567"/>
        <w:jc w:val="both"/>
        <w:rPr>
          <w:rFonts w:ascii="Arial Narrow" w:hAnsi="Arial Narrow" w:cs="Arial"/>
          <w:color w:val="auto"/>
          <w:kern w:val="24"/>
        </w:rPr>
      </w:pPr>
    </w:p>
    <w:p w14:paraId="0D8177CE" w14:textId="77777777" w:rsidR="00DB77F7" w:rsidRPr="0090758B" w:rsidRDefault="00DB77F7" w:rsidP="00757AE7">
      <w:pPr>
        <w:spacing w:before="240"/>
        <w:ind w:left="4248" w:firstLine="708"/>
        <w:rPr>
          <w:rFonts w:ascii="Arial Narrow" w:hAnsi="Arial Narrow" w:cs="Arial"/>
          <w:b/>
        </w:rPr>
      </w:pPr>
      <w:r w:rsidRPr="0090758B">
        <w:rPr>
          <w:rFonts w:ascii="Arial Narrow" w:hAnsi="Arial Narrow" w:cs="Arial"/>
          <w:b/>
        </w:rPr>
        <w:t>§</w:t>
      </w:r>
      <w:r w:rsidR="002703C5" w:rsidRPr="0090758B">
        <w:rPr>
          <w:rFonts w:ascii="Arial Narrow" w:hAnsi="Arial Narrow" w:cs="Arial"/>
          <w:b/>
        </w:rPr>
        <w:t>3</w:t>
      </w:r>
    </w:p>
    <w:p w14:paraId="3ADDC48C" w14:textId="77777777" w:rsidR="00DB77F7" w:rsidRPr="0090758B" w:rsidRDefault="002703C5" w:rsidP="00757AE7">
      <w:pPr>
        <w:spacing w:after="240"/>
        <w:jc w:val="center"/>
        <w:rPr>
          <w:rFonts w:ascii="Arial Narrow" w:hAnsi="Arial Narrow" w:cs="Arial"/>
          <w:b/>
        </w:rPr>
      </w:pPr>
      <w:r w:rsidRPr="0090758B">
        <w:rPr>
          <w:rFonts w:ascii="Arial Narrow" w:hAnsi="Arial Narrow" w:cs="Arial"/>
          <w:b/>
        </w:rPr>
        <w:t>(p</w:t>
      </w:r>
      <w:r w:rsidR="005E2104" w:rsidRPr="0090758B">
        <w:rPr>
          <w:rFonts w:ascii="Arial Narrow" w:hAnsi="Arial Narrow" w:cs="Arial"/>
          <w:b/>
        </w:rPr>
        <w:t xml:space="preserve">rzedmiot </w:t>
      </w:r>
      <w:r w:rsidR="00A7062E" w:rsidRPr="0090758B">
        <w:rPr>
          <w:rFonts w:ascii="Arial Narrow" w:hAnsi="Arial Narrow" w:cs="Arial"/>
          <w:b/>
        </w:rPr>
        <w:t>umowy</w:t>
      </w:r>
      <w:r w:rsidRPr="0090758B">
        <w:rPr>
          <w:rFonts w:ascii="Arial Narrow" w:hAnsi="Arial Narrow" w:cs="Arial"/>
          <w:b/>
        </w:rPr>
        <w:t>)</w:t>
      </w:r>
    </w:p>
    <w:p w14:paraId="68C9F6DD" w14:textId="1710836D" w:rsidR="00370C98" w:rsidRPr="00CF24A9" w:rsidRDefault="00957AB9" w:rsidP="00370C98">
      <w:pPr>
        <w:pStyle w:val="Akapitzlist"/>
        <w:widowControl w:val="0"/>
        <w:numPr>
          <w:ilvl w:val="0"/>
          <w:numId w:val="2"/>
        </w:numPr>
        <w:tabs>
          <w:tab w:val="left" w:pos="846"/>
        </w:tabs>
        <w:jc w:val="both"/>
        <w:rPr>
          <w:rFonts w:ascii="Arial Narrow" w:hAnsi="Arial Narrow" w:cs="Arial"/>
          <w:b/>
          <w:color w:val="000000" w:themeColor="text1"/>
          <w:lang w:eastAsia="ar-SA"/>
        </w:rPr>
      </w:pPr>
      <w:r w:rsidRPr="008B3A8B">
        <w:rPr>
          <w:rFonts w:ascii="Arial Narrow" w:hAnsi="Arial Narrow"/>
          <w:szCs w:val="22"/>
        </w:rPr>
        <w:t xml:space="preserve">Zamawiający powierza, a </w:t>
      </w:r>
      <w:r w:rsidR="001B7D21" w:rsidRPr="008B3A8B">
        <w:rPr>
          <w:rFonts w:ascii="Arial Narrow" w:hAnsi="Arial Narrow"/>
          <w:szCs w:val="22"/>
        </w:rPr>
        <w:t>Wykonawca przyjmuje</w:t>
      </w:r>
      <w:r w:rsidRPr="008B3A8B">
        <w:rPr>
          <w:rFonts w:ascii="Arial Narrow" w:hAnsi="Arial Narrow"/>
          <w:szCs w:val="22"/>
        </w:rPr>
        <w:t xml:space="preserve"> do realizacji </w:t>
      </w:r>
      <w:r w:rsidR="00D7385F" w:rsidRPr="008B3A8B">
        <w:rPr>
          <w:rFonts w:ascii="Arial Narrow" w:hAnsi="Arial Narrow"/>
          <w:szCs w:val="22"/>
        </w:rPr>
        <w:t xml:space="preserve">wykonanie robót budowlanych w ramach </w:t>
      </w:r>
      <w:r w:rsidR="004F7C72" w:rsidRPr="008B3A8B">
        <w:rPr>
          <w:rFonts w:ascii="Arial Narrow" w:hAnsi="Arial Narrow"/>
          <w:szCs w:val="22"/>
        </w:rPr>
        <w:t>zadani</w:t>
      </w:r>
      <w:r w:rsidR="00D7385F" w:rsidRPr="008B3A8B">
        <w:rPr>
          <w:rFonts w:ascii="Arial Narrow" w:hAnsi="Arial Narrow"/>
          <w:szCs w:val="22"/>
        </w:rPr>
        <w:t>a</w:t>
      </w:r>
      <w:r w:rsidR="004F7C72" w:rsidRPr="008B3A8B">
        <w:rPr>
          <w:rFonts w:ascii="Arial Narrow" w:hAnsi="Arial Narrow"/>
          <w:szCs w:val="22"/>
        </w:rPr>
        <w:t xml:space="preserve"> pn</w:t>
      </w:r>
      <w:r w:rsidR="008B3A8B">
        <w:rPr>
          <w:rFonts w:ascii="Arial Narrow" w:hAnsi="Arial Narrow"/>
          <w:szCs w:val="22"/>
        </w:rPr>
        <w:t>.:</w:t>
      </w:r>
      <w:r w:rsidR="008B3A8B" w:rsidRPr="008B3A8B">
        <w:rPr>
          <w:rFonts w:ascii="Arial Narrow" w:hAnsi="Arial Narrow"/>
          <w:szCs w:val="22"/>
        </w:rPr>
        <w:t xml:space="preserve"> </w:t>
      </w:r>
      <w:r w:rsidR="00641724" w:rsidRPr="002103D5">
        <w:rPr>
          <w:rFonts w:ascii="Arial Narrow" w:hAnsi="Arial Narrow" w:cs="Arial"/>
          <w:i/>
          <w:color w:val="000000"/>
          <w:sz w:val="22"/>
          <w:szCs w:val="22"/>
        </w:rPr>
        <w:t>"</w:t>
      </w:r>
      <w:r w:rsidR="00641724">
        <w:rPr>
          <w:rFonts w:ascii="Arial Narrow" w:hAnsi="Arial Narrow" w:cs="Arial"/>
          <w:i/>
          <w:color w:val="000000"/>
          <w:sz w:val="22"/>
          <w:szCs w:val="22"/>
        </w:rPr>
        <w:t>Przebudowa dróg gruntowych w Gorzowie Wlkp.</w:t>
      </w:r>
      <w:r w:rsidR="00641724" w:rsidRPr="002103D5">
        <w:rPr>
          <w:rFonts w:ascii="Arial Narrow" w:hAnsi="Arial Narrow" w:cs="Arial"/>
          <w:i/>
          <w:color w:val="000000"/>
          <w:sz w:val="22"/>
          <w:szCs w:val="22"/>
        </w:rPr>
        <w:t>”</w:t>
      </w:r>
      <w:r w:rsidR="00641724">
        <w:rPr>
          <w:rFonts w:ascii="Arial Narrow" w:hAnsi="Arial Narrow" w:cs="Arial"/>
          <w:i/>
          <w:color w:val="000000"/>
          <w:sz w:val="22"/>
          <w:szCs w:val="22"/>
        </w:rPr>
        <w:t xml:space="preserve"> – Przebudowa ul. </w:t>
      </w:r>
      <w:r w:rsidR="00221D43">
        <w:rPr>
          <w:rFonts w:ascii="Arial Narrow" w:hAnsi="Arial Narrow" w:cs="Arial"/>
          <w:i/>
          <w:color w:val="000000"/>
          <w:sz w:val="22"/>
          <w:szCs w:val="22"/>
        </w:rPr>
        <w:t>Diamentowej</w:t>
      </w:r>
      <w:r w:rsidR="00641724" w:rsidRPr="006161C9">
        <w:rPr>
          <w:rFonts w:ascii="Arial Narrow" w:hAnsi="Arial Narrow" w:cs="Arial"/>
          <w:color w:val="000000"/>
          <w:szCs w:val="22"/>
        </w:rPr>
        <w:t xml:space="preserve"> </w:t>
      </w:r>
      <w:r w:rsidR="009003AC" w:rsidRPr="006161C9">
        <w:rPr>
          <w:rFonts w:ascii="Arial Narrow" w:hAnsi="Arial Narrow" w:cs="Arial"/>
          <w:color w:val="000000"/>
          <w:szCs w:val="22"/>
        </w:rPr>
        <w:t xml:space="preserve">polegającej na przebudowie </w:t>
      </w:r>
      <w:r w:rsidR="00CF24A9" w:rsidRPr="00CF24A9">
        <w:rPr>
          <w:rFonts w:ascii="Arial Narrow" w:hAnsi="Arial Narrow" w:cs="Arial"/>
        </w:rPr>
        <w:t xml:space="preserve">drogi gminnej ul. </w:t>
      </w:r>
      <w:r w:rsidR="00221D43">
        <w:rPr>
          <w:rFonts w:ascii="Arial Narrow" w:hAnsi="Arial Narrow" w:cs="Arial"/>
        </w:rPr>
        <w:t>Diamentowej</w:t>
      </w:r>
      <w:r w:rsidR="00CF24A9" w:rsidRPr="00CF24A9">
        <w:rPr>
          <w:rFonts w:ascii="Arial Narrow" w:hAnsi="Arial Narrow" w:cs="Arial"/>
        </w:rPr>
        <w:t xml:space="preserve"> na długości ok. </w:t>
      </w:r>
      <w:r w:rsidR="00CE6CBA">
        <w:rPr>
          <w:rFonts w:ascii="Arial Narrow" w:hAnsi="Arial Narrow" w:cs="Arial"/>
        </w:rPr>
        <w:t>5</w:t>
      </w:r>
      <w:r w:rsidR="00221D43">
        <w:rPr>
          <w:rFonts w:ascii="Arial Narrow" w:hAnsi="Arial Narrow" w:cs="Arial"/>
        </w:rPr>
        <w:t>00</w:t>
      </w:r>
      <w:r w:rsidR="00CF24A9" w:rsidRPr="00CF24A9">
        <w:rPr>
          <w:rFonts w:ascii="Arial Narrow" w:hAnsi="Arial Narrow" w:cs="Arial"/>
        </w:rPr>
        <w:t xml:space="preserve"> m, zlokalizowanych na działkach o nr </w:t>
      </w:r>
      <w:r w:rsidR="00221D43">
        <w:rPr>
          <w:rFonts w:ascii="Arial Narrow" w:hAnsi="Arial Narrow" w:cs="Arial"/>
        </w:rPr>
        <w:t>2327, 2328, 2347</w:t>
      </w:r>
      <w:r w:rsidR="00CF24A9" w:rsidRPr="00CF24A9">
        <w:rPr>
          <w:rFonts w:ascii="Arial Narrow" w:hAnsi="Arial Narrow" w:cs="Arial"/>
        </w:rPr>
        <w:t xml:space="preserve"> obręb 2 – Górczyn </w:t>
      </w:r>
      <w:r w:rsidR="007D4F57" w:rsidRPr="00CF24A9">
        <w:rPr>
          <w:rFonts w:ascii="Arial Narrow" w:hAnsi="Arial Narrow" w:cs="Arial"/>
          <w:color w:val="000000"/>
        </w:rPr>
        <w:t>zgodnie z dokumentacją projektową</w:t>
      </w:r>
      <w:r w:rsidR="0038637F" w:rsidRPr="00CF24A9">
        <w:rPr>
          <w:rFonts w:ascii="Arial Narrow" w:hAnsi="Arial Narrow" w:cs="Arial"/>
          <w:color w:val="000000"/>
        </w:rPr>
        <w:t>.</w:t>
      </w:r>
    </w:p>
    <w:p w14:paraId="27106B7B" w14:textId="77777777" w:rsidR="00B72122" w:rsidRPr="0090758B" w:rsidRDefault="00957AB9">
      <w:pPr>
        <w:numPr>
          <w:ilvl w:val="0"/>
          <w:numId w:val="2"/>
        </w:numPr>
        <w:ind w:left="567" w:hanging="567"/>
        <w:jc w:val="both"/>
        <w:rPr>
          <w:rFonts w:ascii="Arial Narrow" w:hAnsi="Arial Narrow"/>
        </w:rPr>
      </w:pPr>
      <w:r w:rsidRPr="0090758B">
        <w:rPr>
          <w:rFonts w:ascii="Arial Narrow" w:hAnsi="Arial Narrow"/>
        </w:rPr>
        <w:t xml:space="preserve">Wykonawca zobowiązuje się wykonać przedmiot umowy z należytą starannością, zgodnie z wiedzą techniczną, obowiązującymi przepisami </w:t>
      </w:r>
      <w:proofErr w:type="spellStart"/>
      <w:r w:rsidRPr="0090758B">
        <w:rPr>
          <w:rFonts w:ascii="Arial Narrow" w:hAnsi="Arial Narrow"/>
        </w:rPr>
        <w:t>techni</w:t>
      </w:r>
      <w:r w:rsidR="00AD591F" w:rsidRPr="0090758B">
        <w:rPr>
          <w:rFonts w:ascii="Arial Narrow" w:hAnsi="Arial Narrow"/>
        </w:rPr>
        <w:t>czno</w:t>
      </w:r>
      <w:proofErr w:type="spellEnd"/>
      <w:r w:rsidR="00AD591F" w:rsidRPr="0090758B">
        <w:rPr>
          <w:rFonts w:ascii="Arial Narrow" w:hAnsi="Arial Narrow"/>
        </w:rPr>
        <w:t xml:space="preserve"> - budowlanymi oraz obowiązującymi normami.</w:t>
      </w:r>
      <w:r w:rsidRPr="0090758B">
        <w:rPr>
          <w:rFonts w:ascii="Arial Narrow" w:hAnsi="Arial Narrow"/>
        </w:rPr>
        <w:t xml:space="preserve"> </w:t>
      </w:r>
      <w:r w:rsidR="00AD591F" w:rsidRPr="0090758B">
        <w:rPr>
          <w:rFonts w:ascii="Arial Narrow" w:hAnsi="Arial Narrow"/>
        </w:rPr>
        <w:t xml:space="preserve"> </w:t>
      </w:r>
    </w:p>
    <w:p w14:paraId="3BF81671" w14:textId="77777777" w:rsidR="00957AB9" w:rsidRPr="0090758B" w:rsidRDefault="00957AB9">
      <w:pPr>
        <w:numPr>
          <w:ilvl w:val="0"/>
          <w:numId w:val="2"/>
        </w:numPr>
        <w:ind w:left="567" w:hanging="567"/>
        <w:jc w:val="both"/>
        <w:rPr>
          <w:rFonts w:ascii="Arial Narrow" w:hAnsi="Arial Narrow"/>
        </w:rPr>
      </w:pPr>
      <w:r w:rsidRPr="0090758B">
        <w:rPr>
          <w:rFonts w:ascii="Arial Narrow" w:hAnsi="Arial Narrow"/>
        </w:rPr>
        <w:t>Szczegółowy zakres przedmiotu umowy przedstawiają niżej wymienione dokumenty</w:t>
      </w:r>
      <w:r w:rsidR="000A65CD" w:rsidRPr="0090758B">
        <w:rPr>
          <w:rFonts w:ascii="Arial Narrow" w:hAnsi="Arial Narrow"/>
        </w:rPr>
        <w:t>:</w:t>
      </w:r>
      <w:r w:rsidRPr="0090758B">
        <w:rPr>
          <w:rFonts w:ascii="Arial Narrow" w:hAnsi="Arial Narrow"/>
        </w:rPr>
        <w:t xml:space="preserve"> </w:t>
      </w:r>
      <w:r w:rsidR="000A65CD" w:rsidRPr="0090758B">
        <w:rPr>
          <w:rFonts w:ascii="Arial Narrow" w:hAnsi="Arial Narrow"/>
        </w:rPr>
        <w:t xml:space="preserve"> </w:t>
      </w:r>
    </w:p>
    <w:p w14:paraId="3781AED7"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 xml:space="preserve">niniejszy </w:t>
      </w:r>
      <w:r w:rsidR="000758B7">
        <w:rPr>
          <w:rFonts w:ascii="Arial Narrow" w:hAnsi="Arial Narrow"/>
        </w:rPr>
        <w:t>kontrakt</w:t>
      </w:r>
      <w:r w:rsidRPr="0090758B">
        <w:rPr>
          <w:rFonts w:ascii="Arial Narrow" w:hAnsi="Arial Narrow"/>
        </w:rPr>
        <w:t>,</w:t>
      </w:r>
    </w:p>
    <w:p w14:paraId="051D3404"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Specyfikacja Warunków Zamówienia,</w:t>
      </w:r>
    </w:p>
    <w:p w14:paraId="4C6142FC" w14:textId="77777777" w:rsidR="004F7C72"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Dokumentacja Projektowa</w:t>
      </w:r>
      <w:r w:rsidR="004F7C72" w:rsidRPr="0090758B">
        <w:rPr>
          <w:rFonts w:ascii="Arial Narrow" w:hAnsi="Arial Narrow"/>
        </w:rPr>
        <w:t>:</w:t>
      </w:r>
    </w:p>
    <w:p w14:paraId="4A53ACF7" w14:textId="77777777" w:rsidR="00DD270E" w:rsidRPr="0090758B" w:rsidRDefault="004F7C72">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3.1.</w:t>
      </w:r>
      <w:r w:rsidR="00DD270E" w:rsidRPr="0090758B">
        <w:rPr>
          <w:rFonts w:ascii="Arial Narrow" w:hAnsi="Arial Narrow"/>
        </w:rPr>
        <w:t xml:space="preserve"> Specyfikacje Techniczne Wykonania i Odbioru Robót; </w:t>
      </w:r>
    </w:p>
    <w:p w14:paraId="071F5D65" w14:textId="61D7DB13" w:rsidR="0077051C" w:rsidRPr="0090758B" w:rsidRDefault="00DD270E" w:rsidP="00370C98">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3.2.</w:t>
      </w:r>
      <w:r w:rsidR="004F7C72" w:rsidRPr="0090758B">
        <w:rPr>
          <w:rFonts w:ascii="Arial Narrow" w:hAnsi="Arial Narrow"/>
        </w:rPr>
        <w:t xml:space="preserve"> Projekt </w:t>
      </w:r>
      <w:r w:rsidR="00CE6CBA">
        <w:rPr>
          <w:rFonts w:ascii="Arial Narrow" w:hAnsi="Arial Narrow"/>
        </w:rPr>
        <w:t>Zagospodarowania Terenu</w:t>
      </w:r>
      <w:r w:rsidR="00370C98">
        <w:rPr>
          <w:rFonts w:ascii="Arial Narrow" w:hAnsi="Arial Narrow"/>
        </w:rPr>
        <w:t>;</w:t>
      </w:r>
    </w:p>
    <w:p w14:paraId="594EA11D" w14:textId="77777777" w:rsidR="001B7D21" w:rsidRPr="0090758B" w:rsidRDefault="001B7D21">
      <w:pPr>
        <w:pStyle w:val="Akapitzlist"/>
        <w:numPr>
          <w:ilvl w:val="0"/>
          <w:numId w:val="6"/>
        </w:numPr>
        <w:tabs>
          <w:tab w:val="left" w:pos="1134"/>
        </w:tabs>
        <w:ind w:left="1134" w:hanging="567"/>
        <w:contextualSpacing w:val="0"/>
        <w:jc w:val="both"/>
        <w:rPr>
          <w:rFonts w:ascii="Arial Narrow" w:hAnsi="Arial Narrow"/>
        </w:rPr>
      </w:pPr>
      <w:r w:rsidRPr="0090758B">
        <w:rPr>
          <w:rFonts w:ascii="Arial Narrow" w:hAnsi="Arial Narrow"/>
        </w:rPr>
        <w:t>Oferta Wykonawcy</w:t>
      </w:r>
      <w:r w:rsidR="00D7385F">
        <w:rPr>
          <w:rFonts w:ascii="Arial Narrow" w:hAnsi="Arial Narrow"/>
        </w:rPr>
        <w:t xml:space="preserve"> wraz z wypełnionymi Tabelami Elementów Rozliczeniowych (TER).</w:t>
      </w:r>
    </w:p>
    <w:p w14:paraId="3887C2EE" w14:textId="77777777" w:rsidR="001B7D21" w:rsidRPr="0090758B" w:rsidRDefault="001B7D21">
      <w:pPr>
        <w:tabs>
          <w:tab w:val="left" w:pos="1134"/>
        </w:tabs>
        <w:ind w:left="567"/>
        <w:jc w:val="both"/>
        <w:rPr>
          <w:rFonts w:ascii="Arial Narrow" w:hAnsi="Arial Narrow"/>
        </w:rPr>
      </w:pPr>
      <w:r w:rsidRPr="0090758B">
        <w:rPr>
          <w:rFonts w:ascii="Arial Narrow" w:hAnsi="Arial Narrow"/>
        </w:rPr>
        <w:t xml:space="preserve">Dokumenty te należy uważać oraz odczytywać i interpretować jako cześć niniejszej umowy, </w:t>
      </w:r>
      <w:r w:rsidR="00442F90" w:rsidRPr="0090758B">
        <w:rPr>
          <w:rFonts w:ascii="Arial Narrow" w:hAnsi="Arial Narrow"/>
        </w:rPr>
        <w:br/>
      </w:r>
      <w:r w:rsidRPr="0090758B">
        <w:rPr>
          <w:rFonts w:ascii="Arial Narrow" w:hAnsi="Arial Narrow"/>
        </w:rPr>
        <w:t>w kolejności wskazanej powyżej. Wszelkie uzupełnienia do tych dokumentów winny być odczytywane w takiej samej kolejności jak dokumenty nimi modyfikowane.</w:t>
      </w:r>
    </w:p>
    <w:p w14:paraId="4B4E05CB" w14:textId="77777777" w:rsidR="00533C12" w:rsidRPr="0090758B" w:rsidRDefault="001B7D21">
      <w:pPr>
        <w:pStyle w:val="Akapitzlist"/>
        <w:tabs>
          <w:tab w:val="left" w:pos="567"/>
        </w:tabs>
        <w:ind w:left="567" w:hanging="567"/>
        <w:contextualSpacing w:val="0"/>
        <w:jc w:val="both"/>
        <w:rPr>
          <w:rFonts w:ascii="Arial Narrow" w:hAnsi="Arial Narrow"/>
        </w:rPr>
      </w:pPr>
      <w:r w:rsidRPr="0090758B">
        <w:rPr>
          <w:rFonts w:ascii="Arial Narrow" w:hAnsi="Arial Narrow"/>
        </w:rPr>
        <w:t>4</w:t>
      </w:r>
      <w:r w:rsidRPr="0090758B">
        <w:rPr>
          <w:rFonts w:ascii="Arial Narrow" w:hAnsi="Arial Narrow"/>
          <w:color w:val="00B050"/>
        </w:rPr>
        <w:t>.</w:t>
      </w:r>
      <w:r w:rsidRPr="0090758B">
        <w:rPr>
          <w:rFonts w:ascii="Arial Narrow" w:hAnsi="Arial Narrow"/>
          <w:color w:val="00B050"/>
        </w:rPr>
        <w:tab/>
      </w:r>
      <w:r w:rsidRPr="0090758B">
        <w:rPr>
          <w:rFonts w:ascii="Arial Narrow" w:hAnsi="Arial Narrow"/>
        </w:rPr>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90758B">
        <w:rPr>
          <w:rFonts w:ascii="Arial Narrow" w:hAnsi="Arial Narrow"/>
        </w:rPr>
        <w:t xml:space="preserve">i zakresu należytej staranności. </w:t>
      </w:r>
      <w:r w:rsidR="00CF0990" w:rsidRPr="0090758B">
        <w:rPr>
          <w:rFonts w:ascii="Arial Narrow" w:hAnsi="Arial Narrow"/>
        </w:rPr>
        <w:t xml:space="preserve">W </w:t>
      </w:r>
      <w:r w:rsidRPr="0090758B">
        <w:rPr>
          <w:rFonts w:ascii="Arial Narrow" w:hAnsi="Arial Narrow"/>
        </w:rPr>
        <w:t>przypadku</w:t>
      </w:r>
      <w:r w:rsidR="00CF0990" w:rsidRPr="0090758B">
        <w:rPr>
          <w:rFonts w:ascii="Arial Narrow" w:hAnsi="Arial Narrow"/>
        </w:rPr>
        <w:t xml:space="preserve"> stwierdzonych rozbieżności pomiędzy dokumentami, o których mowa w ust. </w:t>
      </w:r>
      <w:r w:rsidR="00004D51" w:rsidRPr="0090758B">
        <w:rPr>
          <w:rFonts w:ascii="Arial Narrow" w:hAnsi="Arial Narrow"/>
        </w:rPr>
        <w:t>3</w:t>
      </w:r>
      <w:r w:rsidR="00CF0990" w:rsidRPr="0090758B">
        <w:rPr>
          <w:rFonts w:ascii="Arial Narrow" w:hAnsi="Arial Narrow"/>
        </w:rPr>
        <w:t xml:space="preserve"> pkt</w:t>
      </w:r>
      <w:r w:rsidR="00370C98" w:rsidRPr="0090758B">
        <w:rPr>
          <w:rFonts w:ascii="Arial Narrow" w:hAnsi="Arial Narrow"/>
        </w:rPr>
        <w:t>. 1) - 4) Wykonawca</w:t>
      </w:r>
      <w:r w:rsidR="00CF0990" w:rsidRPr="0090758B">
        <w:rPr>
          <w:rFonts w:ascii="Arial Narrow" w:hAnsi="Arial Narrow"/>
        </w:rPr>
        <w:t xml:space="preserve"> jest zobowiązany niezwłocznie przekazać informację na piśmie </w:t>
      </w:r>
      <w:r w:rsidR="00DD270E" w:rsidRPr="0090758B">
        <w:rPr>
          <w:rFonts w:ascii="Arial Narrow" w:hAnsi="Arial Narrow"/>
        </w:rPr>
        <w:t>Zamawiającemu</w:t>
      </w:r>
      <w:r w:rsidR="00CF0990" w:rsidRPr="0090758B">
        <w:rPr>
          <w:rFonts w:ascii="Arial Narrow" w:hAnsi="Arial Narrow"/>
        </w:rPr>
        <w:t>,</w:t>
      </w:r>
      <w:r w:rsidR="00CF0990" w:rsidRPr="0090758B">
        <w:rPr>
          <w:rFonts w:ascii="Arial Narrow" w:hAnsi="Arial Narrow"/>
          <w:b/>
        </w:rPr>
        <w:t xml:space="preserve"> </w:t>
      </w:r>
      <w:r w:rsidR="00CF0990" w:rsidRPr="0090758B">
        <w:rPr>
          <w:rFonts w:ascii="Arial Narrow" w:hAnsi="Arial Narrow"/>
        </w:rPr>
        <w:t xml:space="preserve">z zachowaniem przy interpretacji rozbieżności zasady pierwszeństwa kolejności dokumentów, o której mowa w ust. </w:t>
      </w:r>
      <w:r w:rsidR="00004D51" w:rsidRPr="0090758B">
        <w:rPr>
          <w:rFonts w:ascii="Arial Narrow" w:hAnsi="Arial Narrow"/>
        </w:rPr>
        <w:t>3</w:t>
      </w:r>
      <w:r w:rsidR="0077051C" w:rsidRPr="0090758B">
        <w:rPr>
          <w:rFonts w:ascii="Arial Narrow" w:hAnsi="Arial Narrow"/>
        </w:rPr>
        <w:t xml:space="preserve"> pkt. 1</w:t>
      </w:r>
      <w:r w:rsidR="00602830" w:rsidRPr="0090758B">
        <w:rPr>
          <w:rFonts w:ascii="Arial Narrow" w:hAnsi="Arial Narrow"/>
        </w:rPr>
        <w:t>)</w:t>
      </w:r>
      <w:r w:rsidR="0077051C" w:rsidRPr="0090758B">
        <w:rPr>
          <w:rFonts w:ascii="Arial Narrow" w:hAnsi="Arial Narrow"/>
        </w:rPr>
        <w:t xml:space="preserve"> </w:t>
      </w:r>
      <w:r w:rsidR="00602830" w:rsidRPr="0090758B">
        <w:rPr>
          <w:rFonts w:ascii="Arial Narrow" w:hAnsi="Arial Narrow"/>
        </w:rPr>
        <w:t>–</w:t>
      </w:r>
      <w:r w:rsidR="0077051C" w:rsidRPr="0090758B">
        <w:rPr>
          <w:rFonts w:ascii="Arial Narrow" w:hAnsi="Arial Narrow"/>
        </w:rPr>
        <w:t xml:space="preserve"> </w:t>
      </w:r>
      <w:r w:rsidR="001E7D43">
        <w:rPr>
          <w:rFonts w:ascii="Arial Narrow" w:hAnsi="Arial Narrow"/>
        </w:rPr>
        <w:t>4</w:t>
      </w:r>
      <w:r w:rsidR="00602830" w:rsidRPr="0090758B">
        <w:rPr>
          <w:rFonts w:ascii="Arial Narrow" w:hAnsi="Arial Narrow"/>
        </w:rPr>
        <w:t>)</w:t>
      </w:r>
      <w:r w:rsidR="00CF0990" w:rsidRPr="0090758B">
        <w:rPr>
          <w:rFonts w:ascii="Arial Narrow" w:hAnsi="Arial Narrow"/>
        </w:rPr>
        <w:t>.</w:t>
      </w:r>
    </w:p>
    <w:p w14:paraId="0B4114B7" w14:textId="77777777" w:rsidR="00957AB9" w:rsidRPr="0090758B" w:rsidRDefault="00957AB9" w:rsidP="004231ED">
      <w:pPr>
        <w:numPr>
          <w:ilvl w:val="0"/>
          <w:numId w:val="67"/>
        </w:numPr>
        <w:ind w:left="567" w:hanging="567"/>
        <w:jc w:val="both"/>
        <w:rPr>
          <w:rFonts w:ascii="Arial Narrow" w:hAnsi="Arial Narrow"/>
        </w:rPr>
      </w:pPr>
      <w:r w:rsidRPr="0090758B">
        <w:rPr>
          <w:rFonts w:ascii="Arial Narrow" w:hAnsi="Arial Narrow"/>
        </w:rPr>
        <w:t>Wykonawca oświadcza, iż zapoznał się z dokumentacją opisującą przedmi</w:t>
      </w:r>
      <w:r w:rsidR="00976845" w:rsidRPr="0090758B">
        <w:rPr>
          <w:rFonts w:ascii="Arial Narrow" w:hAnsi="Arial Narrow"/>
        </w:rPr>
        <w:t xml:space="preserve">ot umowy, </w:t>
      </w:r>
      <w:r w:rsidR="008D6D7D" w:rsidRPr="0090758B">
        <w:rPr>
          <w:rFonts w:ascii="Arial Narrow" w:hAnsi="Arial Narrow"/>
        </w:rPr>
        <w:t xml:space="preserve">o której mowa w </w:t>
      </w:r>
      <w:r w:rsidR="007327D1">
        <w:rPr>
          <w:rFonts w:ascii="Arial Narrow" w:hAnsi="Arial Narrow"/>
        </w:rPr>
        <w:t xml:space="preserve">               </w:t>
      </w:r>
      <w:r w:rsidR="008D6D7D" w:rsidRPr="0090758B">
        <w:rPr>
          <w:rFonts w:ascii="Arial Narrow" w:hAnsi="Arial Narrow"/>
        </w:rPr>
        <w:t>ust.</w:t>
      </w:r>
      <w:r w:rsidR="007327D1">
        <w:rPr>
          <w:rFonts w:ascii="Arial Narrow" w:hAnsi="Arial Narrow"/>
        </w:rPr>
        <w:t xml:space="preserve"> </w:t>
      </w:r>
      <w:r w:rsidR="00442F90" w:rsidRPr="0090758B">
        <w:rPr>
          <w:rFonts w:ascii="Arial Narrow" w:hAnsi="Arial Narrow"/>
        </w:rPr>
        <w:t>3</w:t>
      </w:r>
      <w:r w:rsidR="00A22812" w:rsidRPr="0090758B">
        <w:rPr>
          <w:rFonts w:ascii="Arial Narrow" w:hAnsi="Arial Narrow"/>
        </w:rPr>
        <w:t xml:space="preserve"> </w:t>
      </w:r>
      <w:r w:rsidR="0038637F">
        <w:rPr>
          <w:rFonts w:ascii="Arial Narrow" w:hAnsi="Arial Narrow"/>
        </w:rPr>
        <w:t xml:space="preserve">pkt 1)-3) </w:t>
      </w:r>
      <w:r w:rsidRPr="0090758B">
        <w:rPr>
          <w:rFonts w:ascii="Arial Narrow" w:hAnsi="Arial Narrow"/>
        </w:rPr>
        <w:t xml:space="preserve">niniejszego paragrafu oraz, że jest w pełni świadomy warunków kontraktowych i wynikających z nich następstw i nie wnosi do nich zastrzeżeń. </w:t>
      </w:r>
    </w:p>
    <w:p w14:paraId="5AC46D65"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 xml:space="preserve">Wykonawca zobowiązuje się wykonać wszystkie opisane Dokumentacją projektową roboty budowlane, niezbędne do realizacji przedmiotu </w:t>
      </w:r>
      <w:r w:rsidR="007D4F71">
        <w:rPr>
          <w:rFonts w:ascii="Arial Narrow" w:hAnsi="Arial Narrow"/>
        </w:rPr>
        <w:t>u</w:t>
      </w:r>
      <w:r w:rsidRPr="0090758B">
        <w:rPr>
          <w:rFonts w:ascii="Arial Narrow" w:hAnsi="Arial Narrow"/>
        </w:rPr>
        <w:t>mowy.</w:t>
      </w:r>
    </w:p>
    <w:p w14:paraId="3CA5AF62"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Wykonawca zobowiązuje się do realizacji</w:t>
      </w:r>
      <w:r w:rsidR="00753FCB">
        <w:rPr>
          <w:rFonts w:ascii="Arial Narrow" w:hAnsi="Arial Narrow"/>
        </w:rPr>
        <w:t xml:space="preserve"> robót dodatkowych i </w:t>
      </w:r>
      <w:r w:rsidRPr="0090758B">
        <w:rPr>
          <w:rFonts w:ascii="Arial Narrow" w:hAnsi="Arial Narrow"/>
        </w:rPr>
        <w:t xml:space="preserve">robót zamiennych w stosunku do </w:t>
      </w:r>
      <w:r w:rsidR="008B3A8B" w:rsidRPr="0090758B">
        <w:rPr>
          <w:rFonts w:ascii="Arial Narrow" w:hAnsi="Arial Narrow"/>
        </w:rPr>
        <w:t>rob</w:t>
      </w:r>
      <w:r w:rsidR="008B3A8B">
        <w:rPr>
          <w:rFonts w:ascii="Arial Narrow" w:hAnsi="Arial Narrow"/>
        </w:rPr>
        <w:t>ó</w:t>
      </w:r>
      <w:r w:rsidR="008B3A8B" w:rsidRPr="0090758B">
        <w:rPr>
          <w:rFonts w:ascii="Arial Narrow" w:hAnsi="Arial Narrow"/>
        </w:rPr>
        <w:t xml:space="preserve">t </w:t>
      </w:r>
      <w:r w:rsidRPr="0090758B">
        <w:rPr>
          <w:rFonts w:ascii="Arial Narrow" w:hAnsi="Arial Narrow"/>
        </w:rPr>
        <w:t xml:space="preserve">budowlanych opisanych w </w:t>
      </w:r>
      <w:r w:rsidR="00836CBD" w:rsidRPr="0090758B">
        <w:rPr>
          <w:rFonts w:ascii="Arial Narrow" w:hAnsi="Arial Narrow"/>
        </w:rPr>
        <w:t>D</w:t>
      </w:r>
      <w:r w:rsidR="002811F6" w:rsidRPr="0090758B">
        <w:rPr>
          <w:rFonts w:ascii="Arial Narrow" w:hAnsi="Arial Narrow"/>
        </w:rPr>
        <w:t xml:space="preserve">okumentacji </w:t>
      </w:r>
      <w:r w:rsidR="00836CBD" w:rsidRPr="0090758B">
        <w:rPr>
          <w:rFonts w:ascii="Arial Narrow" w:hAnsi="Arial Narrow"/>
        </w:rPr>
        <w:t>P</w:t>
      </w:r>
      <w:r w:rsidR="002811F6" w:rsidRPr="0090758B">
        <w:rPr>
          <w:rFonts w:ascii="Arial Narrow" w:hAnsi="Arial Narrow"/>
        </w:rPr>
        <w:t>rojektowej</w:t>
      </w:r>
      <w:r w:rsidRPr="0090758B">
        <w:rPr>
          <w:rFonts w:ascii="Arial Narrow" w:hAnsi="Arial Narrow"/>
        </w:rPr>
        <w:t>, jeżeli ich wykonanie jest konieczne dla realizacji Umowy zgodnie z zasadami wiedzy technicznej</w:t>
      </w:r>
      <w:r w:rsidR="004362CA" w:rsidRPr="0090758B">
        <w:rPr>
          <w:rFonts w:ascii="Arial Narrow" w:hAnsi="Arial Narrow"/>
        </w:rPr>
        <w:t>.</w:t>
      </w:r>
      <w:r w:rsidRPr="0090758B">
        <w:rPr>
          <w:rFonts w:ascii="Arial Narrow" w:hAnsi="Arial Narrow"/>
        </w:rPr>
        <w:t xml:space="preserve"> </w:t>
      </w:r>
    </w:p>
    <w:p w14:paraId="3B460776" w14:textId="77777777" w:rsidR="00295379" w:rsidRDefault="004362CA" w:rsidP="004231ED">
      <w:pPr>
        <w:numPr>
          <w:ilvl w:val="0"/>
          <w:numId w:val="67"/>
        </w:numPr>
        <w:ind w:left="567" w:hanging="567"/>
        <w:jc w:val="both"/>
        <w:rPr>
          <w:rFonts w:ascii="Arial Narrow" w:hAnsi="Arial Narrow"/>
        </w:rPr>
      </w:pPr>
      <w:r w:rsidRPr="0090758B">
        <w:rPr>
          <w:rFonts w:ascii="Arial Narrow" w:hAnsi="Arial Narrow"/>
        </w:rPr>
        <w:t>Nadzór Inwestorski</w:t>
      </w:r>
      <w:r w:rsidR="00A93458" w:rsidRPr="0090758B">
        <w:rPr>
          <w:rFonts w:ascii="Arial Narrow" w:hAnsi="Arial Narrow"/>
        </w:rPr>
        <w:t>, w związku z robotami budowlanymi, o których mowa</w:t>
      </w:r>
      <w:r w:rsidR="00F036B3" w:rsidRPr="0090758B">
        <w:rPr>
          <w:rFonts w:ascii="Arial Narrow" w:hAnsi="Arial Narrow"/>
        </w:rPr>
        <w:t xml:space="preserve"> w </w:t>
      </w:r>
      <w:r w:rsidR="00F036B3" w:rsidRPr="0090758B">
        <w:rPr>
          <w:rFonts w:ascii="Arial Narrow" w:hAnsi="Arial Narrow" w:cs="Arial"/>
        </w:rPr>
        <w:t>§</w:t>
      </w:r>
      <w:r w:rsidR="00753FCB">
        <w:rPr>
          <w:rFonts w:ascii="Arial Narrow" w:hAnsi="Arial Narrow" w:cs="Arial"/>
        </w:rPr>
        <w:t xml:space="preserve"> </w:t>
      </w:r>
      <w:r w:rsidR="00F036B3" w:rsidRPr="0090758B">
        <w:rPr>
          <w:rFonts w:ascii="Arial Narrow" w:hAnsi="Arial Narrow" w:cs="Arial"/>
        </w:rPr>
        <w:t>3</w:t>
      </w:r>
      <w:r w:rsidR="00F036B3" w:rsidRPr="0090758B">
        <w:rPr>
          <w:rFonts w:ascii="Arial Narrow" w:hAnsi="Arial Narrow" w:cs="Arial"/>
          <w:b/>
        </w:rPr>
        <w:t xml:space="preserve"> </w:t>
      </w:r>
      <w:r w:rsidR="00C94B9D" w:rsidRPr="0090758B">
        <w:rPr>
          <w:rFonts w:ascii="Arial Narrow" w:hAnsi="Arial Narrow"/>
        </w:rPr>
        <w:t xml:space="preserve">ust. 1, </w:t>
      </w:r>
      <w:r w:rsidRPr="0090758B">
        <w:rPr>
          <w:rFonts w:ascii="Arial Narrow" w:hAnsi="Arial Narrow"/>
        </w:rPr>
        <w:t xml:space="preserve">ust. </w:t>
      </w:r>
      <w:r w:rsidR="00442F90" w:rsidRPr="0090758B">
        <w:rPr>
          <w:rFonts w:ascii="Arial Narrow" w:hAnsi="Arial Narrow"/>
        </w:rPr>
        <w:t>6</w:t>
      </w:r>
      <w:r w:rsidRPr="0090758B">
        <w:rPr>
          <w:rFonts w:ascii="Arial Narrow" w:hAnsi="Arial Narrow"/>
        </w:rPr>
        <w:t xml:space="preserve"> i ust. </w:t>
      </w:r>
      <w:r w:rsidR="00442F90" w:rsidRPr="0090758B">
        <w:rPr>
          <w:rFonts w:ascii="Arial Narrow" w:hAnsi="Arial Narrow"/>
        </w:rPr>
        <w:t>7</w:t>
      </w:r>
      <w:r w:rsidR="00A93458" w:rsidRPr="0090758B">
        <w:rPr>
          <w:rFonts w:ascii="Arial Narrow" w:hAnsi="Arial Narrow"/>
        </w:rPr>
        <w:t xml:space="preserve">, ma prawo wydawania Wykonawcy na piśmie uzgodnionych </w:t>
      </w:r>
      <w:r w:rsidRPr="0090758B">
        <w:rPr>
          <w:rFonts w:ascii="Arial Narrow" w:hAnsi="Arial Narrow"/>
        </w:rPr>
        <w:t xml:space="preserve">i zatwierdzonych przez </w:t>
      </w:r>
      <w:r w:rsidR="00A93458" w:rsidRPr="0090758B">
        <w:rPr>
          <w:rFonts w:ascii="Arial Narrow" w:hAnsi="Arial Narrow"/>
        </w:rPr>
        <w:t>Zamawiając</w:t>
      </w:r>
      <w:r w:rsidRPr="0090758B">
        <w:rPr>
          <w:rFonts w:ascii="Arial Narrow" w:hAnsi="Arial Narrow"/>
        </w:rPr>
        <w:t>ego</w:t>
      </w:r>
      <w:r w:rsidR="00A93458" w:rsidRPr="0090758B">
        <w:rPr>
          <w:rFonts w:ascii="Arial Narrow" w:hAnsi="Arial Narrow"/>
        </w:rPr>
        <w:t xml:space="preserve"> poleceń</w:t>
      </w:r>
      <w:r w:rsidRPr="0090758B">
        <w:rPr>
          <w:rFonts w:ascii="Arial Narrow" w:hAnsi="Arial Narrow"/>
        </w:rPr>
        <w:t>,</w:t>
      </w:r>
      <w:r w:rsidR="00A93458" w:rsidRPr="0090758B">
        <w:rPr>
          <w:rFonts w:ascii="Arial Narrow" w:hAnsi="Arial Narrow"/>
        </w:rPr>
        <w:t xml:space="preserve"> a Wykonawca jest zobowiązany do wykonania tych poleceń.</w:t>
      </w:r>
    </w:p>
    <w:p w14:paraId="089910F0" w14:textId="77777777" w:rsidR="005076AD" w:rsidRDefault="0038637F" w:rsidP="004231ED">
      <w:pPr>
        <w:numPr>
          <w:ilvl w:val="0"/>
          <w:numId w:val="67"/>
        </w:numPr>
        <w:ind w:left="567" w:hanging="567"/>
        <w:jc w:val="both"/>
        <w:rPr>
          <w:rFonts w:ascii="Arial Narrow" w:hAnsi="Arial Narrow"/>
        </w:rPr>
      </w:pPr>
      <w:r>
        <w:rPr>
          <w:rFonts w:ascii="Arial Narrow" w:hAnsi="Arial Narrow"/>
        </w:rPr>
        <w:t>Strony</w:t>
      </w:r>
      <w:r w:rsidR="005076AD">
        <w:rPr>
          <w:rFonts w:ascii="Arial Narrow" w:hAnsi="Arial Narrow"/>
        </w:rPr>
        <w:t xml:space="preserve"> </w:t>
      </w:r>
      <w:r>
        <w:rPr>
          <w:rFonts w:ascii="Arial Narrow" w:hAnsi="Arial Narrow"/>
        </w:rPr>
        <w:t>zobowiązują</w:t>
      </w:r>
      <w:r w:rsidR="005076AD">
        <w:rPr>
          <w:rFonts w:ascii="Arial Narrow" w:hAnsi="Arial Narrow"/>
        </w:rPr>
        <w:t xml:space="preserve"> </w:t>
      </w:r>
      <w:r>
        <w:rPr>
          <w:rFonts w:ascii="Arial Narrow" w:hAnsi="Arial Narrow"/>
        </w:rPr>
        <w:t>się</w:t>
      </w:r>
      <w:r w:rsidR="005076AD">
        <w:rPr>
          <w:rFonts w:ascii="Arial Narrow" w:hAnsi="Arial Narrow"/>
        </w:rPr>
        <w:t xml:space="preserve"> współdziałać przy wykonaniu niniejszej umowy w celu należytej realizacji zamówienia.</w:t>
      </w:r>
    </w:p>
    <w:p w14:paraId="732B7D35" w14:textId="77777777" w:rsidR="00D87963" w:rsidRPr="00757AE7" w:rsidRDefault="00D87963" w:rsidP="00757AE7">
      <w:pPr>
        <w:spacing w:before="240"/>
        <w:jc w:val="center"/>
        <w:rPr>
          <w:rFonts w:ascii="Arial Narrow" w:hAnsi="Arial Narrow" w:cs="Arial"/>
          <w:b/>
          <w:szCs w:val="22"/>
        </w:rPr>
      </w:pPr>
      <w:r w:rsidRPr="00757AE7">
        <w:rPr>
          <w:rFonts w:ascii="Arial Narrow" w:hAnsi="Arial Narrow" w:cs="Arial"/>
          <w:b/>
          <w:szCs w:val="22"/>
        </w:rPr>
        <w:t>§</w:t>
      </w:r>
      <w:r w:rsidR="009B4B5A" w:rsidRPr="00757AE7">
        <w:rPr>
          <w:rFonts w:ascii="Arial Narrow" w:hAnsi="Arial Narrow" w:cs="Arial"/>
          <w:b/>
          <w:szCs w:val="22"/>
        </w:rPr>
        <w:t>4</w:t>
      </w:r>
    </w:p>
    <w:p w14:paraId="666F5908" w14:textId="77777777" w:rsidR="00D87963" w:rsidRPr="0090758B" w:rsidRDefault="009B4B5A" w:rsidP="00757AE7">
      <w:pPr>
        <w:spacing w:after="240"/>
        <w:jc w:val="center"/>
        <w:rPr>
          <w:rFonts w:ascii="Arial Narrow" w:hAnsi="Arial Narrow" w:cs="Arial"/>
          <w:b/>
          <w:sz w:val="22"/>
          <w:szCs w:val="22"/>
        </w:rPr>
      </w:pPr>
      <w:r w:rsidRPr="00757AE7">
        <w:rPr>
          <w:rFonts w:ascii="Arial Narrow" w:hAnsi="Arial Narrow" w:cs="Arial"/>
          <w:b/>
          <w:szCs w:val="22"/>
        </w:rPr>
        <w:t>(t</w:t>
      </w:r>
      <w:r w:rsidR="00F7105B" w:rsidRPr="00757AE7">
        <w:rPr>
          <w:rFonts w:ascii="Arial Narrow" w:hAnsi="Arial Narrow" w:cs="Arial"/>
          <w:b/>
          <w:szCs w:val="22"/>
        </w:rPr>
        <w:t xml:space="preserve">ermin </w:t>
      </w:r>
      <w:r w:rsidR="008D4D45" w:rsidRPr="00757AE7">
        <w:rPr>
          <w:rFonts w:ascii="Arial Narrow" w:hAnsi="Arial Narrow" w:cs="Arial"/>
          <w:b/>
          <w:szCs w:val="22"/>
        </w:rPr>
        <w:t>realizacji</w:t>
      </w:r>
      <w:r w:rsidR="00F7105B" w:rsidRPr="00757AE7">
        <w:rPr>
          <w:rFonts w:ascii="Arial Narrow" w:hAnsi="Arial Narrow" w:cs="Arial"/>
          <w:b/>
          <w:szCs w:val="22"/>
        </w:rPr>
        <w:t xml:space="preserve"> </w:t>
      </w:r>
      <w:r w:rsidR="004C241C" w:rsidRPr="00757AE7">
        <w:rPr>
          <w:rFonts w:ascii="Arial Narrow" w:hAnsi="Arial Narrow" w:cs="Arial"/>
          <w:b/>
          <w:szCs w:val="22"/>
        </w:rPr>
        <w:t xml:space="preserve">umowy </w:t>
      </w:r>
      <w:r w:rsidR="00AE289C" w:rsidRPr="00757AE7">
        <w:rPr>
          <w:rFonts w:ascii="Arial Narrow" w:hAnsi="Arial Narrow" w:cs="Arial"/>
          <w:b/>
          <w:szCs w:val="22"/>
        </w:rPr>
        <w:t xml:space="preserve">oraz </w:t>
      </w:r>
      <w:r w:rsidR="00072B2A" w:rsidRPr="00757AE7">
        <w:rPr>
          <w:rFonts w:ascii="Arial Narrow" w:hAnsi="Arial Narrow" w:cs="Arial"/>
          <w:b/>
          <w:szCs w:val="22"/>
        </w:rPr>
        <w:t xml:space="preserve">okres </w:t>
      </w:r>
      <w:r w:rsidR="00AE289C" w:rsidRPr="00757AE7">
        <w:rPr>
          <w:rFonts w:ascii="Arial Narrow" w:hAnsi="Arial Narrow" w:cs="Arial"/>
          <w:b/>
          <w:szCs w:val="22"/>
        </w:rPr>
        <w:t xml:space="preserve">gwarancji i </w:t>
      </w:r>
      <w:r w:rsidR="00072B2A" w:rsidRPr="00757AE7">
        <w:rPr>
          <w:rFonts w:ascii="Arial Narrow" w:hAnsi="Arial Narrow" w:cs="Arial"/>
          <w:b/>
          <w:szCs w:val="22"/>
        </w:rPr>
        <w:t>rę</w:t>
      </w:r>
      <w:r w:rsidR="008D4D45" w:rsidRPr="00757AE7">
        <w:rPr>
          <w:rFonts w:ascii="Arial Narrow" w:hAnsi="Arial Narrow" w:cs="Arial"/>
          <w:b/>
          <w:szCs w:val="22"/>
        </w:rPr>
        <w:t>kojmi</w:t>
      </w:r>
      <w:r w:rsidRPr="0090758B">
        <w:rPr>
          <w:rFonts w:ascii="Arial Narrow" w:hAnsi="Arial Narrow" w:cs="Arial"/>
          <w:b/>
          <w:sz w:val="22"/>
          <w:szCs w:val="22"/>
        </w:rPr>
        <w:t>)</w:t>
      </w:r>
    </w:p>
    <w:p w14:paraId="58B76EA2" w14:textId="2372B570" w:rsidR="00370C98" w:rsidRPr="009003AC" w:rsidRDefault="00370C98">
      <w:pPr>
        <w:numPr>
          <w:ilvl w:val="0"/>
          <w:numId w:val="3"/>
        </w:numPr>
        <w:ind w:left="567" w:hanging="567"/>
        <w:jc w:val="both"/>
        <w:rPr>
          <w:rFonts w:ascii="Arial Narrow" w:hAnsi="Arial Narrow" w:cs="Arial"/>
          <w:sz w:val="28"/>
        </w:rPr>
      </w:pPr>
      <w:r w:rsidRPr="009003AC">
        <w:rPr>
          <w:rFonts w:ascii="Arial Narrow" w:hAnsi="Arial Narrow" w:cs="Arial"/>
          <w:szCs w:val="22"/>
        </w:rPr>
        <w:t xml:space="preserve">Wykonawca zobowiązuje się wykonać Przedmiot Umowy </w:t>
      </w:r>
      <w:r w:rsidR="00A42C4A">
        <w:rPr>
          <w:rFonts w:ascii="Arial Narrow" w:hAnsi="Arial Narrow" w:cs="Arial"/>
          <w:szCs w:val="22"/>
        </w:rPr>
        <w:t xml:space="preserve">w terminie </w:t>
      </w:r>
      <w:r w:rsidR="00CF24A9">
        <w:rPr>
          <w:rFonts w:ascii="Arial Narrow" w:hAnsi="Arial Narrow" w:cs="Arial"/>
          <w:b/>
          <w:szCs w:val="22"/>
        </w:rPr>
        <w:t>2</w:t>
      </w:r>
      <w:r w:rsidR="00A42C4A" w:rsidRPr="00A42C4A">
        <w:rPr>
          <w:rFonts w:ascii="Arial Narrow" w:hAnsi="Arial Narrow" w:cs="Arial"/>
          <w:b/>
          <w:szCs w:val="22"/>
        </w:rPr>
        <w:t xml:space="preserve"> miesięcy</w:t>
      </w:r>
      <w:r w:rsidR="00A42C4A">
        <w:rPr>
          <w:rFonts w:ascii="Arial Narrow" w:hAnsi="Arial Narrow" w:cs="Arial"/>
          <w:szCs w:val="22"/>
        </w:rPr>
        <w:t xml:space="preserve"> </w:t>
      </w:r>
      <w:r w:rsidRPr="009003AC">
        <w:rPr>
          <w:rFonts w:ascii="Arial Narrow" w:hAnsi="Arial Narrow" w:cs="Arial"/>
          <w:szCs w:val="22"/>
        </w:rPr>
        <w:t>od dnia zawarcia Umowy</w:t>
      </w:r>
      <w:r w:rsidR="009003AC" w:rsidRPr="009003AC">
        <w:rPr>
          <w:rFonts w:ascii="Arial Narrow" w:hAnsi="Arial Narrow" w:cs="Arial"/>
          <w:szCs w:val="22"/>
        </w:rPr>
        <w:t>.</w:t>
      </w:r>
    </w:p>
    <w:p w14:paraId="101C17D1" w14:textId="77777777" w:rsidR="00D7385F" w:rsidRPr="0090758B" w:rsidRDefault="00A70E53">
      <w:pPr>
        <w:numPr>
          <w:ilvl w:val="0"/>
          <w:numId w:val="3"/>
        </w:numPr>
        <w:ind w:left="567" w:hanging="567"/>
        <w:jc w:val="both"/>
        <w:rPr>
          <w:rFonts w:ascii="Arial Narrow" w:hAnsi="Arial Narrow" w:cs="Arial"/>
        </w:rPr>
      </w:pPr>
      <w:r w:rsidRPr="0090758B">
        <w:rPr>
          <w:rFonts w:ascii="Arial Narrow" w:hAnsi="Arial Narrow" w:cs="Arial"/>
        </w:rPr>
        <w:t xml:space="preserve">Termin realizacji umowy biegnie od dnia </w:t>
      </w:r>
      <w:r w:rsidR="00EE2F3B" w:rsidRPr="0090758B">
        <w:rPr>
          <w:rFonts w:ascii="Arial Narrow" w:hAnsi="Arial Narrow" w:cs="Arial"/>
        </w:rPr>
        <w:t>zawarcia</w:t>
      </w:r>
      <w:r w:rsidRPr="0090758B">
        <w:rPr>
          <w:rFonts w:ascii="Arial Narrow" w:hAnsi="Arial Narrow" w:cs="Arial"/>
        </w:rPr>
        <w:t xml:space="preserve"> niniejszej umowy</w:t>
      </w:r>
      <w:r w:rsidR="004C241C" w:rsidRPr="0090758B">
        <w:rPr>
          <w:rFonts w:ascii="Arial Narrow" w:hAnsi="Arial Narrow" w:cs="Arial"/>
        </w:rPr>
        <w:t xml:space="preserve"> do dnia podpisania protokołu </w:t>
      </w:r>
      <w:r w:rsidR="008A490F" w:rsidRPr="0090758B">
        <w:rPr>
          <w:rFonts w:ascii="Arial Narrow" w:hAnsi="Arial Narrow" w:cs="Arial"/>
        </w:rPr>
        <w:t xml:space="preserve">odbioru </w:t>
      </w:r>
      <w:r w:rsidR="004C241C" w:rsidRPr="0090758B">
        <w:rPr>
          <w:rFonts w:ascii="Arial Narrow" w:hAnsi="Arial Narrow" w:cs="Arial"/>
        </w:rPr>
        <w:t>ostatecznego.</w:t>
      </w:r>
    </w:p>
    <w:p w14:paraId="20CA7409" w14:textId="0BF44277" w:rsidR="00694446"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gwarancji</w:t>
      </w:r>
      <w:r w:rsidRPr="0090758B">
        <w:rPr>
          <w:rFonts w:ascii="Arial Narrow" w:hAnsi="Arial Narrow" w:cs="Arial"/>
        </w:rPr>
        <w:t xml:space="preserve"> ustala się </w:t>
      </w:r>
      <w:r w:rsidR="001A26C8" w:rsidRPr="0090758B">
        <w:rPr>
          <w:rFonts w:ascii="Arial Narrow" w:hAnsi="Arial Narrow" w:cs="Arial"/>
        </w:rPr>
        <w:t xml:space="preserve">na </w:t>
      </w:r>
      <w:r w:rsidR="00CF24A9">
        <w:rPr>
          <w:rFonts w:ascii="Arial Narrow" w:hAnsi="Arial Narrow" w:cs="Arial"/>
          <w:b/>
        </w:rPr>
        <w:t>…</w:t>
      </w:r>
      <w:r w:rsidR="00E8131A" w:rsidRPr="00EA2DBB">
        <w:rPr>
          <w:rFonts w:ascii="Arial Narrow" w:hAnsi="Arial Narrow" w:cs="Arial"/>
          <w:b/>
        </w:rPr>
        <w:t xml:space="preserve"> </w:t>
      </w:r>
      <w:r w:rsidR="007E530E" w:rsidRPr="00EA2DBB">
        <w:rPr>
          <w:rFonts w:ascii="Arial Narrow" w:hAnsi="Arial Narrow" w:cs="Arial"/>
          <w:b/>
        </w:rPr>
        <w:t>miesi</w:t>
      </w:r>
      <w:r w:rsidR="00370C98">
        <w:rPr>
          <w:rFonts w:ascii="Arial Narrow" w:hAnsi="Arial Narrow" w:cs="Arial"/>
          <w:b/>
        </w:rPr>
        <w:t>ęcy</w:t>
      </w:r>
      <w:r w:rsidR="001A26C8" w:rsidRPr="0090758B">
        <w:rPr>
          <w:rFonts w:ascii="Arial Narrow" w:hAnsi="Arial Narrow" w:cs="Arial"/>
        </w:rPr>
        <w:t xml:space="preserve"> </w:t>
      </w:r>
      <w:r w:rsidR="005C06B9" w:rsidRPr="0090758B">
        <w:rPr>
          <w:rFonts w:ascii="Arial Narrow" w:hAnsi="Arial Narrow" w:cs="Arial"/>
        </w:rPr>
        <w:t>liczone od daty podpisania protokołu odbioru końcowego.</w:t>
      </w:r>
      <w:r w:rsidR="0009349C" w:rsidRPr="0090758B">
        <w:rPr>
          <w:rFonts w:ascii="Arial Narrow" w:hAnsi="Arial Narrow" w:cs="Arial"/>
        </w:rPr>
        <w:t xml:space="preserve"> </w:t>
      </w:r>
    </w:p>
    <w:p w14:paraId="11D23F36" w14:textId="77777777" w:rsidR="005C06B9"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rękojmi</w:t>
      </w:r>
      <w:r w:rsidRPr="0090758B">
        <w:rPr>
          <w:rFonts w:ascii="Arial Narrow" w:hAnsi="Arial Narrow" w:cs="Arial"/>
        </w:rPr>
        <w:t xml:space="preserve"> </w:t>
      </w:r>
      <w:r w:rsidR="002811F6" w:rsidRPr="0090758B">
        <w:rPr>
          <w:rFonts w:ascii="Arial Narrow" w:hAnsi="Arial Narrow" w:cs="Arial"/>
        </w:rPr>
        <w:t>rozszerza się do okresu gwarancji</w:t>
      </w:r>
      <w:r w:rsidRPr="0090758B">
        <w:rPr>
          <w:rFonts w:ascii="Arial Narrow" w:hAnsi="Arial Narrow" w:cs="Arial"/>
        </w:rPr>
        <w:t xml:space="preserve"> na </w:t>
      </w:r>
      <w:r w:rsidR="00370C98">
        <w:rPr>
          <w:rFonts w:ascii="Arial Narrow" w:hAnsi="Arial Narrow" w:cs="Arial"/>
        </w:rPr>
        <w:t>60</w:t>
      </w:r>
      <w:r w:rsidR="00C61301" w:rsidRPr="0090758B">
        <w:rPr>
          <w:rFonts w:ascii="Arial Narrow" w:hAnsi="Arial Narrow" w:cs="Arial"/>
        </w:rPr>
        <w:t xml:space="preserve"> miesi</w:t>
      </w:r>
      <w:r w:rsidR="00370C98">
        <w:rPr>
          <w:rFonts w:ascii="Arial Narrow" w:hAnsi="Arial Narrow" w:cs="Arial"/>
        </w:rPr>
        <w:t>ęcy</w:t>
      </w:r>
      <w:r w:rsidR="00C61301" w:rsidRPr="0090758B">
        <w:rPr>
          <w:rFonts w:ascii="Arial Narrow" w:hAnsi="Arial Narrow" w:cs="Arial"/>
        </w:rPr>
        <w:t xml:space="preserve"> </w:t>
      </w:r>
      <w:r w:rsidR="005C06B9" w:rsidRPr="0090758B">
        <w:rPr>
          <w:rFonts w:ascii="Arial Narrow" w:hAnsi="Arial Narrow" w:cs="Arial"/>
        </w:rPr>
        <w:t>liczone od daty podpisania protokołu odbioru końcowego (</w:t>
      </w:r>
      <w:r w:rsidR="00424E58" w:rsidRPr="0090758B">
        <w:rPr>
          <w:rFonts w:ascii="Arial Narrow" w:hAnsi="Arial Narrow" w:cs="Arial"/>
        </w:rPr>
        <w:t>zgodnie z art. 558</w:t>
      </w:r>
      <w:r w:rsidR="0009349C" w:rsidRPr="0090758B">
        <w:rPr>
          <w:rFonts w:ascii="Arial Narrow" w:hAnsi="Arial Narrow" w:cs="Arial"/>
        </w:rPr>
        <w:t xml:space="preserve"> § 1 </w:t>
      </w:r>
      <w:r w:rsidR="00424E58" w:rsidRPr="0090758B">
        <w:rPr>
          <w:rFonts w:ascii="Arial Narrow" w:hAnsi="Arial Narrow" w:cs="Arial"/>
        </w:rPr>
        <w:t>Kodeksu Cywilnego</w:t>
      </w:r>
      <w:r w:rsidR="005C06B9" w:rsidRPr="0090758B">
        <w:rPr>
          <w:rFonts w:ascii="Arial Narrow" w:hAnsi="Arial Narrow" w:cs="Arial"/>
        </w:rPr>
        <w:t>).</w:t>
      </w:r>
    </w:p>
    <w:p w14:paraId="49CFA819" w14:textId="77777777" w:rsidR="00E46E58" w:rsidRPr="0090758B" w:rsidRDefault="006D4235">
      <w:pPr>
        <w:numPr>
          <w:ilvl w:val="0"/>
          <w:numId w:val="3"/>
        </w:numPr>
        <w:ind w:left="567" w:hanging="567"/>
        <w:jc w:val="both"/>
        <w:rPr>
          <w:rFonts w:ascii="Arial Narrow" w:hAnsi="Arial Narrow" w:cs="Arial"/>
        </w:rPr>
      </w:pPr>
      <w:r w:rsidRPr="0090758B">
        <w:rPr>
          <w:rFonts w:ascii="Arial Narrow" w:hAnsi="Arial Narrow" w:cs="Arial"/>
          <w:u w:val="single"/>
        </w:rPr>
        <w:t>Inne t</w:t>
      </w:r>
      <w:r w:rsidR="00E46E58" w:rsidRPr="0090758B">
        <w:rPr>
          <w:rFonts w:ascii="Arial Narrow" w:hAnsi="Arial Narrow" w:cs="Arial"/>
          <w:u w:val="single"/>
        </w:rPr>
        <w:t>erminy</w:t>
      </w:r>
      <w:r w:rsidR="00E46E58" w:rsidRPr="0090758B">
        <w:rPr>
          <w:rFonts w:ascii="Arial Narrow" w:hAnsi="Arial Narrow" w:cs="Arial"/>
        </w:rPr>
        <w:t xml:space="preserve"> związane z r</w:t>
      </w:r>
      <w:r w:rsidR="007870B9" w:rsidRPr="0090758B">
        <w:rPr>
          <w:rFonts w:ascii="Arial Narrow" w:hAnsi="Arial Narrow" w:cs="Arial"/>
        </w:rPr>
        <w:t>ealizacją przedmiotu umowy</w:t>
      </w:r>
      <w:r w:rsidR="00E46E58" w:rsidRPr="0090758B">
        <w:rPr>
          <w:rFonts w:ascii="Arial Narrow" w:hAnsi="Arial Narrow" w:cs="Arial"/>
        </w:rPr>
        <w:t>:</w:t>
      </w:r>
    </w:p>
    <w:p w14:paraId="3E70AABD" w14:textId="77777777" w:rsidR="00E24348" w:rsidRPr="0090758B" w:rsidRDefault="009D13F4">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lastRenderedPageBreak/>
        <w:t xml:space="preserve">w terminie </w:t>
      </w:r>
      <w:r w:rsidRPr="0090758B">
        <w:rPr>
          <w:rFonts w:ascii="Arial Narrow" w:hAnsi="Arial Narrow" w:cs="Arial"/>
          <w:b/>
        </w:rPr>
        <w:t>5 dni</w:t>
      </w:r>
      <w:r w:rsidRPr="0090758B">
        <w:rPr>
          <w:rFonts w:ascii="Arial Narrow" w:hAnsi="Arial Narrow" w:cs="Arial"/>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 przynależności do Izby Inżynierów Budownictwa. W tym terminie należy również przedłożyć wniosek o zmianę osoby funkcyjnej na inną niż wskazana w ofercie Wykonawcy złożonej w przetargu poprzedzającym zawarcie niniejszej umowy – zmi</w:t>
      </w:r>
      <w:r w:rsidR="00E24348" w:rsidRPr="0090758B">
        <w:rPr>
          <w:rFonts w:ascii="Arial Narrow" w:hAnsi="Arial Narrow" w:cs="Arial"/>
        </w:rPr>
        <w:t xml:space="preserve">ana osoby możliwa jest jedynie </w:t>
      </w:r>
      <w:r w:rsidRPr="0090758B">
        <w:rPr>
          <w:rFonts w:ascii="Arial Narrow" w:hAnsi="Arial Narrow" w:cs="Arial"/>
        </w:rPr>
        <w:t>w przypadku dopuszczonym niniejszą umową,</w:t>
      </w:r>
    </w:p>
    <w:p w14:paraId="0352DE78" w14:textId="0F381925" w:rsidR="008F4FDF" w:rsidRPr="0090758B" w:rsidRDefault="008F4FDF">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303725">
        <w:rPr>
          <w:rFonts w:ascii="Arial Narrow" w:hAnsi="Arial Narrow" w:cs="Arial"/>
          <w:b/>
        </w:rPr>
        <w:t>7</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podpisania umowy Wykonawca dostarczy Zamawiającemu dokument potwierdzający ubezpieczenie odpowiedzialności cywilnej,</w:t>
      </w:r>
    </w:p>
    <w:p w14:paraId="1D2D51DA" w14:textId="77777777" w:rsidR="00965E2E" w:rsidRPr="0090758B" w:rsidRDefault="00965E2E">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F4FDF" w:rsidRPr="0090758B">
        <w:rPr>
          <w:rFonts w:ascii="Arial Narrow" w:hAnsi="Arial Narrow" w:cs="Arial"/>
          <w:b/>
        </w:rPr>
        <w:t>14</w:t>
      </w:r>
      <w:r w:rsidRPr="0090758B">
        <w:rPr>
          <w:rFonts w:ascii="Arial Narrow" w:hAnsi="Arial Narrow" w:cs="Arial"/>
          <w:b/>
        </w:rPr>
        <w:t xml:space="preserve"> dni</w:t>
      </w:r>
      <w:r w:rsidRPr="0090758B">
        <w:rPr>
          <w:rFonts w:ascii="Arial Narrow" w:hAnsi="Arial Narrow" w:cs="Arial"/>
        </w:rPr>
        <w:t xml:space="preserve"> od daty podpisania umowy Zamawiający przekaże Wykonawcy teren budowy – </w:t>
      </w:r>
      <w:r w:rsidR="00E24348" w:rsidRPr="0090758B">
        <w:rPr>
          <w:rFonts w:ascii="Arial Narrow" w:hAnsi="Arial Narrow" w:cs="Arial"/>
        </w:rPr>
        <w:br/>
      </w:r>
      <w:r w:rsidRPr="0090758B">
        <w:rPr>
          <w:rFonts w:ascii="Arial Narrow" w:hAnsi="Arial Narrow" w:cs="Arial"/>
        </w:rPr>
        <w:t>do dnia lub w dzień przekazania terenu budowy Zamawiający przekaże Dziennik Budo</w:t>
      </w:r>
      <w:r w:rsidR="00802D6C" w:rsidRPr="0090758B">
        <w:rPr>
          <w:rFonts w:ascii="Arial Narrow" w:hAnsi="Arial Narrow" w:cs="Arial"/>
        </w:rPr>
        <w:t>wy</w:t>
      </w:r>
      <w:r w:rsidR="009003AC">
        <w:rPr>
          <w:rFonts w:ascii="Arial Narrow" w:hAnsi="Arial Narrow" w:cs="Arial"/>
        </w:rPr>
        <w:t>/Robót</w:t>
      </w:r>
      <w:r w:rsidR="00802D6C" w:rsidRPr="0090758B">
        <w:rPr>
          <w:rFonts w:ascii="Arial Narrow" w:hAnsi="Arial Narrow" w:cs="Arial"/>
        </w:rPr>
        <w:t xml:space="preserve"> oraz </w:t>
      </w:r>
      <w:r w:rsidR="005A0F6D" w:rsidRPr="0090758B">
        <w:rPr>
          <w:rFonts w:ascii="Arial Narrow" w:hAnsi="Arial Narrow" w:cs="Arial"/>
        </w:rPr>
        <w:t>D</w:t>
      </w:r>
      <w:r w:rsidR="00802D6C" w:rsidRPr="0090758B">
        <w:rPr>
          <w:rFonts w:ascii="Arial Narrow" w:hAnsi="Arial Narrow" w:cs="Arial"/>
        </w:rPr>
        <w:t xml:space="preserve">okumentacje </w:t>
      </w:r>
      <w:r w:rsidR="005A0F6D" w:rsidRPr="0090758B">
        <w:rPr>
          <w:rFonts w:ascii="Arial Narrow" w:hAnsi="Arial Narrow" w:cs="Arial"/>
        </w:rPr>
        <w:t>P</w:t>
      </w:r>
      <w:r w:rsidR="00802D6C" w:rsidRPr="0090758B">
        <w:rPr>
          <w:rFonts w:ascii="Arial Narrow" w:hAnsi="Arial Narrow" w:cs="Arial"/>
        </w:rPr>
        <w:t>rojektową,</w:t>
      </w:r>
    </w:p>
    <w:p w14:paraId="6EA9CAC6" w14:textId="77777777" w:rsidR="00802D6C" w:rsidRPr="0090758B" w:rsidRDefault="00802D6C">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9003AC">
        <w:rPr>
          <w:rFonts w:ascii="Arial Narrow" w:hAnsi="Arial Narrow" w:cs="Arial"/>
          <w:b/>
        </w:rPr>
        <w:t>14</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przekazania terenu budowy Wykonawca rozpocznie roboty budowlane</w:t>
      </w:r>
      <w:r w:rsidR="00F01985" w:rsidRPr="0090758B">
        <w:rPr>
          <w:rFonts w:ascii="Arial Narrow" w:hAnsi="Arial Narrow" w:cs="Arial"/>
        </w:rPr>
        <w:t xml:space="preserve">. Rozpoczęcie robót potwierdza wpis w Dzienniku </w:t>
      </w:r>
      <w:r w:rsidR="009003AC">
        <w:rPr>
          <w:rFonts w:ascii="Arial Narrow" w:hAnsi="Arial Narrow" w:cs="Arial"/>
        </w:rPr>
        <w:t>B</w:t>
      </w:r>
      <w:r w:rsidR="00F01985" w:rsidRPr="0090758B">
        <w:rPr>
          <w:rFonts w:ascii="Arial Narrow" w:hAnsi="Arial Narrow" w:cs="Arial"/>
        </w:rPr>
        <w:t>udowy</w:t>
      </w:r>
      <w:r w:rsidR="009003AC">
        <w:rPr>
          <w:rFonts w:ascii="Arial Narrow" w:hAnsi="Arial Narrow" w:cs="Arial"/>
        </w:rPr>
        <w:t>/Robót</w:t>
      </w:r>
      <w:r w:rsidR="00F01985" w:rsidRPr="0090758B">
        <w:rPr>
          <w:rFonts w:ascii="Arial Narrow" w:hAnsi="Arial Narrow" w:cs="Arial"/>
        </w:rPr>
        <w:t>.</w:t>
      </w:r>
    </w:p>
    <w:p w14:paraId="02D4EFB7" w14:textId="77777777" w:rsidR="005A0F6D"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zawarcia umowy Wykonawca dostarczy Zamawiającemu Harmonogram rzeczowo-finansowy (HRF). HRF winien uwzględniać w szczególności etapy realizacji Umowy z podziałem na poszczególne branże, terminy fakturowania z podaniem szacunkowych wartości w odniesieniu do okresu rozliczeniowego. HRF podlega weryfikacji Nadzoru Inwestorskiego, który w porozumieniu z Zamawiającym może wnieść do niego uwagi i zastrzeżenia, a Wykonawca winien wnieść wskazane uwagi w terminie do 3 dni od daty ich wniesienia.</w:t>
      </w:r>
    </w:p>
    <w:p w14:paraId="3DFCF49B" w14:textId="77777777" w:rsidR="007F54D4"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Odbiór końcowy</w:t>
      </w:r>
      <w:r w:rsidR="007F54D4" w:rsidRPr="0090758B">
        <w:rPr>
          <w:rFonts w:ascii="Arial Narrow" w:hAnsi="Arial Narrow" w:cs="Arial"/>
        </w:rPr>
        <w:t xml:space="preserve"> rozpoczęt</w:t>
      </w:r>
      <w:r w:rsidR="001A1611" w:rsidRPr="0090758B">
        <w:rPr>
          <w:rFonts w:ascii="Arial Narrow" w:hAnsi="Arial Narrow" w:cs="Arial"/>
        </w:rPr>
        <w:t>y</w:t>
      </w:r>
      <w:r w:rsidR="007F54D4" w:rsidRPr="0090758B">
        <w:rPr>
          <w:rFonts w:ascii="Arial Narrow" w:hAnsi="Arial Narrow" w:cs="Arial"/>
        </w:rPr>
        <w:t xml:space="preserve"> zostan</w:t>
      </w:r>
      <w:r w:rsidRPr="0090758B">
        <w:rPr>
          <w:rFonts w:ascii="Arial Narrow" w:hAnsi="Arial Narrow" w:cs="Arial"/>
        </w:rPr>
        <w:t>ie</w:t>
      </w:r>
      <w:r w:rsidR="007F54D4" w:rsidRPr="0090758B">
        <w:rPr>
          <w:rFonts w:ascii="Arial Narrow" w:hAnsi="Arial Narrow" w:cs="Arial"/>
        </w:rPr>
        <w:t xml:space="preserve"> w ciągu </w:t>
      </w:r>
      <w:r w:rsidR="00575D06">
        <w:rPr>
          <w:rFonts w:ascii="Arial Narrow" w:hAnsi="Arial Narrow" w:cs="Arial"/>
          <w:b/>
        </w:rPr>
        <w:t>1</w:t>
      </w:r>
      <w:r w:rsidR="00575D06" w:rsidRPr="0090758B">
        <w:rPr>
          <w:rFonts w:ascii="Arial Narrow" w:hAnsi="Arial Narrow" w:cs="Arial"/>
          <w:b/>
        </w:rPr>
        <w:t xml:space="preserve">0 </w:t>
      </w:r>
      <w:r w:rsidR="007F54D4" w:rsidRPr="0090758B">
        <w:rPr>
          <w:rFonts w:ascii="Arial Narrow" w:hAnsi="Arial Narrow" w:cs="Arial"/>
          <w:b/>
        </w:rPr>
        <w:t>dni</w:t>
      </w:r>
      <w:r w:rsidR="007F54D4" w:rsidRPr="0090758B">
        <w:rPr>
          <w:rFonts w:ascii="Arial Narrow" w:hAnsi="Arial Narrow" w:cs="Arial"/>
        </w:rPr>
        <w:t xml:space="preserve"> od </w:t>
      </w:r>
      <w:r w:rsidR="00412B41" w:rsidRPr="0090758B">
        <w:rPr>
          <w:rFonts w:ascii="Arial Narrow" w:hAnsi="Arial Narrow" w:cs="Arial"/>
        </w:rPr>
        <w:t xml:space="preserve">złożenia Zamawiającemu </w:t>
      </w:r>
      <w:r w:rsidR="007F54D4" w:rsidRPr="0090758B">
        <w:rPr>
          <w:rFonts w:ascii="Arial Narrow" w:hAnsi="Arial Narrow" w:cs="Arial"/>
        </w:rPr>
        <w:t xml:space="preserve">pisemnego </w:t>
      </w:r>
      <w:r w:rsidR="005B718B" w:rsidRPr="0090758B">
        <w:rPr>
          <w:rFonts w:ascii="Arial Narrow" w:hAnsi="Arial Narrow" w:cs="Arial"/>
        </w:rPr>
        <w:t xml:space="preserve">oświadczenia </w:t>
      </w:r>
      <w:r w:rsidR="007F54D4" w:rsidRPr="0090758B">
        <w:rPr>
          <w:rFonts w:ascii="Arial Narrow" w:hAnsi="Arial Narrow" w:cs="Arial"/>
        </w:rPr>
        <w:t>Nadz</w:t>
      </w:r>
      <w:r w:rsidR="005B718B" w:rsidRPr="0090758B">
        <w:rPr>
          <w:rFonts w:ascii="Arial Narrow" w:hAnsi="Arial Narrow" w:cs="Arial"/>
        </w:rPr>
        <w:t xml:space="preserve">oru </w:t>
      </w:r>
      <w:r w:rsidR="007F54D4" w:rsidRPr="0090758B">
        <w:rPr>
          <w:rFonts w:ascii="Arial Narrow" w:hAnsi="Arial Narrow" w:cs="Arial"/>
        </w:rPr>
        <w:t>Inwestorski</w:t>
      </w:r>
      <w:r w:rsidR="005B718B" w:rsidRPr="0090758B">
        <w:rPr>
          <w:rFonts w:ascii="Arial Narrow" w:hAnsi="Arial Narrow" w:cs="Arial"/>
        </w:rPr>
        <w:t>ego o</w:t>
      </w:r>
      <w:r w:rsidR="007F54D4" w:rsidRPr="0090758B">
        <w:rPr>
          <w:rFonts w:ascii="Arial Narrow" w:hAnsi="Arial Narrow" w:cs="Arial"/>
        </w:rPr>
        <w:t xml:space="preserve"> sprawdzeni</w:t>
      </w:r>
      <w:r w:rsidR="005B718B" w:rsidRPr="0090758B">
        <w:rPr>
          <w:rFonts w:ascii="Arial Narrow" w:hAnsi="Arial Narrow" w:cs="Arial"/>
        </w:rPr>
        <w:t>u</w:t>
      </w:r>
      <w:r w:rsidR="007F54D4" w:rsidRPr="0090758B">
        <w:rPr>
          <w:rFonts w:ascii="Arial Narrow" w:hAnsi="Arial Narrow" w:cs="Arial"/>
        </w:rPr>
        <w:t>, kompletności i prawidłowości wykon</w:t>
      </w:r>
      <w:r w:rsidR="00EE21A4" w:rsidRPr="0090758B">
        <w:rPr>
          <w:rFonts w:ascii="Arial Narrow" w:hAnsi="Arial Narrow" w:cs="Arial"/>
        </w:rPr>
        <w:t>ania dokumentacji powykonawczej oraz o wykonaniu czynności omówionych w §1 ust.</w:t>
      </w:r>
      <w:r w:rsidR="005076AD">
        <w:rPr>
          <w:rFonts w:ascii="Arial Narrow" w:hAnsi="Arial Narrow" w:cs="Arial"/>
        </w:rPr>
        <w:t>6</w:t>
      </w:r>
      <w:r w:rsidR="00EE21A4" w:rsidRPr="0090758B">
        <w:rPr>
          <w:rFonts w:ascii="Arial Narrow" w:hAnsi="Arial Narrow" w:cs="Arial"/>
        </w:rPr>
        <w:t>.</w:t>
      </w:r>
    </w:p>
    <w:p w14:paraId="2C40AFD6" w14:textId="77777777" w:rsidR="00FF3563" w:rsidRPr="0090758B" w:rsidRDefault="007F54D4">
      <w:pPr>
        <w:numPr>
          <w:ilvl w:val="0"/>
          <w:numId w:val="3"/>
        </w:numPr>
        <w:ind w:left="567" w:hanging="567"/>
        <w:jc w:val="both"/>
        <w:rPr>
          <w:rFonts w:ascii="Arial Narrow" w:hAnsi="Arial Narrow" w:cs="Arial"/>
        </w:rPr>
      </w:pPr>
      <w:r w:rsidRPr="0090758B">
        <w:rPr>
          <w:rFonts w:ascii="Arial Narrow" w:hAnsi="Arial Narrow" w:cs="Arial"/>
          <w:u w:val="single"/>
        </w:rPr>
        <w:t>Pozostałe terminy</w:t>
      </w:r>
      <w:r w:rsidRPr="0090758B">
        <w:rPr>
          <w:rFonts w:ascii="Arial Narrow" w:hAnsi="Arial Narrow" w:cs="Arial"/>
        </w:rPr>
        <w:t xml:space="preserve"> wyznaczone Wykonawcy określone zostały w pozostałych paragrafach niniejszej umowy.</w:t>
      </w:r>
    </w:p>
    <w:p w14:paraId="48A660D6" w14:textId="77777777" w:rsidR="00AF6A8A" w:rsidRPr="0090758B" w:rsidRDefault="00AF6A8A" w:rsidP="00757AE7">
      <w:pPr>
        <w:spacing w:before="240"/>
        <w:jc w:val="center"/>
        <w:rPr>
          <w:rFonts w:ascii="Arial Narrow" w:hAnsi="Arial Narrow" w:cs="Arial"/>
          <w:b/>
        </w:rPr>
      </w:pPr>
      <w:r w:rsidRPr="0090758B">
        <w:rPr>
          <w:rFonts w:ascii="Arial Narrow" w:hAnsi="Arial Narrow" w:cs="Arial"/>
          <w:b/>
        </w:rPr>
        <w:t>§</w:t>
      </w:r>
      <w:r w:rsidR="0094624D" w:rsidRPr="0090758B">
        <w:rPr>
          <w:rFonts w:ascii="Arial Narrow" w:hAnsi="Arial Narrow" w:cs="Arial"/>
          <w:b/>
        </w:rPr>
        <w:t>5</w:t>
      </w:r>
    </w:p>
    <w:p w14:paraId="31DDBF25" w14:textId="77777777" w:rsidR="00AF6A8A" w:rsidRPr="0090758B" w:rsidRDefault="0094624D" w:rsidP="00757AE7">
      <w:pPr>
        <w:spacing w:after="240"/>
        <w:jc w:val="center"/>
        <w:rPr>
          <w:rFonts w:ascii="Arial Narrow" w:hAnsi="Arial Narrow" w:cs="Arial"/>
          <w:b/>
        </w:rPr>
      </w:pPr>
      <w:r w:rsidRPr="0090758B">
        <w:rPr>
          <w:rFonts w:ascii="Arial Narrow" w:hAnsi="Arial Narrow" w:cs="Arial"/>
          <w:b/>
        </w:rPr>
        <w:t>(o</w:t>
      </w:r>
      <w:r w:rsidR="00AF6A8A" w:rsidRPr="0090758B">
        <w:rPr>
          <w:rFonts w:ascii="Arial Narrow" w:hAnsi="Arial Narrow" w:cs="Arial"/>
          <w:b/>
        </w:rPr>
        <w:t>bowiązki Wykonawcy</w:t>
      </w:r>
      <w:r w:rsidRPr="0090758B">
        <w:rPr>
          <w:rFonts w:ascii="Arial Narrow" w:hAnsi="Arial Narrow" w:cs="Arial"/>
          <w:b/>
        </w:rPr>
        <w:t>)</w:t>
      </w:r>
    </w:p>
    <w:p w14:paraId="22FABA45" w14:textId="77777777" w:rsidR="008E144D" w:rsidRPr="0090758B" w:rsidRDefault="00BC551E">
      <w:pPr>
        <w:pStyle w:val="Tekstpodstawowy"/>
        <w:tabs>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1.</w:t>
      </w:r>
      <w:r w:rsidRPr="0090758B">
        <w:rPr>
          <w:rFonts w:ascii="Arial Narrow" w:hAnsi="Arial Narrow" w:cs="Arial"/>
          <w:bCs/>
          <w:kern w:val="24"/>
          <w:szCs w:val="24"/>
        </w:rPr>
        <w:t xml:space="preserve"> </w:t>
      </w:r>
      <w:r w:rsidRPr="0090758B">
        <w:rPr>
          <w:rFonts w:ascii="Arial Narrow" w:hAnsi="Arial Narrow" w:cs="Arial"/>
          <w:bCs/>
          <w:kern w:val="24"/>
          <w:szCs w:val="24"/>
        </w:rPr>
        <w:tab/>
      </w:r>
      <w:r w:rsidRPr="0090758B">
        <w:rPr>
          <w:rFonts w:ascii="Arial Narrow" w:hAnsi="Arial Narrow" w:cs="Arial"/>
          <w:bCs/>
          <w:kern w:val="24"/>
          <w:sz w:val="24"/>
          <w:szCs w:val="24"/>
        </w:rPr>
        <w:t xml:space="preserve">Wykonawca w ramach realizacji przedmiotu umowy opisanego w §3 </w:t>
      </w:r>
      <w:r w:rsidR="004B02EB" w:rsidRPr="0090758B">
        <w:rPr>
          <w:rFonts w:ascii="Arial Narrow" w:hAnsi="Arial Narrow" w:cs="Arial"/>
          <w:bCs/>
          <w:kern w:val="24"/>
          <w:sz w:val="24"/>
          <w:szCs w:val="24"/>
        </w:rPr>
        <w:t xml:space="preserve">niniejszej umowy </w:t>
      </w:r>
      <w:r w:rsidRPr="0090758B">
        <w:rPr>
          <w:rFonts w:ascii="Arial Narrow" w:hAnsi="Arial Narrow" w:cs="Arial"/>
          <w:bCs/>
          <w:kern w:val="24"/>
          <w:sz w:val="24"/>
          <w:szCs w:val="24"/>
        </w:rPr>
        <w:t xml:space="preserve">we własnym zakresie i na własny koszt wykona wszelkie roboty budowlane związane z wykonaniem </w:t>
      </w:r>
      <w:r w:rsidR="00A66FC6" w:rsidRPr="0090758B">
        <w:rPr>
          <w:rFonts w:ascii="Arial Narrow" w:hAnsi="Arial Narrow"/>
          <w:sz w:val="24"/>
          <w:szCs w:val="24"/>
        </w:rPr>
        <w:t>przedmiotu umowy.</w:t>
      </w:r>
    </w:p>
    <w:p w14:paraId="07C8BC04" w14:textId="77777777" w:rsidR="008D6D7D" w:rsidRPr="0090758B" w:rsidRDefault="008D6D7D">
      <w:pPr>
        <w:pStyle w:val="Tekstpodstawowy"/>
        <w:tabs>
          <w:tab w:val="center" w:pos="9144"/>
          <w:tab w:val="right" w:pos="13680"/>
        </w:tabs>
        <w:spacing w:after="0"/>
        <w:ind w:left="567" w:hanging="567"/>
        <w:jc w:val="both"/>
        <w:rPr>
          <w:rFonts w:ascii="Arial Narrow" w:hAnsi="Arial Narrow" w:cs="Arial"/>
          <w:bCs/>
          <w:kern w:val="24"/>
          <w:sz w:val="10"/>
          <w:szCs w:val="10"/>
        </w:rPr>
      </w:pPr>
    </w:p>
    <w:p w14:paraId="3AE19BDA"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2.       </w:t>
      </w:r>
      <w:r w:rsidRPr="0090758B">
        <w:rPr>
          <w:rFonts w:ascii="Arial Narrow" w:hAnsi="Arial Narrow" w:cs="Arial"/>
          <w:bCs/>
          <w:kern w:val="24"/>
          <w:sz w:val="24"/>
          <w:szCs w:val="24"/>
          <w:u w:val="single"/>
        </w:rPr>
        <w:t>Wymagania Zamawiającego dotyczące realizacji przedmiotu umowy</w:t>
      </w:r>
      <w:r w:rsidRPr="0090758B">
        <w:rPr>
          <w:rFonts w:ascii="Arial Narrow" w:hAnsi="Arial Narrow" w:cs="Arial"/>
          <w:bCs/>
          <w:kern w:val="24"/>
          <w:sz w:val="24"/>
          <w:szCs w:val="24"/>
        </w:rPr>
        <w:t xml:space="preserve">. </w:t>
      </w:r>
    </w:p>
    <w:p w14:paraId="7C24CF16"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          Wykonawca zobowiązany jest do: </w:t>
      </w:r>
    </w:p>
    <w:p w14:paraId="2B29777A" w14:textId="77777777" w:rsidR="002E508F" w:rsidRPr="002C1FA1" w:rsidRDefault="00CC40F4" w:rsidP="004231ED">
      <w:pPr>
        <w:pStyle w:val="Akapitzlist"/>
        <w:numPr>
          <w:ilvl w:val="0"/>
          <w:numId w:val="18"/>
        </w:numPr>
        <w:tabs>
          <w:tab w:val="center" w:pos="-4395"/>
          <w:tab w:val="left" w:pos="1134"/>
        </w:tabs>
        <w:ind w:left="1134" w:hanging="567"/>
        <w:jc w:val="both"/>
      </w:pPr>
      <w:r w:rsidRPr="00CC40F4">
        <w:rPr>
          <w:rFonts w:ascii="Arial Narrow" w:hAnsi="Arial Narrow" w:cs="Arial"/>
          <w:kern w:val="24"/>
        </w:rPr>
        <w:t>prowadzenia Dziennika Budowy</w:t>
      </w:r>
      <w:r w:rsidR="00B540CE">
        <w:rPr>
          <w:rFonts w:ascii="Arial Narrow" w:hAnsi="Arial Narrow" w:cs="Arial"/>
          <w:kern w:val="24"/>
        </w:rPr>
        <w:t>/Robót</w:t>
      </w:r>
      <w:r w:rsidRPr="00CC40F4">
        <w:rPr>
          <w:rFonts w:ascii="Arial Narrow" w:hAnsi="Arial Narrow" w:cs="Arial"/>
          <w:kern w:val="24"/>
        </w:rPr>
        <w:t xml:space="preserve"> zgodnie z Ustawą Prawo Budowlane i dokonywanie w nim wpisów na bieżąco,</w:t>
      </w:r>
      <w:r w:rsidR="0070068E">
        <w:rPr>
          <w:rFonts w:ascii="Arial Narrow" w:hAnsi="Arial Narrow" w:cs="Arial"/>
          <w:kern w:val="24"/>
        </w:rPr>
        <w:t xml:space="preserve"> </w:t>
      </w:r>
      <w:r w:rsidR="00BC551E" w:rsidRPr="00757AE7">
        <w:rPr>
          <w:rFonts w:ascii="Arial Narrow" w:hAnsi="Arial Narrow" w:cs="Arial"/>
          <w:kern w:val="24"/>
        </w:rPr>
        <w:t>wypełniania i realizacji polece</w:t>
      </w:r>
      <w:r w:rsidR="002E508F" w:rsidRPr="00757AE7">
        <w:rPr>
          <w:rFonts w:ascii="Arial Narrow" w:hAnsi="Arial Narrow" w:cs="Arial"/>
          <w:kern w:val="24"/>
        </w:rPr>
        <w:t>ń wpisanych do Dziennika Budowy</w:t>
      </w:r>
      <w:r w:rsidR="00B540CE">
        <w:rPr>
          <w:rFonts w:ascii="Arial Narrow" w:hAnsi="Arial Narrow" w:cs="Arial"/>
          <w:kern w:val="24"/>
        </w:rPr>
        <w:t>/Robót</w:t>
      </w:r>
      <w:r w:rsidR="002E508F" w:rsidRPr="00757AE7">
        <w:rPr>
          <w:rFonts w:ascii="Arial Narrow" w:hAnsi="Arial Narrow" w:cs="Arial"/>
          <w:kern w:val="24"/>
        </w:rPr>
        <w:t xml:space="preserve"> przez Nadzór Inwestorski lub inne upoważnione do tego podmioty</w:t>
      </w:r>
    </w:p>
    <w:p w14:paraId="70D96027" w14:textId="77777777" w:rsidR="00D51304" w:rsidRPr="0090758B" w:rsidRDefault="00BC551E" w:rsidP="004231ED">
      <w:pPr>
        <w:numPr>
          <w:ilvl w:val="0"/>
          <w:numId w:val="18"/>
        </w:numPr>
        <w:tabs>
          <w:tab w:val="center" w:pos="-4395"/>
          <w:tab w:val="left" w:pos="1134"/>
        </w:tabs>
        <w:suppressAutoHyphens/>
        <w:ind w:left="1134" w:hanging="567"/>
        <w:jc w:val="both"/>
        <w:rPr>
          <w:rFonts w:ascii="Arial Narrow" w:hAnsi="Arial Narrow" w:cs="Arial"/>
          <w:kern w:val="24"/>
        </w:rPr>
      </w:pPr>
      <w:r w:rsidRPr="0090758B">
        <w:rPr>
          <w:rFonts w:ascii="Arial Narrow" w:hAnsi="Arial Narrow" w:cs="Arial"/>
          <w:kern w:val="24"/>
        </w:rPr>
        <w:t xml:space="preserve">opracowania szczegółowego </w:t>
      </w:r>
      <w:r w:rsidR="002E508F" w:rsidRPr="0090758B">
        <w:rPr>
          <w:rFonts w:ascii="Arial Narrow" w:hAnsi="Arial Narrow" w:cs="Arial"/>
          <w:kern w:val="24"/>
        </w:rPr>
        <w:t>H</w:t>
      </w:r>
      <w:r w:rsidRPr="0090758B">
        <w:rPr>
          <w:rFonts w:ascii="Arial Narrow" w:hAnsi="Arial Narrow" w:cs="Arial"/>
          <w:kern w:val="24"/>
        </w:rPr>
        <w:t xml:space="preserve">armonogramu </w:t>
      </w:r>
      <w:r w:rsidR="002E508F" w:rsidRPr="0090758B">
        <w:rPr>
          <w:rFonts w:ascii="Arial Narrow" w:hAnsi="Arial Narrow" w:cs="Arial"/>
          <w:kern w:val="24"/>
        </w:rPr>
        <w:t>r</w:t>
      </w:r>
      <w:r w:rsidRPr="0090758B">
        <w:rPr>
          <w:rFonts w:ascii="Arial Narrow" w:hAnsi="Arial Narrow" w:cs="Arial"/>
          <w:kern w:val="24"/>
        </w:rPr>
        <w:t>zeczowo-</w:t>
      </w:r>
      <w:r w:rsidR="002E508F" w:rsidRPr="0090758B">
        <w:rPr>
          <w:rFonts w:ascii="Arial Narrow" w:hAnsi="Arial Narrow" w:cs="Arial"/>
          <w:kern w:val="24"/>
        </w:rPr>
        <w:t>f</w:t>
      </w:r>
      <w:r w:rsidRPr="0090758B">
        <w:rPr>
          <w:rFonts w:ascii="Arial Narrow" w:hAnsi="Arial Narrow" w:cs="Arial"/>
          <w:kern w:val="24"/>
        </w:rPr>
        <w:t>inansowego</w:t>
      </w:r>
      <w:r w:rsidR="002E508F" w:rsidRPr="0090758B">
        <w:rPr>
          <w:rFonts w:ascii="Arial Narrow" w:hAnsi="Arial Narrow" w:cs="Arial"/>
          <w:kern w:val="24"/>
        </w:rPr>
        <w:t xml:space="preserve"> (HRF)</w:t>
      </w:r>
      <w:r w:rsidRPr="0090758B">
        <w:rPr>
          <w:rFonts w:ascii="Arial Narrow" w:hAnsi="Arial Narrow" w:cs="Arial"/>
          <w:kern w:val="24"/>
        </w:rPr>
        <w:t xml:space="preserve"> </w:t>
      </w:r>
      <w:r w:rsidR="002E508F" w:rsidRPr="0090758B">
        <w:rPr>
          <w:rFonts w:ascii="Arial Narrow" w:hAnsi="Arial Narrow" w:cs="Arial"/>
          <w:kern w:val="24"/>
        </w:rPr>
        <w:t xml:space="preserve">zgodnie z </w:t>
      </w:r>
      <w:r w:rsidR="002E508F" w:rsidRPr="0090758B">
        <w:rPr>
          <w:rFonts w:ascii="Arial Narrow" w:hAnsi="Arial Narrow" w:cs="Arial"/>
        </w:rPr>
        <w:t>§</w:t>
      </w:r>
      <w:r w:rsidR="0070068E">
        <w:rPr>
          <w:rFonts w:ascii="Arial Narrow" w:hAnsi="Arial Narrow" w:cs="Arial"/>
        </w:rPr>
        <w:t xml:space="preserve"> </w:t>
      </w:r>
      <w:r w:rsidR="0092641B" w:rsidRPr="0090758B">
        <w:rPr>
          <w:rFonts w:ascii="Arial Narrow" w:hAnsi="Arial Narrow" w:cs="Arial"/>
        </w:rPr>
        <w:t>5</w:t>
      </w:r>
      <w:r w:rsidR="002E508F" w:rsidRPr="0090758B">
        <w:rPr>
          <w:rFonts w:ascii="Arial Narrow" w:hAnsi="Arial Narrow" w:cs="Arial"/>
        </w:rPr>
        <w:t xml:space="preserve"> ust.6</w:t>
      </w:r>
      <w:r w:rsidR="002E508F" w:rsidRPr="0090758B">
        <w:rPr>
          <w:rFonts w:ascii="Arial Narrow" w:hAnsi="Arial Narrow" w:cs="Arial"/>
          <w:sz w:val="22"/>
          <w:szCs w:val="22"/>
        </w:rPr>
        <w:t xml:space="preserve"> </w:t>
      </w:r>
    </w:p>
    <w:p w14:paraId="5E4ABA64" w14:textId="77777777" w:rsidR="00557786" w:rsidRPr="0090758B" w:rsidRDefault="00D5130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opracowania planu bezpieczeństwa i higieny pracy i umieszczenia informacji </w:t>
      </w:r>
      <w:r w:rsidRPr="0090758B">
        <w:rPr>
          <w:rFonts w:ascii="Arial Narrow" w:hAnsi="Arial Narrow" w:cs="Arial"/>
          <w:sz w:val="24"/>
          <w:szCs w:val="24"/>
        </w:rPr>
        <w:br/>
        <w:t>o miejscu przechowywania planu BIOZ na tablicy informacyjnej budowy</w:t>
      </w:r>
      <w:r w:rsidR="00557786" w:rsidRPr="0090758B">
        <w:rPr>
          <w:rFonts w:ascii="Arial Narrow" w:hAnsi="Arial Narrow" w:cs="Arial"/>
          <w:sz w:val="24"/>
          <w:szCs w:val="24"/>
        </w:rPr>
        <w:t>,</w:t>
      </w:r>
    </w:p>
    <w:p w14:paraId="73DD82D7" w14:textId="77777777" w:rsidR="00557786" w:rsidRPr="0090758B" w:rsidRDefault="00557786"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wykonania oznakowania tymczasowej organizacji ruchu wraz ze zmianą oznakowania wynikającą z etapowania oraz utrzymaniem w stanie należytym oznakowania przez cały okres realizacji robót budowlanych do dnia odbioru końcowego</w:t>
      </w:r>
      <w:r w:rsidR="00152ADE" w:rsidRPr="0090758B">
        <w:rPr>
          <w:rFonts w:ascii="Arial Narrow" w:hAnsi="Arial Narrow" w:cs="Arial"/>
          <w:sz w:val="24"/>
          <w:szCs w:val="24"/>
        </w:rPr>
        <w:t>,</w:t>
      </w:r>
    </w:p>
    <w:p w14:paraId="13F15D42" w14:textId="77777777" w:rsidR="00D51304" w:rsidRPr="0090758B" w:rsidRDefault="0035201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prowadzenia Księgi Obmiaru</w:t>
      </w:r>
      <w:r w:rsidR="00176F01" w:rsidRPr="0090758B">
        <w:rPr>
          <w:rFonts w:ascii="Arial Narrow" w:hAnsi="Arial Narrow" w:cs="Arial"/>
          <w:sz w:val="24"/>
          <w:szCs w:val="24"/>
        </w:rPr>
        <w:t xml:space="preserve"> w celu ustalenia procentowego zaawansowania robót</w:t>
      </w:r>
      <w:r w:rsidR="002E508F" w:rsidRPr="0090758B">
        <w:rPr>
          <w:rFonts w:ascii="Arial Narrow" w:hAnsi="Arial Narrow" w:cs="Arial"/>
          <w:sz w:val="24"/>
          <w:szCs w:val="24"/>
        </w:rPr>
        <w:t>,</w:t>
      </w:r>
    </w:p>
    <w:p w14:paraId="2D9356DD"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realizacji robót w terminie określonym niniejsz</w:t>
      </w:r>
      <w:r w:rsidR="00B549D5" w:rsidRPr="0090758B">
        <w:rPr>
          <w:rFonts w:ascii="Arial Narrow" w:hAnsi="Arial Narrow" w:cs="Arial"/>
          <w:kern w:val="24"/>
          <w:sz w:val="24"/>
          <w:szCs w:val="24"/>
        </w:rPr>
        <w:t>ą umową,</w:t>
      </w:r>
    </w:p>
    <w:p w14:paraId="0878245F" w14:textId="77777777" w:rsidR="007A0954" w:rsidRPr="0090758B" w:rsidRDefault="007A0954"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zapłaty wynagrodzenia i innych należności na rzecz podwykonawców,</w:t>
      </w:r>
    </w:p>
    <w:p w14:paraId="0417F9F3"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bezzwłocznego informowania Zamawiającego o zaistniałych na terenie budowy kontrolach,</w:t>
      </w:r>
    </w:p>
    <w:p w14:paraId="26DCA3EA"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color w:val="00B050"/>
          <w:kern w:val="24"/>
          <w:sz w:val="24"/>
          <w:szCs w:val="24"/>
        </w:rPr>
      </w:pPr>
      <w:r w:rsidRPr="0090758B">
        <w:rPr>
          <w:rFonts w:ascii="Arial Narrow" w:hAnsi="Arial Narrow" w:cs="Arial"/>
          <w:kern w:val="24"/>
          <w:sz w:val="24"/>
          <w:szCs w:val="24"/>
        </w:rPr>
        <w:t>bezzwłocznego informowania Zamawiającego o zaistniałych na terenie budowy wypadkach,</w:t>
      </w:r>
    </w:p>
    <w:p w14:paraId="79890A2B"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usunięcia </w:t>
      </w:r>
      <w:r w:rsidR="00406976" w:rsidRPr="0090758B">
        <w:rPr>
          <w:rFonts w:ascii="Arial Narrow" w:hAnsi="Arial Narrow" w:cs="Arial"/>
          <w:kern w:val="24"/>
          <w:sz w:val="24"/>
          <w:szCs w:val="24"/>
        </w:rPr>
        <w:t xml:space="preserve">na własny koszt </w:t>
      </w:r>
      <w:r w:rsidRPr="0090758B">
        <w:rPr>
          <w:rFonts w:ascii="Arial Narrow" w:hAnsi="Arial Narrow" w:cs="Arial"/>
          <w:kern w:val="24"/>
          <w:sz w:val="24"/>
          <w:szCs w:val="24"/>
        </w:rPr>
        <w:t xml:space="preserve">wszelkich wad i usterek stwierdzonych przez Nadzór Inwestorski </w:t>
      </w:r>
      <w:r w:rsidR="00CE2BC9" w:rsidRPr="0090758B">
        <w:rPr>
          <w:rFonts w:ascii="Arial Narrow" w:hAnsi="Arial Narrow" w:cs="Arial"/>
          <w:kern w:val="24"/>
          <w:sz w:val="24"/>
          <w:szCs w:val="24"/>
        </w:rPr>
        <w:br/>
      </w:r>
      <w:r w:rsidRPr="0090758B">
        <w:rPr>
          <w:rFonts w:ascii="Arial Narrow" w:hAnsi="Arial Narrow" w:cs="Arial"/>
          <w:kern w:val="24"/>
          <w:sz w:val="24"/>
          <w:szCs w:val="24"/>
        </w:rPr>
        <w:t xml:space="preserve">lub Zamawiającego w trakcie trwania robót </w:t>
      </w:r>
      <w:r w:rsidR="00B549D5" w:rsidRPr="0090758B">
        <w:rPr>
          <w:rFonts w:ascii="Arial Narrow" w:hAnsi="Arial Narrow" w:cs="Arial"/>
          <w:kern w:val="24"/>
          <w:sz w:val="24"/>
          <w:szCs w:val="24"/>
        </w:rPr>
        <w:t>oraz</w:t>
      </w:r>
      <w:r w:rsidR="00CE2BC9" w:rsidRPr="0090758B">
        <w:rPr>
          <w:rFonts w:ascii="Arial Narrow" w:hAnsi="Arial Narrow" w:cs="Arial"/>
          <w:kern w:val="24"/>
          <w:sz w:val="24"/>
          <w:szCs w:val="24"/>
        </w:rPr>
        <w:t xml:space="preserve"> w okresie gwarancji </w:t>
      </w:r>
      <w:r w:rsidR="00406976" w:rsidRPr="0090758B">
        <w:rPr>
          <w:rFonts w:ascii="Arial Narrow" w:hAnsi="Arial Narrow" w:cs="Arial"/>
          <w:kern w:val="24"/>
          <w:sz w:val="24"/>
          <w:szCs w:val="24"/>
        </w:rPr>
        <w:t xml:space="preserve">i rękojmi,  </w:t>
      </w:r>
      <w:r w:rsidR="00D554A2" w:rsidRPr="0090758B">
        <w:rPr>
          <w:rFonts w:ascii="Arial Narrow" w:hAnsi="Arial Narrow" w:cs="Arial"/>
          <w:kern w:val="24"/>
          <w:sz w:val="24"/>
          <w:szCs w:val="24"/>
        </w:rPr>
        <w:br/>
      </w:r>
      <w:r w:rsidRPr="0090758B">
        <w:rPr>
          <w:rFonts w:ascii="Arial Narrow" w:hAnsi="Arial Narrow" w:cs="Arial"/>
          <w:kern w:val="24"/>
          <w:sz w:val="24"/>
          <w:szCs w:val="24"/>
        </w:rPr>
        <w:t xml:space="preserve">w </w:t>
      </w:r>
      <w:r w:rsidR="00D554A2" w:rsidRPr="0090758B">
        <w:rPr>
          <w:rFonts w:ascii="Arial Narrow" w:hAnsi="Arial Narrow" w:cs="Arial"/>
          <w:kern w:val="24"/>
          <w:sz w:val="24"/>
          <w:szCs w:val="24"/>
        </w:rPr>
        <w:t>wyznaczonym p</w:t>
      </w:r>
      <w:r w:rsidRPr="0090758B">
        <w:rPr>
          <w:rFonts w:ascii="Arial Narrow" w:hAnsi="Arial Narrow" w:cs="Arial"/>
          <w:kern w:val="24"/>
          <w:sz w:val="24"/>
          <w:szCs w:val="24"/>
        </w:rPr>
        <w:t xml:space="preserve">rzez </w:t>
      </w:r>
      <w:r w:rsidR="007B79A9" w:rsidRPr="0038637F">
        <w:rPr>
          <w:rFonts w:ascii="Arial Narrow" w:hAnsi="Arial Narrow" w:cs="Arial"/>
          <w:kern w:val="24"/>
          <w:sz w:val="24"/>
          <w:szCs w:val="24"/>
        </w:rPr>
        <w:t>Zamawiającego</w:t>
      </w:r>
      <w:r w:rsidR="005076AD">
        <w:rPr>
          <w:rFonts w:ascii="Arial Narrow" w:hAnsi="Arial Narrow" w:cs="Arial"/>
          <w:kern w:val="24"/>
          <w:sz w:val="24"/>
          <w:szCs w:val="24"/>
        </w:rPr>
        <w:t xml:space="preserve"> w </w:t>
      </w:r>
      <w:r w:rsidRPr="0090758B">
        <w:rPr>
          <w:rFonts w:ascii="Arial Narrow" w:hAnsi="Arial Narrow" w:cs="Arial"/>
          <w:kern w:val="24"/>
          <w:sz w:val="24"/>
          <w:szCs w:val="24"/>
        </w:rPr>
        <w:t>terminie, nie dłuższym jednak niż termin technicznie uzasadniony, niezbędny do ich usunięcia,</w:t>
      </w:r>
    </w:p>
    <w:p w14:paraId="1957FC60"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lastRenderedPageBreak/>
        <w:t xml:space="preserve">nanoszenia na bieżąco w dokumentacji zmian wprowadzanych, w uzgodnieniu </w:t>
      </w:r>
      <w:r w:rsidR="00227065" w:rsidRPr="0090758B">
        <w:rPr>
          <w:rFonts w:ascii="Arial Narrow" w:hAnsi="Arial Narrow" w:cs="Arial"/>
          <w:kern w:val="24"/>
          <w:sz w:val="24"/>
          <w:szCs w:val="24"/>
        </w:rPr>
        <w:br/>
      </w:r>
      <w:r w:rsidRPr="0090758B">
        <w:rPr>
          <w:rFonts w:ascii="Arial Narrow" w:hAnsi="Arial Narrow" w:cs="Arial"/>
          <w:kern w:val="24"/>
          <w:sz w:val="24"/>
          <w:szCs w:val="24"/>
        </w:rPr>
        <w:t>z Nadzorem Inwestorskim, Zamawiającym i Projektantem</w:t>
      </w:r>
      <w:r w:rsidR="00717AC8" w:rsidRPr="0090758B">
        <w:rPr>
          <w:rFonts w:ascii="Arial Narrow" w:hAnsi="Arial Narrow" w:cs="Arial"/>
          <w:sz w:val="24"/>
          <w:szCs w:val="24"/>
        </w:rPr>
        <w:t xml:space="preserve"> oraz prowadzenia rejestru tych zmian,</w:t>
      </w:r>
    </w:p>
    <w:p w14:paraId="5F799FF4"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wykonania opracowań, pozyskania stosownych decyzji administracyjnych, zezwoleń, </w:t>
      </w:r>
    </w:p>
    <w:p w14:paraId="57FA2C81" w14:textId="77777777" w:rsidR="00BC551E" w:rsidRPr="0090758B" w:rsidRDefault="00BC551E">
      <w:pPr>
        <w:pStyle w:val="Akapitzlist"/>
        <w:ind w:left="1134" w:hanging="567"/>
        <w:jc w:val="both"/>
        <w:rPr>
          <w:rFonts w:ascii="Arial Narrow" w:hAnsi="Arial Narrow" w:cs="Arial"/>
        </w:rPr>
      </w:pPr>
      <w:r w:rsidRPr="0090758B">
        <w:rPr>
          <w:rFonts w:ascii="Arial Narrow" w:hAnsi="Arial Narrow" w:cs="Arial"/>
        </w:rPr>
        <w:tab/>
        <w:t>uzgodnień, opinii, pozwoleń bądź innych dokumentów wymaganych przepisami szczeg</w:t>
      </w:r>
      <w:r w:rsidR="002E508F" w:rsidRPr="0090758B">
        <w:rPr>
          <w:rFonts w:ascii="Arial Narrow" w:hAnsi="Arial Narrow" w:cs="Arial"/>
        </w:rPr>
        <w:t>ólnymi – niezbędnych do realizacji Umowy</w:t>
      </w:r>
    </w:p>
    <w:p w14:paraId="338A3B0A"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uwzględnienia w kosztach i terminach realizacji </w:t>
      </w:r>
      <w:r w:rsidR="002E508F" w:rsidRPr="0090758B">
        <w:rPr>
          <w:rFonts w:ascii="Arial Narrow" w:hAnsi="Arial Narrow" w:cs="Arial"/>
          <w:sz w:val="24"/>
          <w:szCs w:val="24"/>
        </w:rPr>
        <w:t>Umowy</w:t>
      </w:r>
      <w:r w:rsidRPr="0090758B">
        <w:rPr>
          <w:rFonts w:ascii="Arial Narrow" w:hAnsi="Arial Narrow" w:cs="Arial"/>
          <w:sz w:val="24"/>
          <w:szCs w:val="24"/>
        </w:rPr>
        <w:t xml:space="preserve"> wszelkich czynności nieopisanych wyżej, a wynikających z procedur określonych w przepisach szczególnych niezbędnych do właściwego </w:t>
      </w:r>
      <w:r w:rsidR="003F3C8A" w:rsidRPr="0090758B">
        <w:rPr>
          <w:rFonts w:ascii="Arial Narrow" w:hAnsi="Arial Narrow" w:cs="Arial"/>
          <w:sz w:val="24"/>
          <w:szCs w:val="24"/>
        </w:rPr>
        <w:br/>
      </w:r>
      <w:r w:rsidRPr="0090758B">
        <w:rPr>
          <w:rFonts w:ascii="Arial Narrow" w:hAnsi="Arial Narrow" w:cs="Arial"/>
          <w:sz w:val="24"/>
          <w:szCs w:val="24"/>
        </w:rPr>
        <w:t>i kompleksowego prowadzenia robót budowlanych związanych z wykonaniem przedmiotu umowy</w:t>
      </w:r>
      <w:r w:rsidR="00152ADE" w:rsidRPr="0090758B">
        <w:rPr>
          <w:rFonts w:ascii="Arial Narrow" w:hAnsi="Arial Narrow" w:cs="Arial"/>
          <w:sz w:val="24"/>
          <w:szCs w:val="24"/>
        </w:rPr>
        <w:t>,</w:t>
      </w:r>
    </w:p>
    <w:p w14:paraId="5907B0DE" w14:textId="77777777" w:rsidR="0091196E" w:rsidRPr="0090758B"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realizacji robót w sposób zgodny z technologią ich wykonania. Wszelkie wątpliwości bądź propozycje rozwiązań zamiennych winny być zgłaszane do Nadzoru Inwestorskiego </w:t>
      </w:r>
      <w:r w:rsidR="00A82791" w:rsidRPr="0090758B">
        <w:rPr>
          <w:rFonts w:ascii="Arial Narrow" w:hAnsi="Arial Narrow" w:cs="Arial"/>
          <w:kern w:val="24"/>
          <w:sz w:val="24"/>
          <w:szCs w:val="24"/>
        </w:rPr>
        <w:br/>
      </w:r>
      <w:r w:rsidRPr="0090758B">
        <w:rPr>
          <w:rFonts w:ascii="Arial Narrow" w:hAnsi="Arial Narrow" w:cs="Arial"/>
          <w:kern w:val="24"/>
          <w:sz w:val="24"/>
          <w:szCs w:val="24"/>
        </w:rPr>
        <w:t xml:space="preserve">i ostatecznie akceptowane przez Zamawiającego </w:t>
      </w:r>
      <w:r w:rsidR="002E508F" w:rsidRPr="0090758B">
        <w:rPr>
          <w:rFonts w:ascii="Arial Narrow" w:hAnsi="Arial Narrow" w:cs="Arial"/>
          <w:kern w:val="24"/>
          <w:sz w:val="24"/>
          <w:szCs w:val="24"/>
        </w:rPr>
        <w:t>i Nadzór Autorski</w:t>
      </w:r>
      <w:r w:rsidR="0091196E" w:rsidRPr="0090758B">
        <w:rPr>
          <w:rFonts w:ascii="Arial Narrow" w:hAnsi="Arial Narrow" w:cs="Arial"/>
          <w:kern w:val="24"/>
          <w:sz w:val="24"/>
          <w:szCs w:val="24"/>
        </w:rPr>
        <w:t>,</w:t>
      </w:r>
    </w:p>
    <w:p w14:paraId="1719245F"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w:t>
      </w:r>
      <w:r w:rsidR="00B47560" w:rsidRPr="0090758B">
        <w:rPr>
          <w:rFonts w:ascii="Arial Narrow" w:hAnsi="Arial Narrow" w:cs="Arial"/>
          <w:sz w:val="24"/>
          <w:szCs w:val="24"/>
        </w:rPr>
        <w:t>a</w:t>
      </w:r>
      <w:r w:rsidRPr="0090758B">
        <w:rPr>
          <w:rFonts w:ascii="Arial Narrow" w:hAnsi="Arial Narrow" w:cs="Arial"/>
          <w:sz w:val="24"/>
          <w:szCs w:val="24"/>
        </w:rPr>
        <w:t xml:space="preserve"> Zamawiającego i Nadzór Inwestorski o konieczności wykonania robót zamiennych oraz innych nie objętych niniejszą umową w terminie 3 dni od daty stwierdzenia konieczności ich wykonania,</w:t>
      </w:r>
    </w:p>
    <w:p w14:paraId="3A94FD52"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przestrzegania wymagań dotyczących </w:t>
      </w:r>
      <w:r w:rsidR="00B47560" w:rsidRPr="0090758B">
        <w:rPr>
          <w:rFonts w:ascii="Arial Narrow" w:hAnsi="Arial Narrow" w:cs="Arial"/>
          <w:sz w:val="24"/>
          <w:szCs w:val="24"/>
        </w:rPr>
        <w:t xml:space="preserve">realizacji </w:t>
      </w:r>
      <w:r w:rsidRPr="0090758B">
        <w:rPr>
          <w:rFonts w:ascii="Arial Narrow" w:hAnsi="Arial Narrow" w:cs="Arial"/>
          <w:sz w:val="24"/>
          <w:szCs w:val="24"/>
        </w:rPr>
        <w:t xml:space="preserve">robót, </w:t>
      </w:r>
      <w:r w:rsidR="00531AA7" w:rsidRPr="0090758B">
        <w:rPr>
          <w:rFonts w:ascii="Arial Narrow" w:hAnsi="Arial Narrow" w:cs="Arial"/>
          <w:sz w:val="24"/>
          <w:szCs w:val="24"/>
        </w:rPr>
        <w:t>kontroli jakości</w:t>
      </w:r>
      <w:r w:rsidRPr="0090758B">
        <w:rPr>
          <w:rFonts w:ascii="Arial Narrow" w:hAnsi="Arial Narrow" w:cs="Arial"/>
          <w:sz w:val="24"/>
          <w:szCs w:val="24"/>
        </w:rPr>
        <w:t xml:space="preserve"> materiałów </w:t>
      </w:r>
      <w:r w:rsidR="00B47560" w:rsidRPr="0090758B">
        <w:rPr>
          <w:rFonts w:ascii="Arial Narrow" w:hAnsi="Arial Narrow" w:cs="Arial"/>
          <w:sz w:val="24"/>
          <w:szCs w:val="24"/>
        </w:rPr>
        <w:br/>
      </w:r>
      <w:r w:rsidRPr="0090758B">
        <w:rPr>
          <w:rFonts w:ascii="Arial Narrow" w:hAnsi="Arial Narrow" w:cs="Arial"/>
          <w:sz w:val="24"/>
          <w:szCs w:val="24"/>
        </w:rPr>
        <w:t xml:space="preserve">i robót oraz badań i  pomiarów w zakresie określonym w </w:t>
      </w:r>
      <w:proofErr w:type="spellStart"/>
      <w:r w:rsidRPr="0090758B">
        <w:rPr>
          <w:rFonts w:ascii="Arial Narrow" w:hAnsi="Arial Narrow" w:cs="Arial"/>
          <w:sz w:val="24"/>
          <w:szCs w:val="24"/>
        </w:rPr>
        <w:t>S</w:t>
      </w:r>
      <w:r w:rsidR="003F3C8A" w:rsidRPr="0090758B">
        <w:rPr>
          <w:rFonts w:ascii="Arial Narrow" w:hAnsi="Arial Narrow" w:cs="Arial"/>
          <w:sz w:val="24"/>
          <w:szCs w:val="24"/>
        </w:rPr>
        <w:t>TWiOR</w:t>
      </w:r>
      <w:proofErr w:type="spellEnd"/>
      <w:r w:rsidR="009F699F" w:rsidRPr="0090758B">
        <w:rPr>
          <w:rFonts w:ascii="Arial Narrow" w:hAnsi="Arial Narrow" w:cs="Arial"/>
          <w:sz w:val="24"/>
          <w:szCs w:val="24"/>
        </w:rPr>
        <w:t xml:space="preserve">. </w:t>
      </w:r>
      <w:r w:rsidRPr="0090758B">
        <w:rPr>
          <w:rFonts w:ascii="Arial Narrow" w:hAnsi="Arial Narrow" w:cs="Arial"/>
          <w:sz w:val="24"/>
          <w:szCs w:val="24"/>
        </w:rPr>
        <w:t xml:space="preserve">Udostępnianie Nadzorowi Autorskiemu, Nadzorowi Inwestorskiemu </w:t>
      </w:r>
      <w:r w:rsidR="00B47560" w:rsidRPr="0090758B">
        <w:rPr>
          <w:rFonts w:ascii="Arial Narrow" w:hAnsi="Arial Narrow" w:cs="Arial"/>
          <w:sz w:val="24"/>
          <w:szCs w:val="24"/>
        </w:rPr>
        <w:t xml:space="preserve">i Zamawiającemu wyników </w:t>
      </w:r>
      <w:r w:rsidRPr="0090758B">
        <w:rPr>
          <w:rFonts w:ascii="Arial Narrow" w:hAnsi="Arial Narrow" w:cs="Arial"/>
          <w:sz w:val="24"/>
          <w:szCs w:val="24"/>
        </w:rPr>
        <w:t>badań i pomiarów,</w:t>
      </w:r>
    </w:p>
    <w:p w14:paraId="00C6FE19" w14:textId="77777777" w:rsidR="00717AC8"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informowania Nadzoru Inwestorskieg</w:t>
      </w:r>
      <w:r w:rsidR="00C70CD5" w:rsidRPr="0090758B">
        <w:rPr>
          <w:rFonts w:ascii="Arial Narrow" w:hAnsi="Arial Narrow" w:cs="Arial"/>
          <w:sz w:val="24"/>
          <w:szCs w:val="24"/>
        </w:rPr>
        <w:t xml:space="preserve">o i Zamawiającego o </w:t>
      </w:r>
      <w:r w:rsidR="00717AC8" w:rsidRPr="0090758B">
        <w:rPr>
          <w:rFonts w:ascii="Arial Narrow" w:hAnsi="Arial Narrow" w:cs="Arial"/>
          <w:kern w:val="24"/>
          <w:sz w:val="24"/>
          <w:szCs w:val="24"/>
        </w:rPr>
        <w:t>wszelkich możliwych problemach, zdarzeniach i okolicznościach mogących wpłynąć na opóźnienie robót l</w:t>
      </w:r>
      <w:r w:rsidRPr="0090758B">
        <w:rPr>
          <w:rFonts w:ascii="Arial Narrow" w:hAnsi="Arial Narrow" w:cs="Arial"/>
          <w:sz w:val="24"/>
          <w:szCs w:val="24"/>
        </w:rPr>
        <w:t xml:space="preserve">ub mogących wpłynąć </w:t>
      </w:r>
      <w:r w:rsidR="007335AA" w:rsidRPr="0090758B">
        <w:rPr>
          <w:rFonts w:ascii="Arial Narrow" w:hAnsi="Arial Narrow" w:cs="Arial"/>
          <w:sz w:val="24"/>
          <w:szCs w:val="24"/>
        </w:rPr>
        <w:br/>
      </w:r>
      <w:r w:rsidRPr="0090758B">
        <w:rPr>
          <w:rFonts w:ascii="Arial Narrow" w:hAnsi="Arial Narrow" w:cs="Arial"/>
          <w:sz w:val="24"/>
          <w:szCs w:val="24"/>
        </w:rPr>
        <w:t>na jakość robót,</w:t>
      </w:r>
    </w:p>
    <w:p w14:paraId="6D0EA73F" w14:textId="77777777" w:rsidR="00462DB2"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p</w:t>
      </w:r>
      <w:r w:rsidR="00B200E7" w:rsidRPr="0090758B">
        <w:rPr>
          <w:rFonts w:ascii="Arial Narrow" w:hAnsi="Arial Narrow" w:cs="Arial"/>
          <w:sz w:val="24"/>
          <w:szCs w:val="24"/>
        </w:rPr>
        <w:t xml:space="preserve">rzekazania </w:t>
      </w:r>
      <w:r w:rsidRPr="0090758B">
        <w:rPr>
          <w:rFonts w:ascii="Arial Narrow" w:hAnsi="Arial Narrow" w:cs="Arial"/>
          <w:sz w:val="24"/>
          <w:szCs w:val="24"/>
        </w:rPr>
        <w:t xml:space="preserve">Nadzorowi Inwestorskiemu </w:t>
      </w:r>
      <w:r w:rsidR="002E508F" w:rsidRPr="0090758B">
        <w:rPr>
          <w:rFonts w:ascii="Arial Narrow" w:hAnsi="Arial Narrow" w:cs="Arial"/>
          <w:sz w:val="24"/>
          <w:szCs w:val="24"/>
        </w:rPr>
        <w:t xml:space="preserve">i Zamawiającemu </w:t>
      </w:r>
      <w:r w:rsidRPr="0090758B">
        <w:rPr>
          <w:rFonts w:ascii="Arial Narrow" w:hAnsi="Arial Narrow" w:cs="Arial"/>
          <w:sz w:val="24"/>
          <w:szCs w:val="24"/>
        </w:rPr>
        <w:t xml:space="preserve">wszelkich niezbędnych danych do rozliczenia </w:t>
      </w:r>
      <w:r w:rsidR="00FE1DEC" w:rsidRPr="0090758B">
        <w:rPr>
          <w:rFonts w:ascii="Arial Narrow" w:hAnsi="Arial Narrow" w:cs="Arial"/>
          <w:sz w:val="24"/>
          <w:szCs w:val="24"/>
        </w:rPr>
        <w:t xml:space="preserve">w formie dowodu </w:t>
      </w:r>
      <w:r w:rsidR="00892EA7" w:rsidRPr="0090758B">
        <w:rPr>
          <w:rFonts w:ascii="Arial Narrow" w:hAnsi="Arial Narrow" w:cs="Arial"/>
          <w:sz w:val="24"/>
          <w:szCs w:val="24"/>
        </w:rPr>
        <w:t xml:space="preserve">przekazania środka trwałego </w:t>
      </w:r>
      <w:r w:rsidR="00FE1DEC" w:rsidRPr="0090758B">
        <w:rPr>
          <w:rFonts w:ascii="Arial Narrow" w:hAnsi="Arial Narrow" w:cs="Arial"/>
          <w:sz w:val="24"/>
          <w:szCs w:val="24"/>
        </w:rPr>
        <w:t>OT wykonanego przedmiotu umowy.</w:t>
      </w:r>
    </w:p>
    <w:p w14:paraId="6633157F" w14:textId="7777777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 xml:space="preserve">W przypadku powierzenia wykonania części zamówienia Podwykonawcom, Wykonawca </w:t>
      </w:r>
      <w:r w:rsidRPr="0090758B">
        <w:rPr>
          <w:rFonts w:ascii="Arial Narrow" w:hAnsi="Arial Narrow"/>
          <w:sz w:val="24"/>
          <w:szCs w:val="24"/>
        </w:rPr>
        <w:br/>
        <w:t>będzie pełnił funkcję koordynatora Podwykonawców podczas wykonywania robót i usuwania ewentualnych Wad. Wykonawca odpowiada za działania lub uchybienia każdego Podwykonawcy.</w:t>
      </w:r>
    </w:p>
    <w:p w14:paraId="50CC8705" w14:textId="7777777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Od daty Odbioru końcowego</w:t>
      </w:r>
      <w:r w:rsidR="00C93262">
        <w:rPr>
          <w:rFonts w:ascii="Arial Narrow" w:hAnsi="Arial Narrow"/>
          <w:sz w:val="24"/>
          <w:szCs w:val="24"/>
        </w:rPr>
        <w:t xml:space="preserve"> robót</w:t>
      </w:r>
      <w:r w:rsidRPr="0090758B">
        <w:rPr>
          <w:rFonts w:ascii="Arial Narrow" w:hAnsi="Arial Narrow"/>
          <w:sz w:val="24"/>
          <w:szCs w:val="24"/>
        </w:rPr>
        <w:t xml:space="preserve"> do wystawienia Protokołu odbioru ostatecznego</w:t>
      </w:r>
      <w:r w:rsidR="00C93262">
        <w:rPr>
          <w:rFonts w:ascii="Arial Narrow" w:hAnsi="Arial Narrow"/>
          <w:sz w:val="24"/>
          <w:szCs w:val="24"/>
        </w:rPr>
        <w:t xml:space="preserve"> robót</w:t>
      </w:r>
      <w:r w:rsidRPr="0090758B">
        <w:rPr>
          <w:rFonts w:ascii="Arial Narrow" w:hAnsi="Arial Narrow"/>
          <w:sz w:val="24"/>
          <w:szCs w:val="24"/>
        </w:rPr>
        <w:t xml:space="preserve">, Wykonawcę obciążają koszty usunięcia Wad i naprawienia każdej szkody rzeczywistej powstałej </w:t>
      </w:r>
      <w:r w:rsidR="007335AA" w:rsidRPr="0090758B">
        <w:rPr>
          <w:rFonts w:ascii="Arial Narrow" w:hAnsi="Arial Narrow"/>
          <w:sz w:val="24"/>
          <w:szCs w:val="24"/>
        </w:rPr>
        <w:br/>
        <w:t xml:space="preserve">na </w:t>
      </w:r>
      <w:r w:rsidRPr="0090758B">
        <w:rPr>
          <w:rFonts w:ascii="Arial Narrow" w:hAnsi="Arial Narrow"/>
          <w:sz w:val="24"/>
          <w:szCs w:val="24"/>
        </w:rPr>
        <w:t>przedmio</w:t>
      </w:r>
      <w:r w:rsidR="007335AA" w:rsidRPr="0090758B">
        <w:rPr>
          <w:rFonts w:ascii="Arial Narrow" w:hAnsi="Arial Narrow"/>
          <w:sz w:val="24"/>
          <w:szCs w:val="24"/>
        </w:rPr>
        <w:t>cie</w:t>
      </w:r>
      <w:r w:rsidRPr="0090758B">
        <w:rPr>
          <w:rFonts w:ascii="Arial Narrow" w:hAnsi="Arial Narrow"/>
          <w:sz w:val="24"/>
          <w:szCs w:val="24"/>
        </w:rPr>
        <w:t xml:space="preserve"> Umowy, i za którą ponosi odpowiedzialność na zasadach ogólnych</w:t>
      </w:r>
      <w:r w:rsidR="007335AA" w:rsidRPr="0090758B">
        <w:rPr>
          <w:rFonts w:ascii="Arial Narrow" w:hAnsi="Arial Narrow"/>
          <w:sz w:val="24"/>
          <w:szCs w:val="24"/>
        </w:rPr>
        <w:t>,</w:t>
      </w:r>
      <w:r w:rsidRPr="0090758B">
        <w:rPr>
          <w:rFonts w:ascii="Arial Narrow" w:hAnsi="Arial Narrow"/>
          <w:sz w:val="24"/>
          <w:szCs w:val="24"/>
        </w:rPr>
        <w:t xml:space="preserve"> a spowodowanej:</w:t>
      </w:r>
    </w:p>
    <w:p w14:paraId="5164BB82" w14:textId="77777777" w:rsidR="00462DB2" w:rsidRPr="0090758B" w:rsidRDefault="00462DB2"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 xml:space="preserve">Wadą, która wynikła z wykonanych w ramach Umowy </w:t>
      </w:r>
      <w:r w:rsidR="00B62835" w:rsidRPr="0090758B">
        <w:rPr>
          <w:rFonts w:ascii="Arial Narrow" w:hAnsi="Arial Narrow"/>
        </w:rPr>
        <w:t xml:space="preserve">robót </w:t>
      </w:r>
      <w:r w:rsidR="00F301BC" w:rsidRPr="0090758B">
        <w:rPr>
          <w:rFonts w:ascii="Arial Narrow" w:hAnsi="Arial Narrow"/>
        </w:rPr>
        <w:t>i tkwiła</w:t>
      </w:r>
      <w:r w:rsidRPr="0090758B">
        <w:rPr>
          <w:rFonts w:ascii="Arial Narrow" w:hAnsi="Arial Narrow"/>
        </w:rPr>
        <w:t xml:space="preserve"> w obiekcie, którego dotyczy przedmiot Umowy na dzień zakończenia robót budowlanych służący</w:t>
      </w:r>
      <w:r w:rsidR="00A66FC6" w:rsidRPr="0090758B">
        <w:rPr>
          <w:rFonts w:ascii="Arial Narrow" w:hAnsi="Arial Narrow"/>
        </w:rPr>
        <w:t xml:space="preserve">ch realizacji przedmiotu </w:t>
      </w:r>
      <w:r w:rsidR="007D4F71">
        <w:rPr>
          <w:rFonts w:ascii="Arial Narrow" w:hAnsi="Arial Narrow"/>
        </w:rPr>
        <w:t>u</w:t>
      </w:r>
      <w:r w:rsidR="00A66FC6" w:rsidRPr="0090758B">
        <w:rPr>
          <w:rFonts w:ascii="Arial Narrow" w:hAnsi="Arial Narrow"/>
        </w:rPr>
        <w:t>mowy.</w:t>
      </w:r>
    </w:p>
    <w:p w14:paraId="207A4B43"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W</w:t>
      </w:r>
      <w:r w:rsidR="00462DB2" w:rsidRPr="0090758B">
        <w:rPr>
          <w:rFonts w:ascii="Arial Narrow" w:hAnsi="Arial Narrow"/>
        </w:rPr>
        <w:t xml:space="preserve">ypadkiem zaistniałym przed dniem Odbioru końcowego, który nie był objęty ryzykiem Zamawiającego lub; </w:t>
      </w:r>
    </w:p>
    <w:p w14:paraId="0EA60570"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C</w:t>
      </w:r>
      <w:r w:rsidR="00462DB2" w:rsidRPr="0090758B">
        <w:rPr>
          <w:rFonts w:ascii="Arial Narrow" w:hAnsi="Arial Narrow"/>
        </w:rPr>
        <w:t>zynnościami Wykonawcy na Terenie budowy po dniu Odbioru końcowego.</w:t>
      </w:r>
    </w:p>
    <w:p w14:paraId="122B40BA" w14:textId="77777777" w:rsidR="00462DB2" w:rsidRPr="00757AE7" w:rsidRDefault="00462DB2"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pokryje koszty napraw i przywrócenia do stanu poprzedniego dróg zniszczonych podczas transportu przez Wykonawcę lub inne podmioty, za które ponosi </w:t>
      </w:r>
      <w:r w:rsidRPr="00757AE7">
        <w:rPr>
          <w:rFonts w:ascii="Arial Narrow" w:hAnsi="Arial Narrow"/>
        </w:rPr>
        <w:br/>
        <w:t>on odpowiedzialność, w związku z realizacją Umowy.</w:t>
      </w:r>
    </w:p>
    <w:p w14:paraId="205EEB66" w14:textId="77777777" w:rsidR="008E144D" w:rsidRPr="00757AE7" w:rsidRDefault="002E508F"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uzgodni wszystkie stosowane materiały w trakcie realizacji robót w formie Wniosków o zatwierdzenie materiałów składanych do Nadzoru Inwestorskiego, który w porozumieniu z Zamawiającym je opiniuje i wydaje rekomendację. Wykonawca nie może stosować ani używać materiałów </w:t>
      </w:r>
      <w:r w:rsidR="00834EA1" w:rsidRPr="00F10264">
        <w:rPr>
          <w:rFonts w:ascii="Arial Narrow" w:hAnsi="Arial Narrow"/>
        </w:rPr>
        <w:t>niezatwierdzonych</w:t>
      </w:r>
      <w:r w:rsidRPr="00757AE7">
        <w:rPr>
          <w:rFonts w:ascii="Arial Narrow" w:hAnsi="Arial Narrow"/>
        </w:rPr>
        <w:t xml:space="preserve"> przez Nadzór Inwestorski.</w:t>
      </w:r>
    </w:p>
    <w:p w14:paraId="74797AFF" w14:textId="77777777" w:rsidR="008E144D" w:rsidRPr="0090758B" w:rsidRDefault="008E144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osób funkcyjnych:</w:t>
      </w:r>
    </w:p>
    <w:p w14:paraId="73708BC2"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Wykonawca zobowiązany jest do zapewnienia wykonania i kierowania robotami objętymi niniejszą umową przez osoby posiadające stosowne kwalifikacje zawodowe i uprawnienia budowlane.</w:t>
      </w:r>
    </w:p>
    <w:p w14:paraId="3FAE8CE2"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 xml:space="preserve">Przedstawicielem Wykonawcy jest kierownik budowy (lub inna osoba), wskazany </w:t>
      </w:r>
      <w:r w:rsidRPr="0090758B">
        <w:rPr>
          <w:rFonts w:ascii="Arial Narrow" w:hAnsi="Arial Narrow" w:cs="Arial"/>
        </w:rPr>
        <w:br/>
        <w:t>w ofercie Wykonawcy złożonej w przetargu poprzedzającym zawarcie niniejszej umowy, powołany pisemnie i wpisany do Dziennika Budowy</w:t>
      </w:r>
      <w:r w:rsidR="005F5573">
        <w:rPr>
          <w:rFonts w:ascii="Arial Narrow" w:hAnsi="Arial Narrow" w:cs="Arial"/>
        </w:rPr>
        <w:t>/Robót</w:t>
      </w:r>
      <w:r w:rsidRPr="0090758B">
        <w:rPr>
          <w:rFonts w:ascii="Arial Narrow" w:hAnsi="Arial Narrow" w:cs="Arial"/>
        </w:rPr>
        <w:t xml:space="preserve">. </w:t>
      </w:r>
    </w:p>
    <w:p w14:paraId="265F9A3D" w14:textId="77777777" w:rsidR="00997AB1"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Funkcje kierownika budowy i kierowników robót branżowych będą pełniły osoby wskazane w  ofercie Wykonawcy złożonej w przetargu poprzedza</w:t>
      </w:r>
      <w:r w:rsidR="005F4C08" w:rsidRPr="0090758B">
        <w:rPr>
          <w:rFonts w:ascii="Arial Narrow" w:hAnsi="Arial Narrow" w:cs="Arial"/>
        </w:rPr>
        <w:t xml:space="preserve">jącym zawarcie niniejszej umowy z zastrzeżeniem </w:t>
      </w:r>
      <w:r w:rsidR="005F4C08" w:rsidRPr="0090758B">
        <w:rPr>
          <w:rFonts w:ascii="Arial Narrow" w:hAnsi="Arial Narrow" w:cs="Arial"/>
          <w:sz w:val="22"/>
          <w:szCs w:val="22"/>
        </w:rPr>
        <w:t>§4</w:t>
      </w:r>
      <w:r w:rsidR="005F4C08" w:rsidRPr="0090758B">
        <w:rPr>
          <w:rFonts w:ascii="Arial Narrow" w:hAnsi="Arial Narrow" w:cs="Arial"/>
          <w:b/>
          <w:sz w:val="22"/>
          <w:szCs w:val="22"/>
        </w:rPr>
        <w:t xml:space="preserve"> </w:t>
      </w:r>
      <w:r w:rsidR="005F4C08" w:rsidRPr="0090758B">
        <w:rPr>
          <w:rFonts w:ascii="Arial Narrow" w:hAnsi="Arial Narrow" w:cs="Arial"/>
        </w:rPr>
        <w:t xml:space="preserve">ust. </w:t>
      </w:r>
      <w:r w:rsidR="00CA496C">
        <w:rPr>
          <w:rFonts w:ascii="Arial Narrow" w:hAnsi="Arial Narrow" w:cs="Arial"/>
        </w:rPr>
        <w:t>5</w:t>
      </w:r>
      <w:r w:rsidR="0084141A">
        <w:rPr>
          <w:rFonts w:ascii="Arial Narrow" w:hAnsi="Arial Narrow" w:cs="Arial"/>
        </w:rPr>
        <w:t xml:space="preserve"> pkt.</w:t>
      </w:r>
      <w:r w:rsidR="005F4C08" w:rsidRPr="0090758B">
        <w:rPr>
          <w:rFonts w:ascii="Arial Narrow" w:hAnsi="Arial Narrow" w:cs="Arial"/>
        </w:rPr>
        <w:t>1 niniejszej Umowy</w:t>
      </w:r>
    </w:p>
    <w:p w14:paraId="3CACCB5C" w14:textId="77777777" w:rsidR="00997AB1" w:rsidRPr="0090758B" w:rsidRDefault="00997AB1" w:rsidP="004231ED">
      <w:pPr>
        <w:numPr>
          <w:ilvl w:val="0"/>
          <w:numId w:val="40"/>
        </w:numPr>
        <w:ind w:left="1134" w:hanging="567"/>
        <w:jc w:val="both"/>
        <w:rPr>
          <w:rFonts w:ascii="Arial Narrow" w:hAnsi="Arial Narrow" w:cs="Arial"/>
        </w:rPr>
      </w:pPr>
      <w:r w:rsidRPr="0090758B">
        <w:rPr>
          <w:rFonts w:ascii="Arial Narrow" w:hAnsi="Arial Narrow"/>
        </w:rPr>
        <w:lastRenderedPageBreak/>
        <w:t xml:space="preserve">Kierownik budowy ma </w:t>
      </w:r>
      <w:r w:rsidRPr="0090758B">
        <w:rPr>
          <w:rFonts w:ascii="Arial Narrow" w:hAnsi="Arial Narrow"/>
          <w:u w:val="single"/>
        </w:rPr>
        <w:t>obowiązek</w:t>
      </w:r>
      <w:r w:rsidRPr="0090758B">
        <w:rPr>
          <w:rFonts w:ascii="Arial Narrow" w:hAnsi="Arial Narrow"/>
        </w:rPr>
        <w:t xml:space="preserve"> przebywania na Terenie budowy w trakcie wykonywania robót budowlanych stanowiących przedmiot Umowy.</w:t>
      </w:r>
    </w:p>
    <w:p w14:paraId="4C0260E9" w14:textId="77777777" w:rsidR="008D6D7D"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Kierownik budowy oraz odpowiedni kierownicy robót są zobowiązani uczestniczyć w naradach koordynacyjnych.</w:t>
      </w:r>
    </w:p>
    <w:p w14:paraId="124CB858" w14:textId="77777777" w:rsidR="003461D8"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 xml:space="preserve">Do ustaleń zapisanych w protokole narady koordynacyjnej, uczestnicy mogą wnieść uwagi </w:t>
      </w:r>
      <w:r w:rsidRPr="0090758B">
        <w:rPr>
          <w:rFonts w:ascii="Arial Narrow" w:hAnsi="Arial Narrow"/>
        </w:rPr>
        <w:br/>
        <w:t xml:space="preserve">w ciągu </w:t>
      </w:r>
      <w:r w:rsidR="00575D06">
        <w:rPr>
          <w:rFonts w:ascii="Arial Narrow" w:hAnsi="Arial Narrow"/>
        </w:rPr>
        <w:t>2</w:t>
      </w:r>
      <w:r w:rsidR="00575D06" w:rsidRPr="0090758B">
        <w:rPr>
          <w:rFonts w:ascii="Arial Narrow" w:hAnsi="Arial Narrow"/>
        </w:rPr>
        <w:t xml:space="preserve"> </w:t>
      </w:r>
      <w:r w:rsidRPr="0090758B">
        <w:rPr>
          <w:rFonts w:ascii="Arial Narrow" w:hAnsi="Arial Narrow"/>
        </w:rPr>
        <w:t>dni roboczych licząc od dnia otrzymania protokołu. Po tym terminie ustalenia uważa się za wiążące.</w:t>
      </w:r>
    </w:p>
    <w:p w14:paraId="2448B873" w14:textId="77777777" w:rsidR="009A7BC5" w:rsidRPr="0090758B" w:rsidRDefault="009A7BC5"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planu bezpieczeństwa i ochrony zdrowia</w:t>
      </w:r>
    </w:p>
    <w:p w14:paraId="14D8DB43"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Wykonawca (Kierownik Budowy) zobowiązany jest przed rozpoczęciem robót budowlanych do sporządzenia planu bezpieczeństwa i ochrony zdrowia, uwzględniając specyfikę i warunki prowadzenia robót.</w:t>
      </w:r>
    </w:p>
    <w:p w14:paraId="5E6057C1"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 planie należy uwzględnić specyfikę prowadzenia robót:</w:t>
      </w:r>
    </w:p>
    <w:p w14:paraId="31136CB8" w14:textId="77777777" w:rsidR="009A7BC5" w:rsidRPr="0090758B" w:rsidRDefault="009A7BC5" w:rsidP="004231ED">
      <w:pPr>
        <w:numPr>
          <w:ilvl w:val="0"/>
          <w:numId w:val="28"/>
        </w:numPr>
        <w:ind w:left="1418" w:hanging="284"/>
        <w:jc w:val="both"/>
        <w:rPr>
          <w:rFonts w:ascii="Arial Narrow" w:hAnsi="Arial Narrow" w:cs="Arial"/>
        </w:rPr>
      </w:pPr>
      <w:r w:rsidRPr="0090758B">
        <w:rPr>
          <w:rFonts w:ascii="Arial Narrow" w:hAnsi="Arial Narrow" w:cs="Arial"/>
        </w:rPr>
        <w:t xml:space="preserve">powodujących </w:t>
      </w:r>
      <w:r w:rsidR="00D01021" w:rsidRPr="0090758B">
        <w:rPr>
          <w:rFonts w:ascii="Arial Narrow" w:hAnsi="Arial Narrow" w:cs="Arial"/>
        </w:rPr>
        <w:t xml:space="preserve">ryzyko powstania zagrożenia bezpieczeństwa i zdrowia ludzi, a </w:t>
      </w:r>
      <w:r w:rsidR="003B7784" w:rsidRPr="0090758B">
        <w:rPr>
          <w:rFonts w:ascii="Arial Narrow" w:hAnsi="Arial Narrow" w:cs="Arial"/>
        </w:rPr>
        <w:br/>
      </w:r>
      <w:r w:rsidR="00D01021" w:rsidRPr="0090758B">
        <w:rPr>
          <w:rFonts w:ascii="Arial Narrow" w:hAnsi="Arial Narrow" w:cs="Arial"/>
        </w:rPr>
        <w:t>w szczególności upadku z wysokości,</w:t>
      </w:r>
    </w:p>
    <w:p w14:paraId="513E8E02" w14:textId="77777777" w:rsidR="00D01021" w:rsidRPr="0090758B" w:rsidRDefault="003B7784" w:rsidP="004231ED">
      <w:pPr>
        <w:numPr>
          <w:ilvl w:val="0"/>
          <w:numId w:val="28"/>
        </w:numPr>
        <w:ind w:left="1418" w:hanging="284"/>
        <w:jc w:val="both"/>
        <w:rPr>
          <w:rFonts w:ascii="Arial Narrow" w:hAnsi="Arial Narrow" w:cs="Arial"/>
        </w:rPr>
      </w:pPr>
      <w:r w:rsidRPr="0090758B">
        <w:rPr>
          <w:rFonts w:ascii="Arial Narrow" w:hAnsi="Arial Narrow" w:cs="Arial"/>
        </w:rPr>
        <w:t>z</w:t>
      </w:r>
      <w:r w:rsidR="00D01021" w:rsidRPr="0090758B">
        <w:rPr>
          <w:rFonts w:ascii="Arial Narrow" w:hAnsi="Arial Narrow" w:cs="Arial"/>
        </w:rPr>
        <w:t xml:space="preserve"> uwzględnieniem obowiązujących przepisów BHP.</w:t>
      </w:r>
    </w:p>
    <w:p w14:paraId="67DAC149" w14:textId="77777777" w:rsidR="00A43DE2" w:rsidRPr="0090758B" w:rsidRDefault="00A43DE2">
      <w:pPr>
        <w:tabs>
          <w:tab w:val="left" w:pos="1134"/>
        </w:tabs>
        <w:ind w:left="1134" w:hanging="567"/>
        <w:jc w:val="both"/>
        <w:rPr>
          <w:rFonts w:ascii="Arial Narrow" w:hAnsi="Arial Narrow" w:cs="Arial"/>
        </w:rPr>
      </w:pPr>
      <w:r w:rsidRPr="0090758B">
        <w:rPr>
          <w:rFonts w:ascii="Arial Narrow" w:hAnsi="Arial Narrow" w:cs="Arial"/>
        </w:rPr>
        <w:t xml:space="preserve">3)   </w:t>
      </w:r>
      <w:r w:rsidR="00A21826" w:rsidRPr="0090758B">
        <w:rPr>
          <w:rFonts w:ascii="Arial Narrow" w:hAnsi="Arial Narrow" w:cs="Arial"/>
        </w:rPr>
        <w:t>Plan bezpieczeństwa i ochrony zd</w:t>
      </w:r>
      <w:r w:rsidR="003B7784" w:rsidRPr="0090758B">
        <w:rPr>
          <w:rFonts w:ascii="Arial Narrow" w:hAnsi="Arial Narrow" w:cs="Arial"/>
        </w:rPr>
        <w:t xml:space="preserve">rowia należy opracować zgodnie </w:t>
      </w:r>
      <w:r w:rsidR="00A21826" w:rsidRPr="0090758B">
        <w:rPr>
          <w:rFonts w:ascii="Arial Narrow" w:hAnsi="Arial Narrow" w:cs="Arial"/>
        </w:rPr>
        <w:t xml:space="preserve">z Rozporządzeniem Ministra Infrastruktury z dnia 23.06.2003r. w sprawie </w:t>
      </w:r>
      <w:r w:rsidR="00C035D6" w:rsidRPr="0090758B">
        <w:rPr>
          <w:rFonts w:ascii="Arial Narrow" w:hAnsi="Arial Narrow" w:cs="Arial"/>
        </w:rPr>
        <w:t xml:space="preserve">informacji dotyczącej bezpieczeństwa </w:t>
      </w:r>
      <w:r w:rsidR="003B7784" w:rsidRPr="0090758B">
        <w:rPr>
          <w:rFonts w:ascii="Arial Narrow" w:hAnsi="Arial Narrow" w:cs="Arial"/>
        </w:rPr>
        <w:br/>
      </w:r>
      <w:r w:rsidR="00C035D6" w:rsidRPr="0090758B">
        <w:rPr>
          <w:rFonts w:ascii="Arial Narrow" w:hAnsi="Arial Narrow" w:cs="Arial"/>
        </w:rPr>
        <w:t xml:space="preserve">i ochrony zdrowia oraz planu </w:t>
      </w:r>
      <w:r w:rsidR="00EC2773" w:rsidRPr="0090758B">
        <w:rPr>
          <w:rFonts w:ascii="Arial Narrow" w:hAnsi="Arial Narrow" w:cs="Arial"/>
        </w:rPr>
        <w:t>bezpieczeństwa i ochrony zdrowia.</w:t>
      </w:r>
    </w:p>
    <w:p w14:paraId="4E35F033" w14:textId="77777777" w:rsidR="00301892" w:rsidRPr="0090758B" w:rsidRDefault="00EC2773" w:rsidP="004231ED">
      <w:pPr>
        <w:numPr>
          <w:ilvl w:val="0"/>
          <w:numId w:val="64"/>
        </w:numPr>
        <w:tabs>
          <w:tab w:val="left" w:pos="1134"/>
        </w:tabs>
        <w:ind w:left="1134" w:hanging="567"/>
        <w:jc w:val="both"/>
        <w:rPr>
          <w:rFonts w:ascii="Arial Narrow" w:hAnsi="Arial Narrow" w:cs="Arial"/>
        </w:rPr>
      </w:pPr>
      <w:r w:rsidRPr="0090758B">
        <w:rPr>
          <w:rFonts w:ascii="Arial Narrow" w:hAnsi="Arial Narrow" w:cs="Arial"/>
        </w:rPr>
        <w:t>Koszty wykonania planu bezpieczeństwa i ochrony zdrowia obciążają Wykonawcę, nie podlegają odrębnej zapłacie i winny być wliczone w koszty ogólne rob</w:t>
      </w:r>
      <w:r w:rsidR="00DF7C9D" w:rsidRPr="0090758B">
        <w:rPr>
          <w:rFonts w:ascii="Arial Narrow" w:hAnsi="Arial Narrow" w:cs="Arial"/>
        </w:rPr>
        <w:t>ó</w:t>
      </w:r>
      <w:r w:rsidRPr="0090758B">
        <w:rPr>
          <w:rFonts w:ascii="Arial Narrow" w:hAnsi="Arial Narrow" w:cs="Arial"/>
        </w:rPr>
        <w:t>t.</w:t>
      </w:r>
    </w:p>
    <w:p w14:paraId="064CB6D6" w14:textId="77777777" w:rsidR="00B7702B" w:rsidRPr="0090758B" w:rsidRDefault="00072F9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287A5E" w:rsidRPr="0090758B">
        <w:rPr>
          <w:rFonts w:ascii="Arial Narrow" w:hAnsi="Arial Narrow" w:cs="Arial"/>
          <w:u w:val="single"/>
        </w:rPr>
        <w:t>terenu budowy</w:t>
      </w:r>
      <w:r w:rsidRPr="0090758B">
        <w:rPr>
          <w:rFonts w:ascii="Arial Narrow" w:hAnsi="Arial Narrow" w:cs="Arial"/>
          <w:u w:val="single"/>
        </w:rPr>
        <w:t>.</w:t>
      </w:r>
    </w:p>
    <w:p w14:paraId="480EEF35" w14:textId="77777777" w:rsidR="008B7CE5" w:rsidRPr="0090758B" w:rsidRDefault="00A23FB7" w:rsidP="004231ED">
      <w:pPr>
        <w:numPr>
          <w:ilvl w:val="0"/>
          <w:numId w:val="19"/>
        </w:numPr>
        <w:ind w:left="1134" w:hanging="567"/>
        <w:jc w:val="both"/>
        <w:rPr>
          <w:rFonts w:ascii="Arial Narrow" w:hAnsi="Arial Narrow" w:cs="Arial"/>
        </w:rPr>
      </w:pPr>
      <w:r w:rsidRPr="0090758B">
        <w:rPr>
          <w:rFonts w:ascii="Arial Narrow" w:hAnsi="Arial Narrow" w:cs="Arial"/>
        </w:rPr>
        <w:t xml:space="preserve">Wykonawca jest zobowiązany do </w:t>
      </w:r>
      <w:r w:rsidR="00694393" w:rsidRPr="0090758B">
        <w:rPr>
          <w:rFonts w:ascii="Arial Narrow" w:hAnsi="Arial Narrow" w:cs="Arial"/>
        </w:rPr>
        <w:t>p</w:t>
      </w:r>
      <w:r w:rsidR="00287A5E" w:rsidRPr="0090758B">
        <w:rPr>
          <w:rFonts w:ascii="Arial Narrow" w:hAnsi="Arial Narrow" w:cs="Arial"/>
        </w:rPr>
        <w:t xml:space="preserve">rzejęcia </w:t>
      </w:r>
      <w:r w:rsidR="000B277E" w:rsidRPr="0090758B">
        <w:rPr>
          <w:rFonts w:ascii="Arial Narrow" w:hAnsi="Arial Narrow" w:cs="Arial"/>
        </w:rPr>
        <w:t>teren</w:t>
      </w:r>
      <w:r w:rsidR="00287A5E" w:rsidRPr="0090758B">
        <w:rPr>
          <w:rFonts w:ascii="Arial Narrow" w:hAnsi="Arial Narrow" w:cs="Arial"/>
        </w:rPr>
        <w:t>u</w:t>
      </w:r>
      <w:r w:rsidR="000B277E" w:rsidRPr="0090758B">
        <w:rPr>
          <w:rFonts w:ascii="Arial Narrow" w:hAnsi="Arial Narrow" w:cs="Arial"/>
        </w:rPr>
        <w:t xml:space="preserve"> </w:t>
      </w:r>
      <w:r w:rsidR="00D307F7" w:rsidRPr="0090758B">
        <w:rPr>
          <w:rFonts w:ascii="Arial Narrow" w:hAnsi="Arial Narrow" w:cs="Arial"/>
        </w:rPr>
        <w:t>budowy</w:t>
      </w:r>
      <w:r w:rsidR="00287A5E" w:rsidRPr="0090758B">
        <w:rPr>
          <w:rFonts w:ascii="Arial Narrow" w:hAnsi="Arial Narrow" w:cs="Arial"/>
        </w:rPr>
        <w:t>, jego zagospodarowania oraz zabezpieczenia terenu budowy i miejsc prowadzenia robót, zapewnienia</w:t>
      </w:r>
      <w:r w:rsidR="001965B8" w:rsidRPr="0090758B">
        <w:rPr>
          <w:rFonts w:ascii="Arial Narrow" w:hAnsi="Arial Narrow" w:cs="Arial"/>
        </w:rPr>
        <w:t xml:space="preserve"> należytego ładu </w:t>
      </w:r>
      <w:r w:rsidR="002E6CBE" w:rsidRPr="0090758B">
        <w:rPr>
          <w:rFonts w:ascii="Arial Narrow" w:hAnsi="Arial Narrow" w:cs="Arial"/>
        </w:rPr>
        <w:br/>
      </w:r>
      <w:r w:rsidR="001965B8" w:rsidRPr="0090758B">
        <w:rPr>
          <w:rFonts w:ascii="Arial Narrow" w:hAnsi="Arial Narrow" w:cs="Arial"/>
        </w:rPr>
        <w:t xml:space="preserve">i porządku, a </w:t>
      </w:r>
      <w:r w:rsidR="00287A5E" w:rsidRPr="0090758B">
        <w:rPr>
          <w:rFonts w:ascii="Arial Narrow" w:hAnsi="Arial Narrow" w:cs="Arial"/>
        </w:rPr>
        <w:t xml:space="preserve">w szczególności </w:t>
      </w:r>
      <w:r w:rsidR="00D307F7" w:rsidRPr="0090758B">
        <w:rPr>
          <w:rFonts w:ascii="Arial Narrow" w:hAnsi="Arial Narrow" w:cs="Arial"/>
        </w:rPr>
        <w:t>przestrzega</w:t>
      </w:r>
      <w:r w:rsidR="00287A5E" w:rsidRPr="0090758B">
        <w:rPr>
          <w:rFonts w:ascii="Arial Narrow" w:hAnsi="Arial Narrow" w:cs="Arial"/>
        </w:rPr>
        <w:t>nia</w:t>
      </w:r>
      <w:r w:rsidR="00D307F7" w:rsidRPr="0090758B">
        <w:rPr>
          <w:rFonts w:ascii="Arial Narrow" w:hAnsi="Arial Narrow" w:cs="Arial"/>
        </w:rPr>
        <w:t xml:space="preserve"> przepis</w:t>
      </w:r>
      <w:r w:rsidR="00287A5E" w:rsidRPr="0090758B">
        <w:rPr>
          <w:rFonts w:ascii="Arial Narrow" w:hAnsi="Arial Narrow" w:cs="Arial"/>
        </w:rPr>
        <w:t>ów</w:t>
      </w:r>
      <w:r w:rsidR="00D307F7" w:rsidRPr="0090758B">
        <w:rPr>
          <w:rFonts w:ascii="Arial Narrow" w:hAnsi="Arial Narrow" w:cs="Arial"/>
        </w:rPr>
        <w:t xml:space="preserve"> BHP</w:t>
      </w:r>
      <w:r w:rsidR="003344F1" w:rsidRPr="0090758B">
        <w:rPr>
          <w:rFonts w:ascii="Arial Narrow" w:hAnsi="Arial Narrow" w:cs="Arial"/>
        </w:rPr>
        <w:t>.</w:t>
      </w:r>
      <w:r w:rsidR="00D307F7" w:rsidRPr="0090758B">
        <w:rPr>
          <w:rFonts w:ascii="Arial Narrow" w:hAnsi="Arial Narrow" w:cs="Arial"/>
        </w:rPr>
        <w:t xml:space="preserve"> </w:t>
      </w:r>
    </w:p>
    <w:p w14:paraId="7FFB9852" w14:textId="77777777" w:rsidR="00AC5E32" w:rsidRPr="0090758B" w:rsidRDefault="00AC5E32" w:rsidP="004231ED">
      <w:pPr>
        <w:numPr>
          <w:ilvl w:val="0"/>
          <w:numId w:val="19"/>
        </w:numPr>
        <w:ind w:left="1134" w:hanging="567"/>
        <w:jc w:val="both"/>
        <w:rPr>
          <w:rFonts w:ascii="Arial Narrow" w:hAnsi="Arial Narrow" w:cs="Arial"/>
        </w:rPr>
      </w:pPr>
      <w:r w:rsidRPr="0090758B">
        <w:rPr>
          <w:rFonts w:ascii="Arial Narrow" w:hAnsi="Arial Narrow" w:cs="Arial"/>
        </w:rPr>
        <w:t xml:space="preserve">Zorganizowania zaplecza socjalno-technicznego budowy w rozmiarach koniecznych </w:t>
      </w:r>
      <w:r w:rsidR="001965B8" w:rsidRPr="0090758B">
        <w:rPr>
          <w:rFonts w:ascii="Arial Narrow" w:hAnsi="Arial Narrow" w:cs="Arial"/>
        </w:rPr>
        <w:br/>
      </w:r>
      <w:r w:rsidRPr="0090758B">
        <w:rPr>
          <w:rFonts w:ascii="Arial Narrow" w:hAnsi="Arial Narrow" w:cs="Arial"/>
        </w:rPr>
        <w:t>do realizacji przedmiotu umowy</w:t>
      </w:r>
      <w:r w:rsidR="00F10264">
        <w:rPr>
          <w:rFonts w:ascii="Arial Narrow" w:hAnsi="Arial Narrow" w:cs="Arial"/>
        </w:rPr>
        <w:t>.</w:t>
      </w:r>
    </w:p>
    <w:p w14:paraId="720F7A59" w14:textId="77777777" w:rsidR="00694393" w:rsidRPr="0090758B" w:rsidRDefault="003826E6" w:rsidP="004231ED">
      <w:pPr>
        <w:numPr>
          <w:ilvl w:val="0"/>
          <w:numId w:val="19"/>
        </w:numPr>
        <w:ind w:left="1134" w:hanging="567"/>
        <w:jc w:val="both"/>
        <w:rPr>
          <w:rFonts w:ascii="Arial Narrow" w:hAnsi="Arial Narrow" w:cs="Arial"/>
        </w:rPr>
      </w:pPr>
      <w:r w:rsidRPr="0090758B">
        <w:rPr>
          <w:rFonts w:ascii="Arial Narrow" w:hAnsi="Arial Narrow" w:cs="Arial"/>
        </w:rPr>
        <w:t>Doprowadzenia</w:t>
      </w:r>
      <w:r w:rsidR="005B2296" w:rsidRPr="0090758B">
        <w:rPr>
          <w:rFonts w:ascii="Arial Narrow" w:hAnsi="Arial Narrow" w:cs="Arial"/>
        </w:rPr>
        <w:t xml:space="preserve"> na teren budowy</w:t>
      </w:r>
      <w:r w:rsidRPr="0090758B">
        <w:rPr>
          <w:rFonts w:ascii="Arial Narrow" w:hAnsi="Arial Narrow" w:cs="Arial"/>
        </w:rPr>
        <w:t xml:space="preserve">, na własny koszt i staraniem własnym, wody </w:t>
      </w:r>
      <w:r w:rsidR="005B2296" w:rsidRPr="0090758B">
        <w:rPr>
          <w:rFonts w:ascii="Arial Narrow" w:hAnsi="Arial Narrow" w:cs="Arial"/>
        </w:rPr>
        <w:br/>
        <w:t xml:space="preserve">i energii elektrycznej, </w:t>
      </w:r>
      <w:r w:rsidRPr="0090758B">
        <w:rPr>
          <w:rFonts w:ascii="Arial Narrow" w:hAnsi="Arial Narrow" w:cs="Arial"/>
        </w:rPr>
        <w:t xml:space="preserve">zamontowania liczników zużycia wody i energii elektrycznej </w:t>
      </w:r>
      <w:r w:rsidR="009B2D90" w:rsidRPr="0090758B">
        <w:rPr>
          <w:rFonts w:ascii="Arial Narrow" w:hAnsi="Arial Narrow" w:cs="Arial"/>
        </w:rPr>
        <w:t>i</w:t>
      </w:r>
      <w:r w:rsidRPr="0090758B">
        <w:rPr>
          <w:rFonts w:ascii="Arial Narrow" w:hAnsi="Arial Narrow" w:cs="Arial"/>
        </w:rPr>
        <w:t xml:space="preserve"> ponoszenia kosztów </w:t>
      </w:r>
      <w:r w:rsidR="00506D6E" w:rsidRPr="0090758B">
        <w:rPr>
          <w:rFonts w:ascii="Arial Narrow" w:hAnsi="Arial Narrow"/>
        </w:rPr>
        <w:t>związanych z korzystaniem z urządzeń infrastruktury technicznej, w tym m.in. zużycia wody, energii elektrycznej, do celów związanych z wykonywaniem robót budowlanych, próbami, odbiorami i usuwaniem wad.</w:t>
      </w:r>
    </w:p>
    <w:p w14:paraId="56D58C36" w14:textId="77777777" w:rsidR="00CE2BC9" w:rsidRPr="0090758B" w:rsidRDefault="000E669E" w:rsidP="004231ED">
      <w:pPr>
        <w:numPr>
          <w:ilvl w:val="0"/>
          <w:numId w:val="19"/>
        </w:numPr>
        <w:ind w:left="1134" w:hanging="567"/>
        <w:jc w:val="both"/>
        <w:rPr>
          <w:rFonts w:ascii="Arial Narrow" w:hAnsi="Arial Narrow" w:cs="Arial"/>
        </w:rPr>
      </w:pPr>
      <w:r w:rsidRPr="0090758B">
        <w:rPr>
          <w:rFonts w:ascii="Arial Narrow" w:hAnsi="Arial Narrow" w:cs="Arial"/>
        </w:rPr>
        <w:t>U</w:t>
      </w:r>
      <w:r w:rsidR="00D307F7" w:rsidRPr="0090758B">
        <w:rPr>
          <w:rFonts w:ascii="Arial Narrow" w:hAnsi="Arial Narrow" w:cs="Arial"/>
        </w:rPr>
        <w:t>rządz</w:t>
      </w:r>
      <w:r w:rsidRPr="0090758B">
        <w:rPr>
          <w:rFonts w:ascii="Arial Narrow" w:hAnsi="Arial Narrow" w:cs="Arial"/>
        </w:rPr>
        <w:t xml:space="preserve">enia </w:t>
      </w:r>
      <w:r w:rsidR="00D307F7" w:rsidRPr="0090758B">
        <w:rPr>
          <w:rFonts w:ascii="Arial Narrow" w:hAnsi="Arial Narrow" w:cs="Arial"/>
        </w:rPr>
        <w:t>i oznakowa</w:t>
      </w:r>
      <w:r w:rsidRPr="0090758B">
        <w:rPr>
          <w:rFonts w:ascii="Arial Narrow" w:hAnsi="Arial Narrow" w:cs="Arial"/>
        </w:rPr>
        <w:t>nia</w:t>
      </w:r>
      <w:r w:rsidR="00D307F7" w:rsidRPr="0090758B">
        <w:rPr>
          <w:rFonts w:ascii="Arial Narrow" w:hAnsi="Arial Narrow" w:cs="Arial"/>
        </w:rPr>
        <w:t xml:space="preserve"> teren</w:t>
      </w:r>
      <w:r w:rsidRPr="0090758B">
        <w:rPr>
          <w:rFonts w:ascii="Arial Narrow" w:hAnsi="Arial Narrow" w:cs="Arial"/>
        </w:rPr>
        <w:t>u</w:t>
      </w:r>
      <w:r w:rsidR="00D307F7" w:rsidRPr="0090758B">
        <w:rPr>
          <w:rFonts w:ascii="Arial Narrow" w:hAnsi="Arial Narrow" w:cs="Arial"/>
        </w:rPr>
        <w:t xml:space="preserve"> budowy </w:t>
      </w:r>
      <w:r w:rsidR="00A25F32" w:rsidRPr="0090758B">
        <w:rPr>
          <w:rFonts w:ascii="Arial Narrow" w:hAnsi="Arial Narrow" w:cs="Arial"/>
        </w:rPr>
        <w:t xml:space="preserve">lub innych miejsc, w których mają być prowadzone roboty podstawowe i tymczasowe </w:t>
      </w:r>
      <w:r w:rsidR="00D307F7" w:rsidRPr="0090758B">
        <w:rPr>
          <w:rFonts w:ascii="Arial Narrow" w:hAnsi="Arial Narrow" w:cs="Arial"/>
        </w:rPr>
        <w:t>oraz utrzymywani</w:t>
      </w:r>
      <w:r w:rsidRPr="0090758B">
        <w:rPr>
          <w:rFonts w:ascii="Arial Narrow" w:hAnsi="Arial Narrow" w:cs="Arial"/>
        </w:rPr>
        <w:t>a</w:t>
      </w:r>
      <w:r w:rsidR="00D307F7" w:rsidRPr="0090758B">
        <w:rPr>
          <w:rFonts w:ascii="Arial Narrow" w:hAnsi="Arial Narrow" w:cs="Arial"/>
        </w:rPr>
        <w:t xml:space="preserve"> oznakowania w stanie należytym przez cały okres realizacji robót</w:t>
      </w:r>
      <w:r w:rsidR="00696FEE" w:rsidRPr="0090758B">
        <w:rPr>
          <w:rFonts w:ascii="Arial Narrow" w:hAnsi="Arial Narrow" w:cs="Arial"/>
        </w:rPr>
        <w:t xml:space="preserve"> budowlanych do dnia odbioru końcowego</w:t>
      </w:r>
      <w:r w:rsidR="00D307F7" w:rsidRPr="0090758B">
        <w:rPr>
          <w:rFonts w:ascii="Arial Narrow" w:hAnsi="Arial Narrow" w:cs="Arial"/>
        </w:rPr>
        <w:t>.</w:t>
      </w:r>
    </w:p>
    <w:p w14:paraId="5970D266" w14:textId="77777777" w:rsidR="008B7CE5" w:rsidRPr="0090758B" w:rsidRDefault="00D055B2" w:rsidP="004231ED">
      <w:pPr>
        <w:numPr>
          <w:ilvl w:val="0"/>
          <w:numId w:val="19"/>
        </w:numPr>
        <w:ind w:left="1134" w:hanging="567"/>
        <w:jc w:val="both"/>
        <w:rPr>
          <w:rFonts w:ascii="Arial Narrow" w:hAnsi="Arial Narrow" w:cs="Arial"/>
        </w:rPr>
      </w:pPr>
      <w:r w:rsidRPr="0090758B">
        <w:rPr>
          <w:rFonts w:ascii="Arial Narrow" w:hAnsi="Arial Narrow" w:cs="Arial"/>
        </w:rPr>
        <w:t>Z</w:t>
      </w:r>
      <w:r w:rsidR="00881F5D" w:rsidRPr="0090758B">
        <w:rPr>
          <w:rFonts w:ascii="Arial Narrow" w:hAnsi="Arial Narrow" w:cs="Arial"/>
        </w:rPr>
        <w:t>organizowa</w:t>
      </w:r>
      <w:r w:rsidRPr="0090758B">
        <w:rPr>
          <w:rFonts w:ascii="Arial Narrow" w:hAnsi="Arial Narrow" w:cs="Arial"/>
        </w:rPr>
        <w:t>nia</w:t>
      </w:r>
      <w:r w:rsidR="00881F5D" w:rsidRPr="0090758B">
        <w:rPr>
          <w:rFonts w:ascii="Arial Narrow" w:hAnsi="Arial Narrow" w:cs="Arial"/>
        </w:rPr>
        <w:t xml:space="preserve"> we własnym zakresie doz</w:t>
      </w:r>
      <w:r w:rsidRPr="0090758B">
        <w:rPr>
          <w:rFonts w:ascii="Arial Narrow" w:hAnsi="Arial Narrow" w:cs="Arial"/>
        </w:rPr>
        <w:t>oru</w:t>
      </w:r>
      <w:r w:rsidR="00881F5D" w:rsidRPr="0090758B">
        <w:rPr>
          <w:rFonts w:ascii="Arial Narrow" w:hAnsi="Arial Narrow" w:cs="Arial"/>
        </w:rPr>
        <w:t xml:space="preserve"> mienia i wszelkich wymaganych przepisami zabezpieczeń p.poż. na terenie budowy oraz ponos</w:t>
      </w:r>
      <w:r w:rsidRPr="0090758B">
        <w:rPr>
          <w:rFonts w:ascii="Arial Narrow" w:hAnsi="Arial Narrow" w:cs="Arial"/>
        </w:rPr>
        <w:t xml:space="preserve">zenie </w:t>
      </w:r>
      <w:r w:rsidR="00881F5D" w:rsidRPr="0090758B">
        <w:rPr>
          <w:rFonts w:ascii="Arial Narrow" w:hAnsi="Arial Narrow" w:cs="Arial"/>
        </w:rPr>
        <w:t>za nie pełn</w:t>
      </w:r>
      <w:r w:rsidRPr="0090758B">
        <w:rPr>
          <w:rFonts w:ascii="Arial Narrow" w:hAnsi="Arial Narrow" w:cs="Arial"/>
        </w:rPr>
        <w:t>ej</w:t>
      </w:r>
      <w:r w:rsidR="00881F5D" w:rsidRPr="0090758B">
        <w:rPr>
          <w:rFonts w:ascii="Arial Narrow" w:hAnsi="Arial Narrow" w:cs="Arial"/>
        </w:rPr>
        <w:t xml:space="preserve"> odpowiedzialnoś</w:t>
      </w:r>
      <w:r w:rsidRPr="0090758B">
        <w:rPr>
          <w:rFonts w:ascii="Arial Narrow" w:hAnsi="Arial Narrow" w:cs="Arial"/>
        </w:rPr>
        <w:t>ci</w:t>
      </w:r>
      <w:r w:rsidR="00881F5D" w:rsidRPr="0090758B">
        <w:rPr>
          <w:rFonts w:ascii="Arial Narrow" w:hAnsi="Arial Narrow" w:cs="Arial"/>
        </w:rPr>
        <w:t xml:space="preserve"> materialn</w:t>
      </w:r>
      <w:r w:rsidRPr="0090758B">
        <w:rPr>
          <w:rFonts w:ascii="Arial Narrow" w:hAnsi="Arial Narrow" w:cs="Arial"/>
        </w:rPr>
        <w:t>ej</w:t>
      </w:r>
      <w:r w:rsidR="00881F5D" w:rsidRPr="0090758B">
        <w:rPr>
          <w:rFonts w:ascii="Arial Narrow" w:hAnsi="Arial Narrow" w:cs="Arial"/>
        </w:rPr>
        <w:t>.</w:t>
      </w:r>
    </w:p>
    <w:p w14:paraId="58448AA4"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00E86B32" w:rsidRPr="0090758B">
        <w:rPr>
          <w:rFonts w:ascii="Arial Narrow" w:hAnsi="Arial Narrow" w:cs="Arial"/>
        </w:rPr>
        <w:t>enia</w:t>
      </w:r>
      <w:r w:rsidR="007C28A8" w:rsidRPr="0090758B">
        <w:rPr>
          <w:rFonts w:ascii="Arial Narrow" w:hAnsi="Arial Narrow" w:cs="Arial"/>
        </w:rPr>
        <w:t xml:space="preserve"> </w:t>
      </w:r>
      <w:r w:rsidR="00663FB2" w:rsidRPr="0090758B">
        <w:rPr>
          <w:rFonts w:ascii="Arial Narrow" w:hAnsi="Arial Narrow" w:cs="Arial"/>
        </w:rPr>
        <w:t>pod względem BHP wszystki</w:t>
      </w:r>
      <w:r w:rsidRPr="0090758B">
        <w:rPr>
          <w:rFonts w:ascii="Arial Narrow" w:hAnsi="Arial Narrow" w:cs="Arial"/>
        </w:rPr>
        <w:t>ch</w:t>
      </w:r>
      <w:r w:rsidR="00663FB2" w:rsidRPr="0090758B">
        <w:rPr>
          <w:rFonts w:ascii="Arial Narrow" w:hAnsi="Arial Narrow" w:cs="Arial"/>
        </w:rPr>
        <w:t xml:space="preserve"> wykop</w:t>
      </w:r>
      <w:r w:rsidRPr="0090758B">
        <w:rPr>
          <w:rFonts w:ascii="Arial Narrow" w:hAnsi="Arial Narrow" w:cs="Arial"/>
        </w:rPr>
        <w:t>ów</w:t>
      </w:r>
      <w:r w:rsidR="00663FB2" w:rsidRPr="0090758B">
        <w:rPr>
          <w:rFonts w:ascii="Arial Narrow" w:hAnsi="Arial Narrow" w:cs="Arial"/>
        </w:rPr>
        <w:t xml:space="preserve"> i miejsc wykonywania robót oraz miejsc składowania materiałów, zgodnie</w:t>
      </w:r>
      <w:r w:rsidR="007C28A8" w:rsidRPr="0090758B">
        <w:rPr>
          <w:rFonts w:ascii="Arial Narrow" w:hAnsi="Arial Narrow" w:cs="Arial"/>
        </w:rPr>
        <w:t xml:space="preserve"> z przepisami oraz wymaganiami </w:t>
      </w:r>
      <w:proofErr w:type="spellStart"/>
      <w:r w:rsidR="007D4F57">
        <w:rPr>
          <w:rFonts w:ascii="Arial Narrow" w:hAnsi="Arial Narrow" w:cs="Arial"/>
        </w:rPr>
        <w:t>STWiOR</w:t>
      </w:r>
      <w:proofErr w:type="spellEnd"/>
      <w:r w:rsidR="00F44E86" w:rsidRPr="0090758B">
        <w:rPr>
          <w:rFonts w:ascii="Arial Narrow" w:hAnsi="Arial Narrow" w:cs="Arial"/>
        </w:rPr>
        <w:t>.</w:t>
      </w:r>
    </w:p>
    <w:p w14:paraId="58878B85" w14:textId="77777777" w:rsidR="000C3102"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Pr="0090758B">
        <w:rPr>
          <w:rFonts w:ascii="Arial Narrow" w:hAnsi="Arial Narrow" w:cs="Arial"/>
        </w:rPr>
        <w:t>enia</w:t>
      </w:r>
      <w:r w:rsidR="00E37069" w:rsidRPr="0090758B">
        <w:rPr>
          <w:rFonts w:ascii="Arial Narrow" w:hAnsi="Arial Narrow" w:cs="Arial"/>
        </w:rPr>
        <w:t xml:space="preserve"> </w:t>
      </w:r>
      <w:r w:rsidR="00663FB2" w:rsidRPr="0090758B">
        <w:rPr>
          <w:rFonts w:ascii="Arial Narrow" w:hAnsi="Arial Narrow" w:cs="Arial"/>
        </w:rPr>
        <w:t>teren</w:t>
      </w:r>
      <w:r w:rsidRPr="0090758B">
        <w:rPr>
          <w:rFonts w:ascii="Arial Narrow" w:hAnsi="Arial Narrow" w:cs="Arial"/>
        </w:rPr>
        <w:t>u</w:t>
      </w:r>
      <w:r w:rsidR="00663FB2" w:rsidRPr="0090758B">
        <w:rPr>
          <w:rFonts w:ascii="Arial Narrow" w:hAnsi="Arial Narrow" w:cs="Arial"/>
        </w:rPr>
        <w:t xml:space="preserve"> budowy pod względem bezpieczeństwa i organizacji ruchu oraz przed innymi ujemnymi skutkami oddziaływania w trakcie robót zgodnie z obowiązującymi w tym zakresie przepisami, wymaganiami </w:t>
      </w:r>
      <w:proofErr w:type="spellStart"/>
      <w:r w:rsidR="007D4F57" w:rsidRPr="0090758B">
        <w:rPr>
          <w:rFonts w:ascii="Arial Narrow" w:hAnsi="Arial Narrow" w:cs="Arial"/>
        </w:rPr>
        <w:t>STWiOR</w:t>
      </w:r>
      <w:proofErr w:type="spellEnd"/>
      <w:r w:rsidR="00663FB2" w:rsidRPr="0090758B">
        <w:rPr>
          <w:rFonts w:ascii="Arial Narrow" w:hAnsi="Arial Narrow" w:cs="Arial"/>
        </w:rPr>
        <w:t xml:space="preserve"> oraz starannością uwzględniającą zawodowy charakter działalności, w tym skutki finansowe. </w:t>
      </w:r>
    </w:p>
    <w:p w14:paraId="63005444" w14:textId="77777777" w:rsidR="000C3102"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 xml:space="preserve">apewnienia </w:t>
      </w:r>
      <w:r w:rsidRPr="0090758B">
        <w:rPr>
          <w:rFonts w:ascii="Arial Narrow" w:hAnsi="Arial Narrow" w:cs="Arial"/>
        </w:rPr>
        <w:t>dostępu</w:t>
      </w:r>
      <w:r w:rsidR="000C3102" w:rsidRPr="0090758B">
        <w:rPr>
          <w:rFonts w:ascii="Arial Narrow" w:hAnsi="Arial Narrow" w:cs="Arial"/>
        </w:rPr>
        <w:t xml:space="preserve"> i dojść do posesji wraz z pokryciem kosztów wykonania </w:t>
      </w:r>
      <w:r w:rsidR="000C3102" w:rsidRPr="0090758B">
        <w:rPr>
          <w:rFonts w:ascii="Arial Narrow" w:hAnsi="Arial Narrow" w:cs="Arial"/>
        </w:rPr>
        <w:br/>
        <w:t>i rozbiórki tymczasowych dojazdów, przejść, kładek, podjazdów, itp.</w:t>
      </w:r>
    </w:p>
    <w:p w14:paraId="1EADA493"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Ponoszenia od</w:t>
      </w:r>
      <w:r w:rsidR="00663FB2" w:rsidRPr="0090758B">
        <w:rPr>
          <w:rFonts w:ascii="Arial Narrow" w:hAnsi="Arial Narrow" w:cs="Arial"/>
        </w:rPr>
        <w:t xml:space="preserve">powiedzialności za szkody powstałe na terenie </w:t>
      </w:r>
      <w:r w:rsidR="006036F4" w:rsidRPr="0090758B">
        <w:rPr>
          <w:rFonts w:ascii="Arial Narrow" w:hAnsi="Arial Narrow" w:cs="Arial"/>
        </w:rPr>
        <w:t>budowy pozostające w</w:t>
      </w:r>
      <w:r w:rsidR="00663FB2" w:rsidRPr="0090758B">
        <w:rPr>
          <w:rFonts w:ascii="Arial Narrow" w:hAnsi="Arial Narrow" w:cs="Arial"/>
        </w:rPr>
        <w:t xml:space="preserve"> związku przyczynowym z robotami prowadzonymi przez Wykonawcę.</w:t>
      </w:r>
      <w:r w:rsidR="000049F2" w:rsidRPr="0090758B">
        <w:rPr>
          <w:rFonts w:ascii="Arial Narrow" w:hAnsi="Arial Narrow" w:cs="Arial"/>
        </w:rPr>
        <w:t xml:space="preserve"> W przypadku zniszczenia lub uszkodzenia </w:t>
      </w:r>
      <w:r w:rsidR="00D51486" w:rsidRPr="0090758B">
        <w:rPr>
          <w:rFonts w:ascii="Arial Narrow" w:hAnsi="Arial Narrow" w:cs="Arial"/>
        </w:rPr>
        <w:t>rob</w:t>
      </w:r>
      <w:r w:rsidR="00D51486">
        <w:rPr>
          <w:rFonts w:ascii="Arial Narrow" w:hAnsi="Arial Narrow" w:cs="Arial"/>
        </w:rPr>
        <w:t>ó</w:t>
      </w:r>
      <w:r w:rsidR="00D51486" w:rsidRPr="0090758B">
        <w:rPr>
          <w:rFonts w:ascii="Arial Narrow" w:hAnsi="Arial Narrow" w:cs="Arial"/>
        </w:rPr>
        <w:t>t</w:t>
      </w:r>
      <w:r w:rsidR="000049F2" w:rsidRPr="0090758B">
        <w:rPr>
          <w:rFonts w:ascii="Arial Narrow" w:hAnsi="Arial Narrow" w:cs="Arial"/>
        </w:rPr>
        <w:t>, ich części, uzbrojenia podziemnego zlokalizowanego w miejscu prowadzenia robót lub majątku Zamawiającego – naprawienie ich i doprowadzenie do stanu poprzedniego, na swój koszt.</w:t>
      </w:r>
    </w:p>
    <w:p w14:paraId="068F5626" w14:textId="77777777" w:rsidR="008B7CE5" w:rsidRPr="0090758B" w:rsidRDefault="00663FB2" w:rsidP="004231ED">
      <w:pPr>
        <w:numPr>
          <w:ilvl w:val="0"/>
          <w:numId w:val="19"/>
        </w:numPr>
        <w:ind w:left="1134" w:hanging="567"/>
        <w:jc w:val="both"/>
        <w:rPr>
          <w:rFonts w:ascii="Arial Narrow" w:hAnsi="Arial Narrow" w:cs="Arial"/>
        </w:rPr>
      </w:pPr>
      <w:r w:rsidRPr="0090758B">
        <w:rPr>
          <w:rFonts w:ascii="Arial Narrow" w:hAnsi="Arial Narrow" w:cs="Arial"/>
        </w:rPr>
        <w:lastRenderedPageBreak/>
        <w:t>Zabezpieczeni</w:t>
      </w:r>
      <w:r w:rsidR="00775682" w:rsidRPr="0090758B">
        <w:rPr>
          <w:rFonts w:ascii="Arial Narrow" w:hAnsi="Arial Narrow" w:cs="Arial"/>
        </w:rPr>
        <w:t>a</w:t>
      </w:r>
      <w:r w:rsidRPr="0090758B">
        <w:rPr>
          <w:rFonts w:ascii="Arial Narrow" w:hAnsi="Arial Narrow" w:cs="Arial"/>
        </w:rPr>
        <w:t xml:space="preserve"> terenu budowy przed kradzieżą i innymi negatywnymi zdarzeniami </w:t>
      </w:r>
      <w:r w:rsidR="008B7CE5" w:rsidRPr="0090758B">
        <w:rPr>
          <w:rFonts w:ascii="Arial Narrow" w:hAnsi="Arial Narrow" w:cs="Arial"/>
        </w:rPr>
        <w:br/>
      </w:r>
      <w:r w:rsidRPr="0090758B">
        <w:rPr>
          <w:rFonts w:ascii="Arial Narrow" w:hAnsi="Arial Narrow" w:cs="Arial"/>
        </w:rPr>
        <w:t xml:space="preserve">i ponoszenie skutków finansowych z tego tytułu, w tym przed kradzieżą i zniszczeniem wszystkich </w:t>
      </w:r>
      <w:r w:rsidR="006036F4" w:rsidRPr="0090758B">
        <w:rPr>
          <w:rFonts w:ascii="Arial Narrow" w:hAnsi="Arial Narrow" w:cs="Arial"/>
        </w:rPr>
        <w:t>materiałów dostarczonych</w:t>
      </w:r>
      <w:r w:rsidRPr="0090758B">
        <w:rPr>
          <w:rFonts w:ascii="Arial Narrow" w:hAnsi="Arial Narrow" w:cs="Arial"/>
        </w:rPr>
        <w:t xml:space="preserve"> na plac budowy.</w:t>
      </w:r>
    </w:p>
    <w:p w14:paraId="43E8B2DE" w14:textId="77777777" w:rsidR="008B7CE5" w:rsidRPr="0090758B" w:rsidRDefault="00775682" w:rsidP="004231ED">
      <w:pPr>
        <w:numPr>
          <w:ilvl w:val="0"/>
          <w:numId w:val="19"/>
        </w:numPr>
        <w:ind w:left="1134" w:hanging="567"/>
        <w:jc w:val="both"/>
        <w:rPr>
          <w:rFonts w:ascii="Arial Narrow" w:hAnsi="Arial Narrow" w:cs="Arial"/>
        </w:rPr>
      </w:pPr>
      <w:r w:rsidRPr="0090758B">
        <w:rPr>
          <w:rFonts w:ascii="Arial Narrow" w:hAnsi="Arial Narrow" w:cs="Arial"/>
        </w:rPr>
        <w:t>Utrzymywania</w:t>
      </w:r>
      <w:r w:rsidR="00881F5D" w:rsidRPr="0090758B">
        <w:rPr>
          <w:rFonts w:ascii="Arial Narrow" w:hAnsi="Arial Narrow" w:cs="Arial"/>
        </w:rPr>
        <w:t xml:space="preserve"> terenu budowy w stanie wolnym od przeszk</w:t>
      </w:r>
      <w:r w:rsidRPr="0090758B">
        <w:rPr>
          <w:rFonts w:ascii="Arial Narrow" w:hAnsi="Arial Narrow" w:cs="Arial"/>
        </w:rPr>
        <w:t>ód komunikacyjnych oraz usuwania</w:t>
      </w:r>
      <w:r w:rsidR="00881F5D" w:rsidRPr="0090758B">
        <w:rPr>
          <w:rFonts w:ascii="Arial Narrow" w:hAnsi="Arial Narrow" w:cs="Arial"/>
        </w:rPr>
        <w:t xml:space="preserve"> na  bieżąco niepotrzebnych urządzeń pomocniczych, zbędnych materiałów oraz odpadów.</w:t>
      </w:r>
    </w:p>
    <w:p w14:paraId="5122B7ED" w14:textId="77777777" w:rsidR="000C3102" w:rsidRPr="0090758B" w:rsidRDefault="00A71672" w:rsidP="004231ED">
      <w:pPr>
        <w:numPr>
          <w:ilvl w:val="0"/>
          <w:numId w:val="19"/>
        </w:numPr>
        <w:ind w:left="1134" w:hanging="567"/>
        <w:jc w:val="both"/>
        <w:rPr>
          <w:rFonts w:ascii="Arial Narrow" w:hAnsi="Arial Narrow" w:cs="Arial"/>
        </w:rPr>
      </w:pPr>
      <w:r w:rsidRPr="0090758B">
        <w:rPr>
          <w:rFonts w:ascii="Arial Narrow" w:hAnsi="Arial Narrow" w:cs="Arial"/>
        </w:rPr>
        <w:t>Likwidacji</w:t>
      </w:r>
      <w:r w:rsidR="007666A7" w:rsidRPr="0090758B">
        <w:rPr>
          <w:rFonts w:ascii="Arial Narrow" w:hAnsi="Arial Narrow" w:cs="Arial"/>
        </w:rPr>
        <w:t xml:space="preserve"> t</w:t>
      </w:r>
      <w:r w:rsidR="00811114" w:rsidRPr="0090758B">
        <w:rPr>
          <w:rFonts w:ascii="Arial Narrow" w:hAnsi="Arial Narrow" w:cs="Arial"/>
        </w:rPr>
        <w:t xml:space="preserve">erenu </w:t>
      </w:r>
      <w:r w:rsidR="007666A7" w:rsidRPr="0090758B">
        <w:rPr>
          <w:rFonts w:ascii="Arial Narrow" w:hAnsi="Arial Narrow" w:cs="Arial"/>
        </w:rPr>
        <w:t>b</w:t>
      </w:r>
      <w:r w:rsidR="00811114" w:rsidRPr="0090758B">
        <w:rPr>
          <w:rFonts w:ascii="Arial Narrow" w:hAnsi="Arial Narrow" w:cs="Arial"/>
        </w:rPr>
        <w:t>udowy i uporządkowani</w:t>
      </w:r>
      <w:r w:rsidRPr="0090758B">
        <w:rPr>
          <w:rFonts w:ascii="Arial Narrow" w:hAnsi="Arial Narrow" w:cs="Arial"/>
        </w:rPr>
        <w:t>a</w:t>
      </w:r>
      <w:r w:rsidR="007666A7" w:rsidRPr="0090758B">
        <w:rPr>
          <w:rFonts w:ascii="Arial Narrow" w:hAnsi="Arial Narrow" w:cs="Arial"/>
        </w:rPr>
        <w:t xml:space="preserve"> tego</w:t>
      </w:r>
      <w:r w:rsidR="00811114" w:rsidRPr="0090758B">
        <w:rPr>
          <w:rFonts w:ascii="Arial Narrow" w:hAnsi="Arial Narrow" w:cs="Arial"/>
        </w:rPr>
        <w:t xml:space="preserve"> terenu w terminie nie </w:t>
      </w:r>
      <w:r w:rsidR="00663FB2" w:rsidRPr="0090758B">
        <w:rPr>
          <w:rFonts w:ascii="Arial Narrow" w:hAnsi="Arial Narrow" w:cs="Arial"/>
        </w:rPr>
        <w:t>przekraczającym wyznaczon</w:t>
      </w:r>
      <w:r w:rsidR="00623EDA" w:rsidRPr="0090758B">
        <w:rPr>
          <w:rFonts w:ascii="Arial Narrow" w:hAnsi="Arial Narrow" w:cs="Arial"/>
        </w:rPr>
        <w:t>ego termin zakończenia realizacji robót</w:t>
      </w:r>
      <w:r w:rsidR="00696FEE" w:rsidRPr="0090758B">
        <w:rPr>
          <w:rFonts w:ascii="Arial Narrow" w:hAnsi="Arial Narrow" w:cs="Arial"/>
        </w:rPr>
        <w:t xml:space="preserve"> budowlanych</w:t>
      </w:r>
      <w:r w:rsidR="00623EDA" w:rsidRPr="0090758B">
        <w:rPr>
          <w:rFonts w:ascii="Arial Narrow" w:hAnsi="Arial Narrow" w:cs="Arial"/>
        </w:rPr>
        <w:t>.</w:t>
      </w:r>
    </w:p>
    <w:p w14:paraId="3BF6F1AA" w14:textId="77777777" w:rsidR="000C3102"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kern w:val="24"/>
        </w:rPr>
        <w:t>W</w:t>
      </w:r>
      <w:r w:rsidR="000C3102" w:rsidRPr="0090758B">
        <w:rPr>
          <w:rFonts w:ascii="Arial Narrow" w:hAnsi="Arial Narrow" w:cs="Arial"/>
          <w:kern w:val="24"/>
        </w:rPr>
        <w:t>ykonania prac niezbędnych ze względu na bezpieczeństwo lub konieczność zapobieżenia awarii</w:t>
      </w:r>
      <w:r w:rsidR="00F10264">
        <w:rPr>
          <w:rFonts w:ascii="Arial Narrow" w:hAnsi="Arial Narrow" w:cs="Arial"/>
          <w:kern w:val="24"/>
        </w:rPr>
        <w:t>.</w:t>
      </w:r>
      <w:r w:rsidR="000C3102" w:rsidRPr="0090758B">
        <w:rPr>
          <w:rFonts w:ascii="Arial Narrow" w:hAnsi="Arial Narrow" w:cs="Arial"/>
          <w:kern w:val="24"/>
        </w:rPr>
        <w:t xml:space="preserve"> </w:t>
      </w:r>
    </w:p>
    <w:p w14:paraId="0BA1D62F" w14:textId="77777777" w:rsidR="000E7A21"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abezpieczenia – w przypadku przerwy w realizacji procesu budowlanego - stanu robót oraz placu budowy w stopniu uniemożliwiającym zaistnienie zdarzeń w wyniku, których mogłyby wystąpić sytuacje odszkodowawcze w stosunku do Zamawiającego</w:t>
      </w:r>
      <w:r w:rsidR="00F10264">
        <w:rPr>
          <w:rFonts w:ascii="Arial Narrow" w:hAnsi="Arial Narrow" w:cs="Arial"/>
        </w:rPr>
        <w:t>.</w:t>
      </w:r>
    </w:p>
    <w:p w14:paraId="5AA2913B"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0E7A21" w:rsidRPr="0090758B">
        <w:rPr>
          <w:rFonts w:ascii="Arial Narrow" w:hAnsi="Arial Narrow"/>
        </w:rPr>
        <w:t>odjęcie niezbędnych środków służących zapobieganiu wstępowi na Teren budowy przez osoby nieuprawnione</w:t>
      </w:r>
      <w:r w:rsidR="00F10264">
        <w:rPr>
          <w:rFonts w:ascii="Arial Narrow" w:hAnsi="Arial Narrow"/>
        </w:rPr>
        <w:t>.</w:t>
      </w:r>
    </w:p>
    <w:p w14:paraId="29AA5B34"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792EED" w:rsidRPr="0090758B">
        <w:rPr>
          <w:rFonts w:ascii="Arial Narrow" w:hAnsi="Arial Narrow"/>
        </w:rPr>
        <w:t xml:space="preserve">rowadzenia robót </w:t>
      </w:r>
      <w:r w:rsidR="000E7A21" w:rsidRPr="0090758B">
        <w:rPr>
          <w:rFonts w:ascii="Arial Narrow" w:hAnsi="Arial Narrow"/>
        </w:rPr>
        <w:t xml:space="preserve">w </w:t>
      </w:r>
      <w:r w:rsidR="00792EED" w:rsidRPr="0090758B">
        <w:rPr>
          <w:rFonts w:ascii="Arial Narrow" w:hAnsi="Arial Narrow"/>
        </w:rPr>
        <w:t>sposób nie</w:t>
      </w:r>
      <w:r w:rsidR="000E7A21" w:rsidRPr="0090758B">
        <w:rPr>
          <w:rFonts w:ascii="Arial Narrow" w:hAnsi="Arial Narrow"/>
        </w:rPr>
        <w:t>zakłóca</w:t>
      </w:r>
      <w:r w:rsidR="00792EED" w:rsidRPr="0090758B">
        <w:rPr>
          <w:rFonts w:ascii="Arial Narrow" w:hAnsi="Arial Narrow"/>
        </w:rPr>
        <w:t>jący</w:t>
      </w:r>
      <w:r w:rsidR="000E7A21" w:rsidRPr="0090758B">
        <w:rPr>
          <w:rFonts w:ascii="Arial Narrow" w:hAnsi="Arial Narrow"/>
        </w:rPr>
        <w:t xml:space="preserve"> ruch na drogach. </w:t>
      </w:r>
    </w:p>
    <w:p w14:paraId="07799A68" w14:textId="77777777" w:rsidR="000E7A21"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Wykonawca na własną odpowiedzialność i na swój koszt podejmie środki zapobiegawcze </w:t>
      </w:r>
      <w:r w:rsidRPr="0090758B">
        <w:rPr>
          <w:rFonts w:ascii="Arial Narrow" w:hAnsi="Arial Narrow"/>
        </w:rPr>
        <w:br/>
        <w:t xml:space="preserve">wymagane przez okoliczności, aby nie naruszać praw właścicieli posesji i budynków </w:t>
      </w:r>
      <w:r w:rsidRPr="0090758B">
        <w:rPr>
          <w:rFonts w:ascii="Arial Narrow" w:hAnsi="Arial Narrow"/>
        </w:rPr>
        <w:br/>
        <w:t xml:space="preserve">sąsiadujących z Terenem budowy oraz minimalizować zakłócenia lub szkody wynikające </w:t>
      </w:r>
      <w:r w:rsidR="006B63F1" w:rsidRPr="0090758B">
        <w:rPr>
          <w:rFonts w:ascii="Arial Narrow" w:hAnsi="Arial Narrow"/>
        </w:rPr>
        <w:br/>
      </w:r>
      <w:r w:rsidRPr="0090758B">
        <w:rPr>
          <w:rFonts w:ascii="Arial Narrow" w:hAnsi="Arial Narrow"/>
        </w:rPr>
        <w:t xml:space="preserve">z prowadzenia robót budowlanych. </w:t>
      </w:r>
    </w:p>
    <w:p w14:paraId="5F254A51" w14:textId="77777777" w:rsidR="00176465"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 przypadku stwierdzenia, że Teren budowy nie odpowiada warunkom określonym w </w:t>
      </w:r>
      <w:r w:rsidR="006B63F1" w:rsidRPr="0090758B">
        <w:rPr>
          <w:rFonts w:ascii="Arial Narrow" w:hAnsi="Arial Narrow"/>
        </w:rPr>
        <w:t xml:space="preserve">pkt. </w:t>
      </w:r>
      <w:r w:rsidR="00792EED" w:rsidRPr="0090758B">
        <w:rPr>
          <w:rFonts w:ascii="Arial Narrow" w:hAnsi="Arial Narrow"/>
        </w:rPr>
        <w:t>1</w:t>
      </w:r>
      <w:r w:rsidR="00602830" w:rsidRPr="0090758B">
        <w:rPr>
          <w:rFonts w:ascii="Arial Narrow" w:hAnsi="Arial Narrow"/>
        </w:rPr>
        <w:t>2)</w:t>
      </w:r>
      <w:r w:rsidRPr="0090758B">
        <w:rPr>
          <w:rFonts w:ascii="Arial Narrow" w:hAnsi="Arial Narrow"/>
        </w:rPr>
        <w:t xml:space="preserve">, </w:t>
      </w:r>
      <w:r w:rsidR="00792EED" w:rsidRPr="0090758B">
        <w:rPr>
          <w:rFonts w:ascii="Arial Narrow" w:hAnsi="Arial Narrow"/>
        </w:rPr>
        <w:t xml:space="preserve">Nadzór Inwestorski </w:t>
      </w:r>
      <w:r w:rsidRPr="0090758B">
        <w:rPr>
          <w:rFonts w:ascii="Arial Narrow" w:hAnsi="Arial Narrow"/>
        </w:rPr>
        <w:t xml:space="preserve">ma prawo polecić Wykonawcy natychmiastowe doprowadzenie Terenu budowy do należytego stanu. W przypadku nie dostosowania się do tych zaleceń, po uprzednim bezskutecznym wezwaniu, z terminem nie krótszym niż </w:t>
      </w:r>
      <w:r w:rsidR="00792EED" w:rsidRPr="0090758B">
        <w:rPr>
          <w:rFonts w:ascii="Arial Narrow" w:hAnsi="Arial Narrow"/>
        </w:rPr>
        <w:t>7</w:t>
      </w:r>
      <w:r w:rsidRPr="0090758B">
        <w:rPr>
          <w:rFonts w:ascii="Arial Narrow" w:hAnsi="Arial Narrow"/>
        </w:rPr>
        <w:t xml:space="preserve"> dni roboczych skierowanym przez </w:t>
      </w:r>
      <w:r w:rsidR="00792EED" w:rsidRPr="0090758B">
        <w:rPr>
          <w:rFonts w:ascii="Arial Narrow" w:hAnsi="Arial Narrow"/>
        </w:rPr>
        <w:t xml:space="preserve">Nadzór Inwestorski </w:t>
      </w:r>
      <w:r w:rsidRPr="0090758B">
        <w:rPr>
          <w:rFonts w:ascii="Arial Narrow" w:hAnsi="Arial Narrow"/>
        </w:rPr>
        <w:t xml:space="preserve">do Wykonawcy, Zamawiający ma prawo zlecić firmie zewnętrznej doprowadzenie Terenu budowy do należytego stanu, a kosztami tych prac obciążyć Wykonawcę (wykonanie zastępcze). </w:t>
      </w:r>
    </w:p>
    <w:p w14:paraId="34A0EAA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Uzgodnienia we własnym zakresie i na swój koszt tymczasowych zajęć terenów, niezbędnych do prowadzenia robót budowlanych</w:t>
      </w:r>
      <w:r w:rsidR="00F10264">
        <w:rPr>
          <w:rFonts w:ascii="Arial Narrow" w:hAnsi="Arial Narrow"/>
        </w:rPr>
        <w:t>.</w:t>
      </w:r>
    </w:p>
    <w:p w14:paraId="1C56F1B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Zapewnienia bezpieczeństwa i praw właścicielom posesji sąsiadujących z terenem budowy</w:t>
      </w:r>
      <w:r w:rsidR="00F10264">
        <w:rPr>
          <w:rFonts w:ascii="Arial Narrow" w:hAnsi="Arial Narrow"/>
        </w:rPr>
        <w:t>.</w:t>
      </w:r>
    </w:p>
    <w:p w14:paraId="4E83ECA5"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Uzyskania — w razie potrzeby — zgody na zajęcia dróg i chodników wraz z wykonaniem wymaganego oznakowania tymczasowej organizacji ruchu i poniesienie kosztów dokonanych zajęć</w:t>
      </w:r>
      <w:r w:rsidR="00F10264">
        <w:rPr>
          <w:rFonts w:ascii="Arial Narrow" w:hAnsi="Arial Narrow"/>
        </w:rPr>
        <w:t>.</w:t>
      </w:r>
    </w:p>
    <w:p w14:paraId="361A56C0"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Pr>
          <w:rFonts w:ascii="Arial Narrow" w:hAnsi="Arial Narrow"/>
        </w:rPr>
        <w:t>.</w:t>
      </w:r>
    </w:p>
    <w:p w14:paraId="2B7ED14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Wykonywania w pobliżu drzew oraz uzbrojenia podziemnego, robót ziemnych ręcznie</w:t>
      </w:r>
      <w:r w:rsidR="00F10264">
        <w:rPr>
          <w:rFonts w:ascii="Arial Narrow" w:hAnsi="Arial Narrow"/>
        </w:rPr>
        <w:t>.</w:t>
      </w:r>
    </w:p>
    <w:p w14:paraId="3B3050B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porządku na terenie budowy w czasie realizacji inwestycji</w:t>
      </w:r>
      <w:r w:rsidR="00F10264">
        <w:rPr>
          <w:rFonts w:ascii="Arial Narrow" w:hAnsi="Arial Narrow"/>
        </w:rPr>
        <w:t>.</w:t>
      </w:r>
    </w:p>
    <w:p w14:paraId="47962D5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i ponoszenia odpowiedzialności za wybudowane obiekty do czasu ich przekazania do eksploatacji</w:t>
      </w:r>
      <w:r w:rsidR="00F10264">
        <w:rPr>
          <w:rFonts w:ascii="Arial Narrow" w:hAnsi="Arial Narrow"/>
        </w:rPr>
        <w:t>.</w:t>
      </w:r>
    </w:p>
    <w:p w14:paraId="6757264B"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Wykonawca w razie potrzeby w trakcie robót udostępni teren budowy Enei Operator/Enea Oświetlenie/Enea Serwis</w:t>
      </w:r>
      <w:r w:rsidR="005076AD">
        <w:rPr>
          <w:rFonts w:ascii="Arial Narrow" w:hAnsi="Arial Narrow"/>
        </w:rPr>
        <w:t>/Polskiej Spółce Gazownictwa Sp. z o.o.</w:t>
      </w:r>
    </w:p>
    <w:p w14:paraId="1564FF76" w14:textId="77777777" w:rsidR="00176465" w:rsidRPr="0090758B" w:rsidRDefault="00C842F7" w:rsidP="004231ED">
      <w:pPr>
        <w:numPr>
          <w:ilvl w:val="0"/>
          <w:numId w:val="19"/>
        </w:numPr>
        <w:ind w:left="1134" w:hanging="567"/>
        <w:jc w:val="both"/>
        <w:rPr>
          <w:rFonts w:ascii="Arial Narrow" w:hAnsi="Arial Narrow"/>
        </w:rPr>
      </w:pPr>
      <w:r w:rsidRPr="0090758B">
        <w:rPr>
          <w:rFonts w:ascii="Arial Narrow" w:hAnsi="Arial Narrow"/>
        </w:rPr>
        <w:t xml:space="preserve">Wykonawca na własny koszt i własnym staraniem zapewni na etapie realizacji robót nadzór </w:t>
      </w:r>
      <w:r w:rsidR="005076AD">
        <w:rPr>
          <w:rFonts w:ascii="Arial Narrow" w:hAnsi="Arial Narrow"/>
        </w:rPr>
        <w:t>archeologiczny</w:t>
      </w:r>
      <w:r w:rsidRPr="0090758B">
        <w:rPr>
          <w:rFonts w:ascii="Arial Narrow" w:hAnsi="Arial Narrow"/>
        </w:rPr>
        <w:t>.</w:t>
      </w:r>
    </w:p>
    <w:p w14:paraId="5EA92124" w14:textId="77777777" w:rsidR="00EB6D5F" w:rsidRPr="0090758B" w:rsidRDefault="00EB6D5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92641B" w:rsidRPr="0090758B">
        <w:rPr>
          <w:rFonts w:ascii="Arial Narrow" w:hAnsi="Arial Narrow" w:cs="Arial"/>
          <w:u w:val="single"/>
        </w:rPr>
        <w:t>H</w:t>
      </w:r>
      <w:r w:rsidRPr="0090758B">
        <w:rPr>
          <w:rFonts w:ascii="Arial Narrow" w:hAnsi="Arial Narrow" w:cs="Arial"/>
          <w:u w:val="single"/>
        </w:rPr>
        <w:t>armonogramu r</w:t>
      </w:r>
      <w:r w:rsidR="0092641B" w:rsidRPr="0090758B">
        <w:rPr>
          <w:rFonts w:ascii="Arial Narrow" w:hAnsi="Arial Narrow" w:cs="Arial"/>
          <w:u w:val="single"/>
        </w:rPr>
        <w:t>zeczowo-finansowego (HRF)</w:t>
      </w:r>
      <w:r w:rsidR="00F10264">
        <w:rPr>
          <w:rFonts w:ascii="Arial Narrow" w:hAnsi="Arial Narrow" w:cs="Arial"/>
          <w:u w:val="single"/>
        </w:rPr>
        <w:t>.</w:t>
      </w:r>
    </w:p>
    <w:p w14:paraId="196942AA"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eastAsia="Times New Roman" w:hAnsi="Arial Narrow" w:cs="Arial"/>
          <w:sz w:val="24"/>
          <w:szCs w:val="24"/>
        </w:rPr>
        <w:t>Wykonawca winien o</w:t>
      </w:r>
      <w:r w:rsidRPr="0090758B">
        <w:rPr>
          <w:rFonts w:ascii="Arial Narrow" w:hAnsi="Arial Narrow"/>
          <w:kern w:val="24"/>
          <w:sz w:val="24"/>
          <w:szCs w:val="24"/>
        </w:rPr>
        <w:t xml:space="preserve">pracować </w:t>
      </w:r>
      <w:r w:rsidR="00AE0D8C" w:rsidRPr="0090758B">
        <w:rPr>
          <w:rFonts w:ascii="Arial Narrow" w:hAnsi="Arial Narrow"/>
          <w:kern w:val="24"/>
          <w:sz w:val="24"/>
          <w:szCs w:val="24"/>
        </w:rPr>
        <w:t xml:space="preserve">i przedłożyć do akceptacji </w:t>
      </w:r>
      <w:r w:rsidR="0092641B" w:rsidRPr="0090758B">
        <w:rPr>
          <w:rFonts w:ascii="Arial Narrow" w:hAnsi="Arial Narrow"/>
          <w:kern w:val="24"/>
          <w:sz w:val="24"/>
          <w:szCs w:val="24"/>
        </w:rPr>
        <w:t>Nadzoru Inwestorskiego i Zamawiającego</w:t>
      </w:r>
      <w:r w:rsidR="00AE0D8C" w:rsidRPr="0090758B">
        <w:rPr>
          <w:rFonts w:ascii="Arial Narrow" w:hAnsi="Arial Narrow"/>
          <w:kern w:val="24"/>
          <w:sz w:val="24"/>
          <w:szCs w:val="24"/>
        </w:rPr>
        <w:t xml:space="preserve"> </w:t>
      </w:r>
      <w:r w:rsidRPr="0090758B">
        <w:rPr>
          <w:rFonts w:ascii="Arial Narrow" w:hAnsi="Arial Narrow"/>
          <w:kern w:val="24"/>
          <w:sz w:val="24"/>
          <w:szCs w:val="24"/>
        </w:rPr>
        <w:t xml:space="preserve">harmonogram </w:t>
      </w:r>
      <w:r w:rsidR="00AE0D8C" w:rsidRPr="0090758B">
        <w:rPr>
          <w:rFonts w:ascii="Arial Narrow" w:hAnsi="Arial Narrow"/>
          <w:kern w:val="24"/>
          <w:sz w:val="24"/>
          <w:szCs w:val="24"/>
        </w:rPr>
        <w:t xml:space="preserve">rzeczowo-finansowy </w:t>
      </w:r>
      <w:r w:rsidRPr="0090758B">
        <w:rPr>
          <w:rFonts w:ascii="Arial Narrow" w:hAnsi="Arial Narrow"/>
          <w:kern w:val="24"/>
          <w:sz w:val="24"/>
          <w:szCs w:val="24"/>
        </w:rPr>
        <w:t>zawiera</w:t>
      </w:r>
      <w:r w:rsidR="0092641B" w:rsidRPr="0090758B">
        <w:rPr>
          <w:rFonts w:ascii="Arial Narrow" w:hAnsi="Arial Narrow"/>
          <w:kern w:val="24"/>
          <w:sz w:val="24"/>
          <w:szCs w:val="24"/>
        </w:rPr>
        <w:t>jący</w:t>
      </w:r>
      <w:r w:rsidRPr="0090758B">
        <w:rPr>
          <w:rFonts w:ascii="Arial Narrow" w:hAnsi="Arial Narrow"/>
          <w:kern w:val="24"/>
          <w:sz w:val="24"/>
          <w:szCs w:val="24"/>
        </w:rPr>
        <w:t xml:space="preserve"> opis podstawowych czynności</w:t>
      </w:r>
      <w:r w:rsidR="0092641B" w:rsidRPr="0090758B">
        <w:rPr>
          <w:rFonts w:ascii="Arial Narrow" w:hAnsi="Arial Narrow"/>
          <w:kern w:val="24"/>
          <w:sz w:val="24"/>
          <w:szCs w:val="24"/>
        </w:rPr>
        <w:t xml:space="preserve"> z podziałem na branże</w:t>
      </w:r>
      <w:r w:rsidRPr="0090758B">
        <w:rPr>
          <w:rFonts w:ascii="Arial Narrow" w:hAnsi="Arial Narrow"/>
          <w:kern w:val="24"/>
          <w:sz w:val="24"/>
          <w:szCs w:val="24"/>
        </w:rPr>
        <w:t>, kolejność wykonywania prac/robót, czas wykonywania prac/r</w:t>
      </w:r>
      <w:r w:rsidR="0092641B" w:rsidRPr="0090758B">
        <w:rPr>
          <w:rFonts w:ascii="Arial Narrow" w:hAnsi="Arial Narrow"/>
          <w:kern w:val="24"/>
          <w:sz w:val="24"/>
          <w:szCs w:val="24"/>
        </w:rPr>
        <w:t>obót i zaawansowanie finansowe oraz szacunkowe fakturowanie robót ze wskazaniem kwot fakturowania w odniesieniu do okresu rozliczeniowego</w:t>
      </w:r>
      <w:r w:rsidR="00F10264">
        <w:rPr>
          <w:rFonts w:ascii="Arial Narrow" w:hAnsi="Arial Narrow"/>
          <w:kern w:val="24"/>
          <w:sz w:val="24"/>
          <w:szCs w:val="24"/>
        </w:rPr>
        <w:t>.</w:t>
      </w:r>
    </w:p>
    <w:p w14:paraId="762F2C67"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kern w:val="24"/>
          <w:sz w:val="24"/>
          <w:szCs w:val="24"/>
        </w:rPr>
        <w:t>H</w:t>
      </w:r>
      <w:r w:rsidR="0092641B" w:rsidRPr="0090758B">
        <w:rPr>
          <w:rFonts w:ascii="Arial Narrow" w:hAnsi="Arial Narrow"/>
          <w:kern w:val="24"/>
          <w:sz w:val="24"/>
          <w:szCs w:val="24"/>
        </w:rPr>
        <w:t>RF</w:t>
      </w:r>
      <w:r w:rsidRPr="0090758B">
        <w:rPr>
          <w:rFonts w:ascii="Arial Narrow" w:hAnsi="Arial Narrow"/>
          <w:kern w:val="24"/>
          <w:sz w:val="24"/>
          <w:szCs w:val="24"/>
        </w:rPr>
        <w:t xml:space="preserve"> należy wykonać w oparciu o </w:t>
      </w:r>
      <w:r w:rsidR="006D3E74" w:rsidRPr="0090758B">
        <w:rPr>
          <w:rFonts w:ascii="Arial Narrow" w:hAnsi="Arial Narrow"/>
          <w:kern w:val="24"/>
          <w:sz w:val="24"/>
          <w:szCs w:val="24"/>
        </w:rPr>
        <w:t xml:space="preserve">elementy wskazane w </w:t>
      </w:r>
      <w:r w:rsidR="00B770A1">
        <w:rPr>
          <w:rFonts w:ascii="Arial Narrow" w:hAnsi="Arial Narrow"/>
          <w:kern w:val="24"/>
          <w:sz w:val="24"/>
          <w:szCs w:val="24"/>
        </w:rPr>
        <w:t>TER</w:t>
      </w:r>
      <w:r w:rsidR="006D3E74" w:rsidRPr="0090758B">
        <w:rPr>
          <w:rFonts w:ascii="Arial Narrow" w:hAnsi="Arial Narrow"/>
          <w:kern w:val="24"/>
          <w:sz w:val="24"/>
          <w:szCs w:val="24"/>
        </w:rPr>
        <w:t xml:space="preserve"> z uwzględnieniem czasu na przeprowadzenie niezbędnych prób oraz uzys</w:t>
      </w:r>
      <w:r w:rsidR="009D3F48" w:rsidRPr="0090758B">
        <w:rPr>
          <w:rFonts w:ascii="Arial Narrow" w:hAnsi="Arial Narrow"/>
          <w:kern w:val="24"/>
          <w:sz w:val="24"/>
          <w:szCs w:val="24"/>
        </w:rPr>
        <w:t>kanie decyzji zezwalającej na uż</w:t>
      </w:r>
      <w:r w:rsidR="006D3E74" w:rsidRPr="0090758B">
        <w:rPr>
          <w:rFonts w:ascii="Arial Narrow" w:hAnsi="Arial Narrow"/>
          <w:kern w:val="24"/>
          <w:sz w:val="24"/>
          <w:szCs w:val="24"/>
        </w:rPr>
        <w:t>ytkowanie ob</w:t>
      </w:r>
      <w:r w:rsidR="0092641B" w:rsidRPr="0090758B">
        <w:rPr>
          <w:rFonts w:ascii="Arial Narrow" w:hAnsi="Arial Narrow"/>
          <w:kern w:val="24"/>
          <w:sz w:val="24"/>
          <w:szCs w:val="24"/>
        </w:rPr>
        <w:t>iektu</w:t>
      </w:r>
      <w:r w:rsidR="00D2230D" w:rsidRPr="0090758B">
        <w:rPr>
          <w:rFonts w:ascii="Arial Narrow" w:hAnsi="Arial Narrow"/>
          <w:kern w:val="24"/>
          <w:sz w:val="24"/>
          <w:szCs w:val="24"/>
        </w:rPr>
        <w:t>.</w:t>
      </w:r>
      <w:r w:rsidR="006D3E74" w:rsidRPr="0090758B">
        <w:rPr>
          <w:rFonts w:ascii="Arial Narrow" w:hAnsi="Arial Narrow"/>
          <w:kern w:val="24"/>
          <w:sz w:val="24"/>
          <w:szCs w:val="24"/>
        </w:rPr>
        <w:t xml:space="preserve"> </w:t>
      </w:r>
    </w:p>
    <w:p w14:paraId="0AC7518C" w14:textId="77777777" w:rsidR="00AE0D8C" w:rsidRPr="0090758B"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cs="Arial"/>
          <w:sz w:val="24"/>
          <w:szCs w:val="24"/>
        </w:rPr>
        <w:t>H</w:t>
      </w:r>
      <w:r w:rsidR="0092641B" w:rsidRPr="0090758B">
        <w:rPr>
          <w:rFonts w:ascii="Arial Narrow" w:hAnsi="Arial Narrow" w:cs="Arial"/>
          <w:sz w:val="24"/>
          <w:szCs w:val="24"/>
        </w:rPr>
        <w:t>RF</w:t>
      </w:r>
      <w:r w:rsidRPr="0090758B">
        <w:rPr>
          <w:rFonts w:ascii="Arial Narrow" w:hAnsi="Arial Narrow" w:cs="Arial"/>
          <w:sz w:val="24"/>
          <w:szCs w:val="24"/>
        </w:rPr>
        <w:t xml:space="preserve"> winien być podpisany przez osobę upoważnioną do reprezentowania Wykonawcy </w:t>
      </w:r>
      <w:r w:rsidR="001E75B7" w:rsidRPr="0090758B">
        <w:rPr>
          <w:rFonts w:ascii="Arial Narrow" w:hAnsi="Arial Narrow" w:cs="Arial"/>
          <w:sz w:val="24"/>
          <w:szCs w:val="24"/>
        </w:rPr>
        <w:br/>
      </w:r>
      <w:r w:rsidRPr="0090758B">
        <w:rPr>
          <w:rFonts w:ascii="Arial Narrow" w:hAnsi="Arial Narrow" w:cs="Arial"/>
          <w:sz w:val="24"/>
          <w:szCs w:val="24"/>
        </w:rPr>
        <w:lastRenderedPageBreak/>
        <w:t>i</w:t>
      </w:r>
      <w:r w:rsidRPr="0090758B">
        <w:rPr>
          <w:rFonts w:ascii="Arial Narrow" w:hAnsi="Arial Narrow" w:cs="Arial"/>
          <w:kern w:val="24"/>
          <w:sz w:val="24"/>
          <w:szCs w:val="24"/>
        </w:rPr>
        <w:t xml:space="preserve"> </w:t>
      </w:r>
      <w:r w:rsidRPr="0090758B">
        <w:rPr>
          <w:rFonts w:ascii="Arial Narrow" w:hAnsi="Arial Narrow"/>
          <w:kern w:val="24"/>
          <w:sz w:val="24"/>
          <w:szCs w:val="24"/>
        </w:rPr>
        <w:t>d</w:t>
      </w:r>
      <w:r w:rsidR="00113C8B" w:rsidRPr="0090758B">
        <w:rPr>
          <w:rFonts w:ascii="Arial Narrow" w:hAnsi="Arial Narrow"/>
          <w:kern w:val="24"/>
          <w:sz w:val="24"/>
          <w:szCs w:val="24"/>
        </w:rPr>
        <w:t>ostarcz</w:t>
      </w:r>
      <w:r w:rsidRPr="0090758B">
        <w:rPr>
          <w:rFonts w:ascii="Arial Narrow" w:hAnsi="Arial Narrow"/>
          <w:kern w:val="24"/>
          <w:sz w:val="24"/>
          <w:szCs w:val="24"/>
        </w:rPr>
        <w:t>ony</w:t>
      </w:r>
      <w:r w:rsidR="00113C8B" w:rsidRPr="0090758B">
        <w:rPr>
          <w:rFonts w:ascii="Arial Narrow" w:hAnsi="Arial Narrow"/>
          <w:kern w:val="24"/>
          <w:sz w:val="24"/>
          <w:szCs w:val="24"/>
        </w:rPr>
        <w:t xml:space="preserve"> Zamawiającemu w terminie  do </w:t>
      </w:r>
      <w:r w:rsidR="008423B2">
        <w:rPr>
          <w:rFonts w:ascii="Arial Narrow" w:hAnsi="Arial Narrow"/>
          <w:kern w:val="24"/>
          <w:sz w:val="24"/>
          <w:szCs w:val="24"/>
        </w:rPr>
        <w:t>5</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daty podpisania </w:t>
      </w:r>
      <w:r w:rsidRPr="0090758B">
        <w:rPr>
          <w:rFonts w:ascii="Arial Narrow" w:hAnsi="Arial Narrow"/>
          <w:kern w:val="24"/>
          <w:sz w:val="24"/>
          <w:szCs w:val="24"/>
        </w:rPr>
        <w:t xml:space="preserve">niniejszej </w:t>
      </w:r>
      <w:r w:rsidR="00113C8B" w:rsidRPr="0090758B">
        <w:rPr>
          <w:rFonts w:ascii="Arial Narrow" w:hAnsi="Arial Narrow"/>
          <w:kern w:val="24"/>
          <w:sz w:val="24"/>
          <w:szCs w:val="24"/>
        </w:rPr>
        <w:t>umowy</w:t>
      </w:r>
      <w:r w:rsidR="00F10264">
        <w:rPr>
          <w:rFonts w:ascii="Arial Narrow" w:hAnsi="Arial Narrow"/>
          <w:kern w:val="24"/>
          <w:sz w:val="24"/>
          <w:szCs w:val="24"/>
        </w:rPr>
        <w:t>.</w:t>
      </w:r>
    </w:p>
    <w:p w14:paraId="1B903184" w14:textId="77777777" w:rsidR="00EB6D5F"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kern w:val="24"/>
          <w:sz w:val="24"/>
          <w:szCs w:val="24"/>
        </w:rPr>
        <w:t>Wykonawca winien u</w:t>
      </w:r>
      <w:r w:rsidR="00113C8B" w:rsidRPr="0090758B">
        <w:rPr>
          <w:rFonts w:ascii="Arial Narrow" w:hAnsi="Arial Narrow"/>
          <w:kern w:val="24"/>
          <w:sz w:val="24"/>
          <w:szCs w:val="24"/>
        </w:rPr>
        <w:t xml:space="preserve">aktualniać harmonogram każdorazowo na polecenie Nadzoru Inwestorskiego lub Zamawiającego w terminie </w:t>
      </w:r>
      <w:r w:rsidR="008423B2">
        <w:rPr>
          <w:rFonts w:ascii="Arial Narrow" w:hAnsi="Arial Narrow"/>
          <w:kern w:val="24"/>
          <w:sz w:val="24"/>
          <w:szCs w:val="24"/>
        </w:rPr>
        <w:t>3</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wydania polecenia. Zaktualizowany harmonogram należy przedłożyć </w:t>
      </w:r>
      <w:r w:rsidRPr="0090758B">
        <w:rPr>
          <w:rFonts w:ascii="Arial Narrow" w:hAnsi="Arial Narrow"/>
          <w:kern w:val="24"/>
          <w:sz w:val="24"/>
          <w:szCs w:val="24"/>
        </w:rPr>
        <w:t xml:space="preserve">do akceptacji </w:t>
      </w:r>
      <w:r w:rsidR="00113C8B" w:rsidRPr="0090758B">
        <w:rPr>
          <w:rFonts w:ascii="Arial Narrow" w:hAnsi="Arial Narrow"/>
          <w:kern w:val="24"/>
          <w:sz w:val="24"/>
          <w:szCs w:val="24"/>
        </w:rPr>
        <w:t>Zamawiającemu.</w:t>
      </w:r>
    </w:p>
    <w:p w14:paraId="05C85DA3" w14:textId="77777777" w:rsidR="00764C97" w:rsidRPr="0090758B" w:rsidRDefault="00764C97"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odbioru robót</w:t>
      </w:r>
      <w:r w:rsidR="00F10264">
        <w:rPr>
          <w:rFonts w:ascii="Arial Narrow" w:hAnsi="Arial Narrow" w:cs="Arial"/>
          <w:u w:val="single"/>
        </w:rPr>
        <w:t>.</w:t>
      </w:r>
    </w:p>
    <w:p w14:paraId="72BCF108" w14:textId="77777777" w:rsidR="0092641B"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Wszystkie odbiory robót (zanikających, ulegających zakryciu, odbiory częściowe, odbiór końcowy, odbiór </w:t>
      </w:r>
      <w:r w:rsidR="0092641B" w:rsidRPr="0090758B">
        <w:rPr>
          <w:rFonts w:ascii="Arial Narrow" w:hAnsi="Arial Narrow" w:cs="Arial"/>
        </w:rPr>
        <w:t>ostateczny</w:t>
      </w:r>
      <w:r w:rsidRPr="0090758B">
        <w:rPr>
          <w:rFonts w:ascii="Arial Narrow" w:hAnsi="Arial Narrow" w:cs="Arial"/>
        </w:rPr>
        <w:t xml:space="preserve">) dokonywane będą na zasadach i w terminach określonych </w:t>
      </w:r>
      <w:r w:rsidR="0092641B" w:rsidRPr="0090758B">
        <w:rPr>
          <w:rFonts w:ascii="Arial Narrow" w:hAnsi="Arial Narrow" w:cs="Arial"/>
        </w:rPr>
        <w:t>niniejszej Umowie.</w:t>
      </w:r>
    </w:p>
    <w:p w14:paraId="5577B04C" w14:textId="77777777" w:rsidR="006223EA"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Przed rozpoczęciem odbioru </w:t>
      </w:r>
      <w:r w:rsidR="0092641B" w:rsidRPr="0090758B">
        <w:rPr>
          <w:rFonts w:ascii="Arial Narrow" w:hAnsi="Arial Narrow" w:cs="Arial"/>
        </w:rPr>
        <w:t xml:space="preserve">częściowego </w:t>
      </w:r>
      <w:r w:rsidRPr="0090758B">
        <w:rPr>
          <w:rFonts w:ascii="Arial Narrow" w:hAnsi="Arial Narrow" w:cs="Arial"/>
        </w:rPr>
        <w:t xml:space="preserve">robót Wykonawca przygotuje i przedłoży Nadzorowi Inwestorskiemu dokumenty pozwalające na ocenę prawidłowego wykonania przedmiotu odbioru częściowego robót w zakresie i ilości określonej postanowieniami </w:t>
      </w:r>
      <w:r w:rsidR="0092641B" w:rsidRPr="0090758B">
        <w:rPr>
          <w:rFonts w:ascii="Arial Narrow" w:hAnsi="Arial Narrow" w:cs="Arial"/>
        </w:rPr>
        <w:t>D</w:t>
      </w:r>
      <w:r w:rsidRPr="0090758B">
        <w:rPr>
          <w:rFonts w:ascii="Arial Narrow" w:hAnsi="Arial Narrow" w:cs="Arial"/>
        </w:rPr>
        <w:t xml:space="preserve">okumentacji </w:t>
      </w:r>
      <w:r w:rsidR="0092641B" w:rsidRPr="0090758B">
        <w:rPr>
          <w:rFonts w:ascii="Arial Narrow" w:hAnsi="Arial Narrow" w:cs="Arial"/>
        </w:rPr>
        <w:t>P</w:t>
      </w:r>
      <w:r w:rsidR="002A4DE8" w:rsidRPr="0090758B">
        <w:rPr>
          <w:rFonts w:ascii="Arial Narrow" w:hAnsi="Arial Narrow" w:cs="Arial"/>
        </w:rPr>
        <w:t>rojektowej</w:t>
      </w:r>
      <w:r w:rsidRPr="0090758B">
        <w:rPr>
          <w:rFonts w:ascii="Arial Narrow" w:hAnsi="Arial Narrow" w:cs="Arial"/>
        </w:rPr>
        <w:t xml:space="preserve">  </w:t>
      </w:r>
      <w:r w:rsidR="001A1611" w:rsidRPr="0090758B">
        <w:rPr>
          <w:rFonts w:ascii="Arial Narrow" w:hAnsi="Arial Narrow" w:cs="Arial"/>
        </w:rPr>
        <w:t xml:space="preserve">i </w:t>
      </w:r>
      <w:r w:rsidR="002A4DE8" w:rsidRPr="0090758B">
        <w:rPr>
          <w:rFonts w:ascii="Arial Narrow" w:hAnsi="Arial Narrow" w:cs="Arial"/>
          <w:kern w:val="24"/>
        </w:rPr>
        <w:t>H</w:t>
      </w:r>
      <w:r w:rsidR="001A1611" w:rsidRPr="0090758B">
        <w:rPr>
          <w:rFonts w:ascii="Arial Narrow" w:hAnsi="Arial Narrow" w:cs="Arial"/>
          <w:kern w:val="24"/>
        </w:rPr>
        <w:t>armonogramu</w:t>
      </w:r>
      <w:r w:rsidRPr="0090758B">
        <w:rPr>
          <w:rFonts w:ascii="Arial Narrow" w:hAnsi="Arial Narrow" w:cs="Arial"/>
          <w:kern w:val="24"/>
        </w:rPr>
        <w:t xml:space="preserve"> rzeczowo – </w:t>
      </w:r>
      <w:r w:rsidR="001A1611" w:rsidRPr="0090758B">
        <w:rPr>
          <w:rFonts w:ascii="Arial Narrow" w:hAnsi="Arial Narrow" w:cs="Arial"/>
          <w:kern w:val="24"/>
        </w:rPr>
        <w:t>finansowemu</w:t>
      </w:r>
      <w:r w:rsidRPr="0090758B">
        <w:rPr>
          <w:rFonts w:ascii="Arial Narrow" w:hAnsi="Arial Narrow" w:cs="Arial"/>
          <w:kern w:val="24"/>
        </w:rPr>
        <w:t xml:space="preserve">. </w:t>
      </w:r>
    </w:p>
    <w:p w14:paraId="6BB33F21" w14:textId="77777777" w:rsidR="00006661"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W przypadku zakrycia robót zanikających lub ulegających zakryciu </w:t>
      </w:r>
      <w:r w:rsidR="006036F4" w:rsidRPr="0090758B">
        <w:rPr>
          <w:rFonts w:ascii="Arial Narrow" w:hAnsi="Arial Narrow" w:cs="Arial"/>
        </w:rPr>
        <w:t>nieodebranych</w:t>
      </w:r>
      <w:r w:rsidRPr="0090758B">
        <w:rPr>
          <w:rFonts w:ascii="Arial Narrow" w:hAnsi="Arial Narrow" w:cs="Arial"/>
        </w:rPr>
        <w:t xml:space="preserve"> przez Nadzór Inwestorski Wykonawca na polecenie Nadzoru Inwestorskiego i na własny koszt dokona ich odkrycia lub wykona te roboty ponownie.</w:t>
      </w:r>
    </w:p>
    <w:p w14:paraId="5689C7ED" w14:textId="77777777" w:rsidR="00611F79"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Gotowość do odbiorów </w:t>
      </w:r>
      <w:r w:rsidR="006223EA" w:rsidRPr="0090758B">
        <w:rPr>
          <w:rFonts w:ascii="Arial Narrow" w:hAnsi="Arial Narrow" w:cs="Arial"/>
        </w:rPr>
        <w:t xml:space="preserve">robót </w:t>
      </w:r>
      <w:r w:rsidR="002A4DE8" w:rsidRPr="0090758B">
        <w:rPr>
          <w:rFonts w:ascii="Arial Narrow" w:hAnsi="Arial Narrow" w:cs="Arial"/>
        </w:rPr>
        <w:t>zanikających i częściowych</w:t>
      </w:r>
      <w:r w:rsidRPr="0090758B">
        <w:rPr>
          <w:rFonts w:ascii="Arial Narrow" w:hAnsi="Arial Narrow" w:cs="Arial"/>
        </w:rPr>
        <w:t>, Wykonawca (Kierownik Budowy</w:t>
      </w:r>
      <w:r w:rsidR="008F149E" w:rsidRPr="0090758B">
        <w:rPr>
          <w:rFonts w:ascii="Arial Narrow" w:hAnsi="Arial Narrow" w:cs="Arial"/>
        </w:rPr>
        <w:t>)</w:t>
      </w:r>
      <w:r w:rsidRPr="0090758B">
        <w:rPr>
          <w:rFonts w:ascii="Arial Narrow" w:hAnsi="Arial Narrow" w:cs="Arial"/>
        </w:rPr>
        <w:t xml:space="preserve"> będzie zgłaszać </w:t>
      </w:r>
      <w:r w:rsidR="008F2AFF" w:rsidRPr="0090758B">
        <w:rPr>
          <w:rFonts w:ascii="Arial Narrow" w:hAnsi="Arial Narrow" w:cs="Arial"/>
        </w:rPr>
        <w:t>poprzez dokonanie wpisu do Dziennika Budowy</w:t>
      </w:r>
      <w:r w:rsidR="007D4F57">
        <w:rPr>
          <w:rFonts w:ascii="Arial Narrow" w:hAnsi="Arial Narrow" w:cs="Arial"/>
        </w:rPr>
        <w:t>/Robót</w:t>
      </w:r>
      <w:r w:rsidR="008F2AFF" w:rsidRPr="0090758B">
        <w:rPr>
          <w:rFonts w:ascii="Arial Narrow" w:hAnsi="Arial Narrow" w:cs="Arial"/>
        </w:rPr>
        <w:t xml:space="preserve">. </w:t>
      </w:r>
      <w:r w:rsidRPr="0090758B">
        <w:rPr>
          <w:rFonts w:ascii="Arial Narrow" w:hAnsi="Arial Narrow" w:cs="Arial"/>
        </w:rPr>
        <w:t>Inspektor Nadzoru ma obowiązek przystąpić do odbioru tych robót w terminie do 2 dni od daty otrzymania zgłoszenia od Wykonawcy.</w:t>
      </w:r>
    </w:p>
    <w:p w14:paraId="7EC7C182" w14:textId="77777777" w:rsidR="0028772E"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Wykonawca zgłosi Zamawiającemu gotowość do odbioru końcowego robót </w:t>
      </w:r>
      <w:r w:rsidRPr="0090758B">
        <w:rPr>
          <w:rFonts w:ascii="Arial Narrow" w:hAnsi="Arial Narrow" w:cs="Arial"/>
        </w:rPr>
        <w:br/>
        <w:t>w formie pisemnej. Odbiór końcowy robót dokonany zostanie komisyjnie z udziałem przedstawicieli Wykonawcy, Nadzoru Inwestorskiego i Zamawiającego</w:t>
      </w:r>
      <w:r w:rsidR="00176F01" w:rsidRPr="0090758B">
        <w:rPr>
          <w:rFonts w:ascii="Arial Narrow" w:hAnsi="Arial Narrow" w:cs="Arial"/>
        </w:rPr>
        <w:t xml:space="preserve"> po uzyskaniu pozwolenia na użytkowanie</w:t>
      </w:r>
      <w:r w:rsidR="00F10264">
        <w:rPr>
          <w:rFonts w:ascii="Arial Narrow" w:hAnsi="Arial Narrow" w:cs="Arial"/>
        </w:rPr>
        <w:t>.</w:t>
      </w:r>
    </w:p>
    <w:p w14:paraId="5057A671" w14:textId="77777777" w:rsidR="00F22F0F" w:rsidRPr="0090758B" w:rsidRDefault="00F22F0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13552A" w:rsidRPr="0090758B">
        <w:rPr>
          <w:rFonts w:ascii="Arial Narrow" w:hAnsi="Arial Narrow" w:cs="Arial"/>
          <w:u w:val="single"/>
        </w:rPr>
        <w:t>zasad kontroli jakości robót</w:t>
      </w:r>
      <w:r w:rsidRPr="0090758B">
        <w:rPr>
          <w:rFonts w:ascii="Arial Narrow" w:hAnsi="Arial Narrow" w:cs="Arial"/>
          <w:u w:val="single"/>
        </w:rPr>
        <w:t>:</w:t>
      </w:r>
      <w:r w:rsidR="00EE2B58" w:rsidRPr="0090758B">
        <w:rPr>
          <w:rFonts w:ascii="Arial Narrow" w:hAnsi="Arial Narrow" w:cs="Arial"/>
          <w:u w:val="single"/>
        </w:rPr>
        <w:t xml:space="preserve"> </w:t>
      </w:r>
    </w:p>
    <w:p w14:paraId="4D990D99" w14:textId="77777777" w:rsidR="004E747B" w:rsidRPr="0090758B" w:rsidRDefault="00F22F0F"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1E5A18" w:rsidRPr="0090758B">
        <w:rPr>
          <w:rFonts w:ascii="Arial Narrow" w:hAnsi="Arial Narrow" w:cs="Arial"/>
        </w:rPr>
        <w:t xml:space="preserve">jest odpowiedzialny za pełną kontrolę </w:t>
      </w:r>
      <w:r w:rsidR="004E747B" w:rsidRPr="0090758B">
        <w:rPr>
          <w:rFonts w:ascii="Arial Narrow" w:hAnsi="Arial Narrow" w:cs="Arial"/>
        </w:rPr>
        <w:t xml:space="preserve">wykonywanych </w:t>
      </w:r>
      <w:r w:rsidR="001E5A18" w:rsidRPr="0090758B">
        <w:rPr>
          <w:rFonts w:ascii="Arial Narrow" w:hAnsi="Arial Narrow" w:cs="Arial"/>
        </w:rPr>
        <w:t xml:space="preserve">robót i jakości </w:t>
      </w:r>
      <w:r w:rsidR="004E747B" w:rsidRPr="0090758B">
        <w:rPr>
          <w:rFonts w:ascii="Arial Narrow" w:hAnsi="Arial Narrow" w:cs="Arial"/>
        </w:rPr>
        <w:t xml:space="preserve">wbudowywanych </w:t>
      </w:r>
      <w:r w:rsidR="001E5A18" w:rsidRPr="0090758B">
        <w:rPr>
          <w:rFonts w:ascii="Arial Narrow" w:hAnsi="Arial Narrow" w:cs="Arial"/>
        </w:rPr>
        <w:t xml:space="preserve">materiałów. </w:t>
      </w:r>
    </w:p>
    <w:p w14:paraId="03AB8A8A" w14:textId="77777777" w:rsidR="004E747B" w:rsidRPr="0090758B" w:rsidRDefault="004E747B"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2A4DE8" w:rsidRPr="0090758B">
        <w:rPr>
          <w:rFonts w:ascii="Arial Narrow" w:hAnsi="Arial Narrow" w:cs="Arial"/>
        </w:rPr>
        <w:t>w terminie d</w:t>
      </w:r>
      <w:r w:rsidR="006E6CA8" w:rsidRPr="0090758B">
        <w:rPr>
          <w:rFonts w:ascii="Arial Narrow" w:hAnsi="Arial Narrow" w:cs="Arial"/>
        </w:rPr>
        <w:t>o</w:t>
      </w:r>
      <w:r w:rsidR="002A4DE8" w:rsidRPr="0090758B">
        <w:rPr>
          <w:rFonts w:ascii="Arial Narrow" w:hAnsi="Arial Narrow" w:cs="Arial"/>
        </w:rPr>
        <w:t xml:space="preserve"> </w:t>
      </w:r>
      <w:r w:rsidR="00F10264">
        <w:rPr>
          <w:rFonts w:ascii="Arial Narrow" w:hAnsi="Arial Narrow" w:cs="Arial"/>
        </w:rPr>
        <w:t>14</w:t>
      </w:r>
      <w:r w:rsidR="00F10264" w:rsidRPr="0090758B">
        <w:rPr>
          <w:rFonts w:ascii="Arial Narrow" w:hAnsi="Arial Narrow" w:cs="Arial"/>
        </w:rPr>
        <w:t xml:space="preserve"> </w:t>
      </w:r>
      <w:r w:rsidR="002A4DE8" w:rsidRPr="0090758B">
        <w:rPr>
          <w:rFonts w:ascii="Arial Narrow" w:hAnsi="Arial Narrow" w:cs="Arial"/>
        </w:rPr>
        <w:t xml:space="preserve">dni od podpisania Umowy </w:t>
      </w:r>
      <w:r w:rsidRPr="0090758B">
        <w:rPr>
          <w:rFonts w:ascii="Arial Narrow" w:hAnsi="Arial Narrow" w:cs="Arial"/>
        </w:rPr>
        <w:t>winien opracować i przedstawić do aprobaty Nadzorowi Inwestorskiemu program zapewnienia jakości, w którym przedstawi zamierzony sposób wykonywania robót, możliwości techniczne, kadrowe i organizacyjne gwarantujące wykona</w:t>
      </w:r>
      <w:r w:rsidR="00063BB1" w:rsidRPr="0090758B">
        <w:rPr>
          <w:rFonts w:ascii="Arial Narrow" w:hAnsi="Arial Narrow" w:cs="Arial"/>
        </w:rPr>
        <w:t xml:space="preserve">nie robót zgodnie z </w:t>
      </w:r>
      <w:r w:rsidR="002A4DE8" w:rsidRPr="0090758B">
        <w:rPr>
          <w:rFonts w:ascii="Arial Narrow" w:hAnsi="Arial Narrow" w:cs="Arial"/>
        </w:rPr>
        <w:t>D</w:t>
      </w:r>
      <w:r w:rsidR="00063BB1" w:rsidRPr="0090758B">
        <w:rPr>
          <w:rFonts w:ascii="Arial Narrow" w:hAnsi="Arial Narrow" w:cs="Arial"/>
        </w:rPr>
        <w:t xml:space="preserve">okumentacją </w:t>
      </w:r>
      <w:r w:rsidR="002A4DE8" w:rsidRPr="0090758B">
        <w:rPr>
          <w:rFonts w:ascii="Arial Narrow" w:hAnsi="Arial Narrow" w:cs="Arial"/>
        </w:rPr>
        <w:t>P</w:t>
      </w:r>
      <w:r w:rsidRPr="0090758B">
        <w:rPr>
          <w:rFonts w:ascii="Arial Narrow" w:hAnsi="Arial Narrow" w:cs="Arial"/>
        </w:rPr>
        <w:t>rojektową oraz poleceniami Nadzoru Inwestorskiego.</w:t>
      </w:r>
    </w:p>
    <w:p w14:paraId="66EE8F72" w14:textId="77777777" w:rsidR="008455A2" w:rsidRPr="0090758B" w:rsidRDefault="008455A2"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winien opracować i przedstawić Nadzorowi Inwestorskiemu </w:t>
      </w:r>
      <w:r w:rsidR="004F19DB" w:rsidRPr="0090758B">
        <w:rPr>
          <w:rFonts w:ascii="Arial Narrow" w:hAnsi="Arial Narrow" w:cs="Arial"/>
        </w:rPr>
        <w:t xml:space="preserve">Program </w:t>
      </w:r>
      <w:r w:rsidR="0038263E" w:rsidRPr="0090758B">
        <w:rPr>
          <w:rFonts w:ascii="Arial Narrow" w:hAnsi="Arial Narrow" w:cs="Arial"/>
        </w:rPr>
        <w:t>zapewnienia, jakości</w:t>
      </w:r>
      <w:r w:rsidR="004F19DB" w:rsidRPr="0090758B">
        <w:rPr>
          <w:rFonts w:ascii="Arial Narrow" w:hAnsi="Arial Narrow" w:cs="Arial"/>
        </w:rPr>
        <w:t xml:space="preserve"> </w:t>
      </w:r>
      <w:r w:rsidRPr="0090758B">
        <w:rPr>
          <w:rFonts w:ascii="Arial Narrow" w:hAnsi="Arial Narrow" w:cs="Arial"/>
        </w:rPr>
        <w:t xml:space="preserve">zgodny z wymaganiami Zamawiającego określonymi w </w:t>
      </w:r>
      <w:r w:rsidR="00B540CE">
        <w:rPr>
          <w:rFonts w:ascii="Arial Narrow" w:hAnsi="Arial Narrow" w:cs="Arial"/>
        </w:rPr>
        <w:t>SWZ</w:t>
      </w:r>
      <w:r w:rsidRPr="0090758B">
        <w:rPr>
          <w:rFonts w:ascii="Arial Narrow" w:hAnsi="Arial Narrow" w:cs="Arial"/>
        </w:rPr>
        <w:t xml:space="preserve">. </w:t>
      </w:r>
    </w:p>
    <w:p w14:paraId="6901F4E8" w14:textId="77777777" w:rsidR="003A0ADA" w:rsidRPr="0090758B" w:rsidRDefault="00524980"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DA3C61" w:rsidRPr="0090758B">
        <w:rPr>
          <w:rFonts w:ascii="Arial Narrow" w:hAnsi="Arial Narrow" w:cs="Arial"/>
        </w:rPr>
        <w:t xml:space="preserve">w celu </w:t>
      </w:r>
      <w:r w:rsidR="006036F4" w:rsidRPr="0090758B">
        <w:rPr>
          <w:rFonts w:ascii="Arial Narrow" w:hAnsi="Arial Narrow" w:cs="Arial"/>
        </w:rPr>
        <w:t>zapewnienia jakości</w:t>
      </w:r>
      <w:r w:rsidR="00DA3C61" w:rsidRPr="0090758B">
        <w:rPr>
          <w:rFonts w:ascii="Arial Narrow" w:hAnsi="Arial Narrow" w:cs="Arial"/>
        </w:rPr>
        <w:t xml:space="preserve"> winien </w:t>
      </w:r>
      <w:r w:rsidR="006036F4" w:rsidRPr="0090758B">
        <w:rPr>
          <w:rFonts w:ascii="Arial Narrow" w:hAnsi="Arial Narrow" w:cs="Arial"/>
        </w:rPr>
        <w:t>zapewnić obsługę</w:t>
      </w:r>
      <w:r w:rsidR="003A0ADA" w:rsidRPr="0090758B">
        <w:rPr>
          <w:rFonts w:ascii="Arial Narrow" w:hAnsi="Arial Narrow" w:cs="Arial"/>
        </w:rPr>
        <w:t xml:space="preserve"> laboratoryjną</w:t>
      </w:r>
      <w:r w:rsidR="0013552A" w:rsidRPr="0090758B">
        <w:rPr>
          <w:rFonts w:ascii="Arial Narrow" w:hAnsi="Arial Narrow" w:cs="Arial"/>
        </w:rPr>
        <w:t xml:space="preserve">, obsługę geodezyjną, sprzęt, zaopatrzenie oraz wszystkie urządzenia niezbędne do pobierania próbek </w:t>
      </w:r>
      <w:r w:rsidR="00C57CFA" w:rsidRPr="0090758B">
        <w:rPr>
          <w:rFonts w:ascii="Arial Narrow" w:hAnsi="Arial Narrow" w:cs="Arial"/>
        </w:rPr>
        <w:br/>
      </w:r>
      <w:r w:rsidR="0013552A" w:rsidRPr="0090758B">
        <w:rPr>
          <w:rFonts w:ascii="Arial Narrow" w:hAnsi="Arial Narrow" w:cs="Arial"/>
        </w:rPr>
        <w:t>i bada</w:t>
      </w:r>
      <w:r w:rsidRPr="0090758B">
        <w:rPr>
          <w:rFonts w:ascii="Arial Narrow" w:hAnsi="Arial Narrow" w:cs="Arial"/>
        </w:rPr>
        <w:t>ń</w:t>
      </w:r>
      <w:r w:rsidR="0013552A" w:rsidRPr="0090758B">
        <w:rPr>
          <w:rFonts w:ascii="Arial Narrow" w:hAnsi="Arial Narrow" w:cs="Arial"/>
        </w:rPr>
        <w:t xml:space="preserve"> materiałów oraz robót w za</w:t>
      </w:r>
      <w:r w:rsidR="003A0ADA" w:rsidRPr="0090758B">
        <w:rPr>
          <w:rFonts w:ascii="Arial Narrow" w:hAnsi="Arial Narrow" w:cs="Arial"/>
        </w:rPr>
        <w:t xml:space="preserve">kresie określonym w </w:t>
      </w:r>
      <w:proofErr w:type="spellStart"/>
      <w:r w:rsidR="007D4F57">
        <w:rPr>
          <w:rFonts w:ascii="Arial Narrow" w:hAnsi="Arial Narrow" w:cs="Arial"/>
        </w:rPr>
        <w:t>STWiOR</w:t>
      </w:r>
      <w:proofErr w:type="spellEnd"/>
      <w:r w:rsidR="003A0ADA" w:rsidRPr="0090758B">
        <w:rPr>
          <w:rFonts w:ascii="Arial Narrow" w:hAnsi="Arial Narrow" w:cs="Arial"/>
        </w:rPr>
        <w:t xml:space="preserve">, </w:t>
      </w:r>
      <w:r w:rsidR="0013552A" w:rsidRPr="0090758B">
        <w:rPr>
          <w:rFonts w:ascii="Arial Narrow" w:hAnsi="Arial Narrow" w:cs="Arial"/>
        </w:rPr>
        <w:t xml:space="preserve">obowiązujących przepisów, odpowiednich norm, </w:t>
      </w:r>
      <w:r w:rsidR="003A0ADA" w:rsidRPr="0090758B">
        <w:rPr>
          <w:rFonts w:ascii="Arial Narrow" w:hAnsi="Arial Narrow" w:cs="Arial"/>
        </w:rPr>
        <w:t>a także na żądanie Nadzoru Inwestorskiego lub Zamawiającego.</w:t>
      </w:r>
    </w:p>
    <w:p w14:paraId="0B1D6916" w14:textId="77777777" w:rsidR="00904A6D" w:rsidRPr="0090758B" w:rsidRDefault="00A75811" w:rsidP="004231ED">
      <w:pPr>
        <w:numPr>
          <w:ilvl w:val="0"/>
          <w:numId w:val="39"/>
        </w:numPr>
        <w:ind w:left="1134" w:hanging="567"/>
        <w:jc w:val="both"/>
        <w:rPr>
          <w:rFonts w:ascii="Arial Narrow" w:hAnsi="Arial Narrow" w:cs="Arial"/>
        </w:rPr>
      </w:pPr>
      <w:r w:rsidRPr="0090758B">
        <w:rPr>
          <w:rFonts w:ascii="Arial Narrow" w:hAnsi="Arial Narrow" w:cs="Arial"/>
        </w:rPr>
        <w:t>W</w:t>
      </w:r>
      <w:r w:rsidR="00904A6D" w:rsidRPr="0090758B">
        <w:rPr>
          <w:rFonts w:ascii="Arial Narrow" w:hAnsi="Arial Narrow" w:cs="Arial"/>
        </w:rPr>
        <w:t xml:space="preserve">szystkie badania </w:t>
      </w:r>
      <w:r w:rsidRPr="0090758B">
        <w:rPr>
          <w:rFonts w:ascii="Arial Narrow" w:hAnsi="Arial Narrow" w:cs="Arial"/>
        </w:rPr>
        <w:t xml:space="preserve">wykonywane na potrzeby robót ulegających zakryciu, odbiorów częściowych </w:t>
      </w:r>
      <w:r w:rsidR="00D12315" w:rsidRPr="0090758B">
        <w:rPr>
          <w:rFonts w:ascii="Arial Narrow" w:hAnsi="Arial Narrow" w:cs="Arial"/>
        </w:rPr>
        <w:br/>
      </w:r>
      <w:r w:rsidRPr="0090758B">
        <w:rPr>
          <w:rFonts w:ascii="Arial Narrow" w:hAnsi="Arial Narrow" w:cs="Arial"/>
        </w:rPr>
        <w:t>i końcow</w:t>
      </w:r>
      <w:r w:rsidR="002A4DE8" w:rsidRPr="0090758B">
        <w:rPr>
          <w:rFonts w:ascii="Arial Narrow" w:hAnsi="Arial Narrow" w:cs="Arial"/>
        </w:rPr>
        <w:t>ego</w:t>
      </w:r>
      <w:r w:rsidRPr="0090758B">
        <w:rPr>
          <w:rFonts w:ascii="Arial Narrow" w:hAnsi="Arial Narrow" w:cs="Arial"/>
        </w:rPr>
        <w:t xml:space="preserve"> </w:t>
      </w:r>
      <w:r w:rsidR="00904A6D" w:rsidRPr="0090758B">
        <w:rPr>
          <w:rFonts w:ascii="Arial Narrow" w:hAnsi="Arial Narrow" w:cs="Arial"/>
        </w:rPr>
        <w:t xml:space="preserve">winny być </w:t>
      </w:r>
      <w:r w:rsidR="00524980" w:rsidRPr="0090758B">
        <w:rPr>
          <w:rFonts w:ascii="Arial Narrow" w:hAnsi="Arial Narrow" w:cs="Arial"/>
        </w:rPr>
        <w:t>wykonywan</w:t>
      </w:r>
      <w:r w:rsidR="00904A6D" w:rsidRPr="0090758B">
        <w:rPr>
          <w:rFonts w:ascii="Arial Narrow" w:hAnsi="Arial Narrow" w:cs="Arial"/>
        </w:rPr>
        <w:t>e</w:t>
      </w:r>
      <w:r w:rsidR="00524980" w:rsidRPr="0090758B">
        <w:rPr>
          <w:rFonts w:ascii="Arial Narrow" w:hAnsi="Arial Narrow" w:cs="Arial"/>
        </w:rPr>
        <w:t xml:space="preserve"> </w:t>
      </w:r>
      <w:r w:rsidR="00904A6D" w:rsidRPr="0090758B">
        <w:rPr>
          <w:rFonts w:ascii="Arial Narrow" w:hAnsi="Arial Narrow" w:cs="Arial"/>
        </w:rPr>
        <w:t xml:space="preserve">przez laboratorium budowlane </w:t>
      </w:r>
      <w:r w:rsidR="00904A6D" w:rsidRPr="0090758B">
        <w:rPr>
          <w:rFonts w:ascii="Arial Narrow" w:hAnsi="Arial Narrow" w:cs="Arial"/>
          <w:u w:val="single"/>
        </w:rPr>
        <w:t>zatwierdzone</w:t>
      </w:r>
      <w:r w:rsidR="00904A6D" w:rsidRPr="0090758B">
        <w:rPr>
          <w:rFonts w:ascii="Arial Narrow" w:hAnsi="Arial Narrow" w:cs="Arial"/>
        </w:rPr>
        <w:t xml:space="preserve"> przez Nadzór Inwestorski.</w:t>
      </w:r>
    </w:p>
    <w:p w14:paraId="02552DB0" w14:textId="77777777" w:rsidR="002E3536" w:rsidRPr="0090758B" w:rsidRDefault="00524980" w:rsidP="004231ED">
      <w:pPr>
        <w:numPr>
          <w:ilvl w:val="0"/>
          <w:numId w:val="39"/>
        </w:numPr>
        <w:ind w:left="1134" w:hanging="567"/>
        <w:jc w:val="both"/>
        <w:rPr>
          <w:rFonts w:ascii="Arial Narrow" w:hAnsi="Arial Narrow" w:cs="Arial"/>
        </w:rPr>
      </w:pPr>
      <w:r w:rsidRPr="0090758B">
        <w:rPr>
          <w:rFonts w:ascii="Arial Narrow" w:hAnsi="Arial Narrow" w:cs="Arial"/>
        </w:rPr>
        <w:t>O</w:t>
      </w:r>
      <w:r w:rsidR="0013552A" w:rsidRPr="0090758B">
        <w:rPr>
          <w:rFonts w:ascii="Arial Narrow" w:hAnsi="Arial Narrow" w:cs="Arial"/>
        </w:rPr>
        <w:t>bsług</w:t>
      </w:r>
      <w:r w:rsidRPr="0090758B">
        <w:rPr>
          <w:rFonts w:ascii="Arial Narrow" w:hAnsi="Arial Narrow" w:cs="Arial"/>
        </w:rPr>
        <w:t>a</w:t>
      </w:r>
      <w:r w:rsidR="0013552A" w:rsidRPr="0090758B">
        <w:rPr>
          <w:rFonts w:ascii="Arial Narrow" w:hAnsi="Arial Narrow" w:cs="Arial"/>
        </w:rPr>
        <w:t xml:space="preserve"> </w:t>
      </w:r>
      <w:r w:rsidR="003A0ADA" w:rsidRPr="0090758B">
        <w:rPr>
          <w:rFonts w:ascii="Arial Narrow" w:hAnsi="Arial Narrow" w:cs="Arial"/>
        </w:rPr>
        <w:t>geodezyjn</w:t>
      </w:r>
      <w:r w:rsidRPr="0090758B">
        <w:rPr>
          <w:rFonts w:ascii="Arial Narrow" w:hAnsi="Arial Narrow" w:cs="Arial"/>
        </w:rPr>
        <w:t xml:space="preserve">a </w:t>
      </w:r>
      <w:r w:rsidR="00580F33" w:rsidRPr="0090758B">
        <w:rPr>
          <w:rFonts w:ascii="Arial Narrow" w:hAnsi="Arial Narrow" w:cs="Arial"/>
        </w:rPr>
        <w:t xml:space="preserve">dotycząca w szczególności </w:t>
      </w:r>
      <w:r w:rsidR="00C77021" w:rsidRPr="0090758B">
        <w:rPr>
          <w:rFonts w:ascii="Arial Narrow" w:hAnsi="Arial Narrow" w:cs="Arial"/>
        </w:rPr>
        <w:t xml:space="preserve">wytyczenia w planie i wyznaczenia rzędnych wykonania poszczególnych elementów </w:t>
      </w:r>
      <w:r w:rsidR="00580F33" w:rsidRPr="0090758B">
        <w:rPr>
          <w:rFonts w:ascii="Arial Narrow" w:hAnsi="Arial Narrow" w:cs="Arial"/>
        </w:rPr>
        <w:t xml:space="preserve">robót </w:t>
      </w:r>
      <w:r w:rsidR="00C77021" w:rsidRPr="0090758B">
        <w:rPr>
          <w:rFonts w:ascii="Arial Narrow" w:hAnsi="Arial Narrow" w:cs="Arial"/>
        </w:rPr>
        <w:t xml:space="preserve">oraz wykazania ilości, powierzchni wykonanych elementów robót, zużytych materiałów itd. </w:t>
      </w:r>
      <w:r w:rsidRPr="0090758B">
        <w:rPr>
          <w:rFonts w:ascii="Arial Narrow" w:hAnsi="Arial Narrow" w:cs="Arial"/>
        </w:rPr>
        <w:t>winna</w:t>
      </w:r>
      <w:r w:rsidR="00383EDC" w:rsidRPr="0090758B">
        <w:rPr>
          <w:rFonts w:ascii="Arial Narrow" w:hAnsi="Arial Narrow" w:cs="Arial"/>
        </w:rPr>
        <w:t xml:space="preserve"> </w:t>
      </w:r>
      <w:r w:rsidRPr="0090758B">
        <w:rPr>
          <w:rFonts w:ascii="Arial Narrow" w:hAnsi="Arial Narrow" w:cs="Arial"/>
        </w:rPr>
        <w:t xml:space="preserve">być </w:t>
      </w:r>
      <w:r w:rsidR="001E5A18" w:rsidRPr="0090758B">
        <w:rPr>
          <w:rFonts w:ascii="Arial Narrow" w:hAnsi="Arial Narrow" w:cs="Arial"/>
        </w:rPr>
        <w:t>wykonywan</w:t>
      </w:r>
      <w:r w:rsidRPr="0090758B">
        <w:rPr>
          <w:rFonts w:ascii="Arial Narrow" w:hAnsi="Arial Narrow" w:cs="Arial"/>
        </w:rPr>
        <w:t>a</w:t>
      </w:r>
      <w:r w:rsidR="002E3536" w:rsidRPr="0090758B">
        <w:rPr>
          <w:rFonts w:ascii="Arial Narrow" w:hAnsi="Arial Narrow" w:cs="Arial"/>
        </w:rPr>
        <w:t xml:space="preserve"> przez uprawnionego geodetę.</w:t>
      </w:r>
    </w:p>
    <w:p w14:paraId="18C6715C" w14:textId="77777777" w:rsidR="002E3536" w:rsidRPr="0090758B" w:rsidRDefault="002E3536" w:rsidP="004231ED">
      <w:pPr>
        <w:numPr>
          <w:ilvl w:val="0"/>
          <w:numId w:val="39"/>
        </w:numPr>
        <w:ind w:left="1134" w:hanging="567"/>
        <w:jc w:val="both"/>
        <w:rPr>
          <w:rFonts w:ascii="Arial Narrow" w:hAnsi="Arial Narrow" w:cs="Arial"/>
          <w:color w:val="00B050"/>
        </w:rPr>
      </w:pPr>
      <w:r w:rsidRPr="0090758B">
        <w:rPr>
          <w:rFonts w:ascii="Arial Narrow" w:hAnsi="Arial Narrow" w:cs="Arial"/>
        </w:rPr>
        <w:t>Wy</w:t>
      </w:r>
      <w:r w:rsidR="00EE5AAF" w:rsidRPr="0090758B">
        <w:rPr>
          <w:rFonts w:ascii="Arial Narrow" w:hAnsi="Arial Narrow" w:cs="Arial"/>
        </w:rPr>
        <w:t xml:space="preserve">konawca winien </w:t>
      </w:r>
      <w:r w:rsidR="0038263E" w:rsidRPr="0090758B">
        <w:rPr>
          <w:rFonts w:ascii="Arial Narrow" w:hAnsi="Arial Narrow" w:cs="Arial"/>
        </w:rPr>
        <w:t>wykonać</w:t>
      </w:r>
      <w:r w:rsidR="00EE5AAF" w:rsidRPr="0090758B">
        <w:rPr>
          <w:rFonts w:ascii="Arial Narrow" w:hAnsi="Arial Narrow" w:cs="Arial"/>
        </w:rPr>
        <w:t xml:space="preserve"> inspekcję</w:t>
      </w:r>
      <w:r w:rsidRPr="0090758B">
        <w:rPr>
          <w:rFonts w:ascii="Arial Narrow" w:hAnsi="Arial Narrow" w:cs="Arial"/>
        </w:rPr>
        <w:t xml:space="preserve"> telewizyjn</w:t>
      </w:r>
      <w:r w:rsidR="00EE5AAF" w:rsidRPr="0090758B">
        <w:rPr>
          <w:rFonts w:ascii="Arial Narrow" w:hAnsi="Arial Narrow" w:cs="Arial"/>
        </w:rPr>
        <w:t>ą</w:t>
      </w:r>
      <w:r w:rsidRPr="0090758B">
        <w:rPr>
          <w:rFonts w:ascii="Arial Narrow" w:hAnsi="Arial Narrow" w:cs="Arial"/>
        </w:rPr>
        <w:t xml:space="preserve"> kanalizacji deszczowej</w:t>
      </w:r>
      <w:r w:rsidR="002A4DE8" w:rsidRPr="0090758B">
        <w:rPr>
          <w:rFonts w:ascii="Arial Narrow" w:hAnsi="Arial Narrow" w:cs="Arial"/>
        </w:rPr>
        <w:t xml:space="preserve"> oraz sanitarnej</w:t>
      </w:r>
      <w:r w:rsidRPr="0090758B">
        <w:rPr>
          <w:rFonts w:ascii="Arial Narrow" w:hAnsi="Arial Narrow" w:cs="Arial"/>
        </w:rPr>
        <w:t xml:space="preserve">. Raport z inspekcji winien </w:t>
      </w:r>
      <w:r w:rsidR="002F28C5" w:rsidRPr="0090758B">
        <w:rPr>
          <w:rFonts w:ascii="Arial Narrow" w:hAnsi="Arial Narrow" w:cs="Arial"/>
        </w:rPr>
        <w:t xml:space="preserve">zawierać </w:t>
      </w:r>
      <w:r w:rsidR="00244E87" w:rsidRPr="0090758B">
        <w:rPr>
          <w:rFonts w:ascii="Arial Narrow" w:hAnsi="Arial Narrow" w:cs="Arial"/>
        </w:rPr>
        <w:t>mapkę z odcinkami</w:t>
      </w:r>
      <w:r w:rsidR="002F28C5" w:rsidRPr="0090758B">
        <w:rPr>
          <w:rFonts w:ascii="Arial Narrow" w:hAnsi="Arial Narrow" w:cs="Arial"/>
        </w:rPr>
        <w:t xml:space="preserve"> kanalizacji, która była sfilmowana, spadki</w:t>
      </w:r>
      <w:r w:rsidR="00244E87" w:rsidRPr="0090758B">
        <w:rPr>
          <w:rFonts w:ascii="Arial Narrow" w:hAnsi="Arial Narrow" w:cs="Arial"/>
        </w:rPr>
        <w:t xml:space="preserve"> dna kanału, średnice kolektora oraz długości odcinków i powinien</w:t>
      </w:r>
      <w:r w:rsidR="002F28C5" w:rsidRPr="0090758B">
        <w:rPr>
          <w:rFonts w:ascii="Arial Narrow" w:hAnsi="Arial Narrow" w:cs="Arial"/>
        </w:rPr>
        <w:t xml:space="preserve"> </w:t>
      </w:r>
      <w:r w:rsidRPr="0090758B">
        <w:rPr>
          <w:rFonts w:ascii="Arial Narrow" w:hAnsi="Arial Narrow" w:cs="Arial"/>
        </w:rPr>
        <w:t xml:space="preserve">być załączony do </w:t>
      </w:r>
      <w:r w:rsidR="0055414D" w:rsidRPr="0090758B">
        <w:rPr>
          <w:rFonts w:ascii="Arial Narrow" w:hAnsi="Arial Narrow" w:cs="Arial"/>
        </w:rPr>
        <w:t>D</w:t>
      </w:r>
      <w:r w:rsidRPr="0090758B">
        <w:rPr>
          <w:rFonts w:ascii="Arial Narrow" w:hAnsi="Arial Narrow" w:cs="Arial"/>
        </w:rPr>
        <w:t xml:space="preserve">okumentacji </w:t>
      </w:r>
      <w:r w:rsidR="0055414D" w:rsidRPr="0090758B">
        <w:rPr>
          <w:rFonts w:ascii="Arial Narrow" w:hAnsi="Arial Narrow" w:cs="Arial"/>
        </w:rPr>
        <w:t>Odbiorowej</w:t>
      </w:r>
      <w:r w:rsidRPr="0090758B">
        <w:rPr>
          <w:rFonts w:ascii="Arial Narrow" w:hAnsi="Arial Narrow" w:cs="Arial"/>
        </w:rPr>
        <w:t>.</w:t>
      </w:r>
    </w:p>
    <w:p w14:paraId="0FF7A7A6" w14:textId="77777777" w:rsidR="00F72D4A" w:rsidRPr="0090758B" w:rsidRDefault="00CF7553"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ponosił wszystkie koszty z tytułu </w:t>
      </w:r>
      <w:r w:rsidR="00C906DC" w:rsidRPr="0090758B">
        <w:rPr>
          <w:rFonts w:ascii="Arial Narrow" w:hAnsi="Arial Narrow"/>
        </w:rPr>
        <w:t xml:space="preserve">wykonania badań, </w:t>
      </w:r>
      <w:r w:rsidRPr="0090758B">
        <w:rPr>
          <w:rFonts w:ascii="Arial Narrow" w:hAnsi="Arial Narrow"/>
        </w:rPr>
        <w:t>zakupu, transportu, wykorzystania materiałów i inn</w:t>
      </w:r>
      <w:r w:rsidR="00C906DC" w:rsidRPr="0090758B">
        <w:rPr>
          <w:rFonts w:ascii="Arial Narrow" w:hAnsi="Arial Narrow"/>
        </w:rPr>
        <w:t>ych</w:t>
      </w:r>
      <w:r w:rsidRPr="0090758B">
        <w:rPr>
          <w:rFonts w:ascii="Arial Narrow" w:hAnsi="Arial Narrow"/>
        </w:rPr>
        <w:t xml:space="preserve"> jakie okażą się potrzebne w związku z wykonywaniem badań</w:t>
      </w:r>
      <w:r w:rsidRPr="0090758B">
        <w:rPr>
          <w:rFonts w:ascii="Arial Narrow" w:hAnsi="Arial Narrow" w:cs="Arial"/>
        </w:rPr>
        <w:t xml:space="preserve"> </w:t>
      </w:r>
      <w:r w:rsidR="0013552A" w:rsidRPr="0090758B">
        <w:rPr>
          <w:rFonts w:ascii="Arial Narrow" w:hAnsi="Arial Narrow" w:cs="Arial"/>
        </w:rPr>
        <w:t xml:space="preserve">laboratoryjnych </w:t>
      </w:r>
      <w:r w:rsidR="00C906DC" w:rsidRPr="0090758B">
        <w:rPr>
          <w:rFonts w:ascii="Arial Narrow" w:hAnsi="Arial Narrow" w:cs="Arial"/>
        </w:rPr>
        <w:t>i obsługą</w:t>
      </w:r>
      <w:r w:rsidRPr="0090758B">
        <w:rPr>
          <w:rFonts w:ascii="Arial Narrow" w:hAnsi="Arial Narrow" w:cs="Arial"/>
        </w:rPr>
        <w:t xml:space="preserve"> geodezyjn</w:t>
      </w:r>
      <w:r w:rsidR="00C906DC" w:rsidRPr="0090758B">
        <w:rPr>
          <w:rFonts w:ascii="Arial Narrow" w:hAnsi="Arial Narrow" w:cs="Arial"/>
        </w:rPr>
        <w:t>ą.</w:t>
      </w:r>
    </w:p>
    <w:p w14:paraId="2AE751E4"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 trakcie prowadzenia prac pomiarowych i badawczych Wykonawca winien znać </w:t>
      </w:r>
      <w:r w:rsidR="00CF7553" w:rsidRPr="0090758B">
        <w:rPr>
          <w:rFonts w:ascii="Arial Narrow" w:hAnsi="Arial Narrow"/>
        </w:rPr>
        <w:br/>
      </w:r>
      <w:r w:rsidRPr="0090758B">
        <w:rPr>
          <w:rFonts w:ascii="Arial Narrow" w:hAnsi="Arial Narrow"/>
        </w:rPr>
        <w:t>i stosować wszelkie przepisy dotyczące ochrony środowiska,</w:t>
      </w:r>
      <w:r w:rsidR="0055414D" w:rsidRPr="0090758B">
        <w:rPr>
          <w:rFonts w:ascii="Arial Narrow" w:hAnsi="Arial Narrow"/>
        </w:rPr>
        <w:t xml:space="preserve"> przepis BHP,</w:t>
      </w:r>
      <w:r w:rsidRPr="0090758B">
        <w:rPr>
          <w:rFonts w:ascii="Arial Narrow" w:hAnsi="Arial Narrow"/>
        </w:rPr>
        <w:t xml:space="preserve"> ochrony p.poż. i inne przepisy.</w:t>
      </w:r>
    </w:p>
    <w:p w14:paraId="073D4F5B"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lastRenderedPageBreak/>
        <w:t xml:space="preserve">Wykonawca </w:t>
      </w:r>
      <w:r w:rsidR="00086331" w:rsidRPr="0090758B">
        <w:rPr>
          <w:rFonts w:ascii="Arial Narrow" w:hAnsi="Arial Narrow"/>
        </w:rPr>
        <w:t>jest</w:t>
      </w:r>
      <w:r w:rsidRPr="0090758B">
        <w:rPr>
          <w:rFonts w:ascii="Arial Narrow" w:hAnsi="Arial Narrow"/>
        </w:rPr>
        <w:t xml:space="preserve"> odpowiedzialny za wszelkie straty spowodowane nieprzestrzeg</w:t>
      </w:r>
      <w:r w:rsidR="0055414D" w:rsidRPr="0090758B">
        <w:rPr>
          <w:rFonts w:ascii="Arial Narrow" w:hAnsi="Arial Narrow"/>
        </w:rPr>
        <w:t xml:space="preserve">aniem zasad ochrony środowiska, przepisów BHP, </w:t>
      </w:r>
      <w:r w:rsidRPr="0090758B">
        <w:rPr>
          <w:rFonts w:ascii="Arial Narrow" w:hAnsi="Arial Narrow"/>
        </w:rPr>
        <w:t xml:space="preserve">ochrony p.poż. oraz innych przepisów podczas wykonywania </w:t>
      </w:r>
      <w:r w:rsidR="0055414D" w:rsidRPr="0090758B">
        <w:rPr>
          <w:rFonts w:ascii="Arial Narrow" w:hAnsi="Arial Narrow"/>
        </w:rPr>
        <w:t>robót budowlanych</w:t>
      </w:r>
      <w:r w:rsidRPr="0090758B">
        <w:rPr>
          <w:rFonts w:ascii="Arial Narrow" w:hAnsi="Arial Narrow"/>
        </w:rPr>
        <w:t>.</w:t>
      </w:r>
    </w:p>
    <w:p w14:paraId="5619FA06"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odpowiadać za wszelkie uszkodzenia instalacji na powierzchni ziemi </w:t>
      </w:r>
      <w:r w:rsidR="00505E72" w:rsidRPr="0090758B">
        <w:rPr>
          <w:rFonts w:ascii="Arial Narrow" w:hAnsi="Arial Narrow"/>
        </w:rPr>
        <w:br/>
      </w:r>
      <w:r w:rsidRPr="0090758B">
        <w:rPr>
          <w:rFonts w:ascii="Arial Narrow" w:hAnsi="Arial Narrow"/>
        </w:rPr>
        <w:t xml:space="preserve">i urządzeń podziemnych spowodowanych w wyniku jego działania związanego </w:t>
      </w:r>
      <w:r w:rsidRPr="0090758B">
        <w:rPr>
          <w:rFonts w:ascii="Arial Narrow" w:hAnsi="Arial Narrow"/>
        </w:rPr>
        <w:br/>
      </w:r>
      <w:r w:rsidR="0055414D" w:rsidRPr="0090758B">
        <w:rPr>
          <w:rFonts w:ascii="Arial Narrow" w:hAnsi="Arial Narrow"/>
        </w:rPr>
        <w:t>z robotami budowlanymi</w:t>
      </w:r>
      <w:r w:rsidRPr="0090758B">
        <w:rPr>
          <w:rFonts w:ascii="Arial Narrow" w:hAnsi="Arial Narrow"/>
        </w:rPr>
        <w:t>.</w:t>
      </w:r>
    </w:p>
    <w:p w14:paraId="3D999936"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winien realizować prace pomiarowe i badawcze w sposób powodujący minimalne niedogodności dla mieszkańców przyległych posesji.</w:t>
      </w:r>
    </w:p>
    <w:p w14:paraId="48978F13" w14:textId="77777777" w:rsidR="00F22F0F" w:rsidRPr="005614A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Wszelkie wykopaliska, monety, przedmioty wartościowe, budowle oraz inne pozostałości </w:t>
      </w:r>
      <w:r w:rsidR="009E2463" w:rsidRPr="0090758B">
        <w:rPr>
          <w:rFonts w:ascii="Arial Narrow" w:hAnsi="Arial Narrow"/>
        </w:rPr>
        <w:br/>
      </w:r>
      <w:r w:rsidRPr="0090758B">
        <w:rPr>
          <w:rFonts w:ascii="Arial Narrow" w:hAnsi="Arial Narrow"/>
        </w:rPr>
        <w:t xml:space="preserve">o znaczeniu geologicznym lub archeologicznym odkryte na terenie badań i pomiarów </w:t>
      </w:r>
      <w:r w:rsidR="00F64D80" w:rsidRPr="0090758B">
        <w:rPr>
          <w:rFonts w:ascii="Arial Narrow" w:hAnsi="Arial Narrow"/>
        </w:rPr>
        <w:br/>
      </w:r>
      <w:r w:rsidRPr="0090758B">
        <w:rPr>
          <w:rFonts w:ascii="Arial Narrow" w:hAnsi="Arial Narrow"/>
        </w:rPr>
        <w:t xml:space="preserve">są własnością Skarbu Państwa zgodnie z ustawą Prawo geologiczne i górnicze oraz ustawą o ochronie dóbr kultury i podlegają ochronie. Wykonawca winien je zabezpieczyć przed zniszczeniem lub kradzieżą, powiadomić </w:t>
      </w:r>
      <w:r w:rsidR="0055414D" w:rsidRPr="0090758B">
        <w:rPr>
          <w:rFonts w:ascii="Arial Narrow" w:hAnsi="Arial Narrow"/>
        </w:rPr>
        <w:t xml:space="preserve">Nadzór Inwestorski, </w:t>
      </w:r>
      <w:r w:rsidRPr="0090758B">
        <w:rPr>
          <w:rFonts w:ascii="Arial Narrow" w:hAnsi="Arial Narrow"/>
        </w:rPr>
        <w:t xml:space="preserve">Zamawiającego i odpowiednie </w:t>
      </w:r>
      <w:r w:rsidR="0055414D" w:rsidRPr="0090758B">
        <w:rPr>
          <w:rFonts w:ascii="Arial Narrow" w:hAnsi="Arial Narrow"/>
        </w:rPr>
        <w:t>służby</w:t>
      </w:r>
      <w:r w:rsidRPr="0090758B">
        <w:rPr>
          <w:rFonts w:ascii="Arial Narrow" w:hAnsi="Arial Narrow"/>
        </w:rPr>
        <w:t xml:space="preserve"> i postępować zgodnie z ich poleceniami.</w:t>
      </w:r>
    </w:p>
    <w:p w14:paraId="7958994D" w14:textId="77777777" w:rsidR="00F10264" w:rsidRPr="0090758B" w:rsidRDefault="00F10264" w:rsidP="00757AE7">
      <w:pPr>
        <w:ind w:left="1134"/>
        <w:jc w:val="both"/>
        <w:rPr>
          <w:rFonts w:ascii="Arial Narrow" w:hAnsi="Arial Narrow" w:cs="Arial"/>
        </w:rPr>
      </w:pPr>
    </w:p>
    <w:p w14:paraId="56FE112A" w14:textId="77777777" w:rsidR="00464869" w:rsidRPr="0090758B" w:rsidRDefault="00464869"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udostępnienia terenu budowy</w:t>
      </w:r>
      <w:r w:rsidR="00E3196B" w:rsidRPr="0090758B">
        <w:rPr>
          <w:rFonts w:ascii="Arial Narrow" w:hAnsi="Arial Narrow" w:cs="Arial"/>
          <w:u w:val="single"/>
        </w:rPr>
        <w:t>:</w:t>
      </w:r>
    </w:p>
    <w:p w14:paraId="6BE54B33" w14:textId="77777777" w:rsidR="00433E01" w:rsidRPr="0090758B" w:rsidRDefault="00433E01" w:rsidP="004231ED">
      <w:pPr>
        <w:numPr>
          <w:ilvl w:val="0"/>
          <w:numId w:val="34"/>
        </w:numPr>
        <w:ind w:left="1134" w:hanging="567"/>
        <w:jc w:val="both"/>
        <w:rPr>
          <w:rFonts w:ascii="Arial Narrow" w:hAnsi="Arial Narrow" w:cs="Arial"/>
        </w:rPr>
      </w:pPr>
      <w:r w:rsidRPr="0090758B">
        <w:rPr>
          <w:rFonts w:ascii="Arial Narrow" w:hAnsi="Arial Narrow" w:cs="Arial"/>
          <w:kern w:val="24"/>
        </w:rPr>
        <w:t xml:space="preserve">Wykonawca winien umożliwić wstęp na teren budowy Zamawiającemu, Nadzorowi Inwestorskiemu, </w:t>
      </w:r>
      <w:r w:rsidR="0055414D" w:rsidRPr="0090758B">
        <w:rPr>
          <w:rFonts w:ascii="Arial Narrow" w:hAnsi="Arial Narrow" w:cs="Arial"/>
          <w:kern w:val="24"/>
        </w:rPr>
        <w:t>Nadzorowi Autorskiemu</w:t>
      </w:r>
      <w:r w:rsidRPr="0090758B">
        <w:rPr>
          <w:rFonts w:ascii="Arial Narrow" w:hAnsi="Arial Narrow" w:cs="Arial"/>
          <w:kern w:val="24"/>
        </w:rPr>
        <w:t xml:space="preserve"> oraz udostępnienia danych i i</w:t>
      </w:r>
      <w:r w:rsidR="0055414D" w:rsidRPr="0090758B">
        <w:rPr>
          <w:rFonts w:ascii="Arial Narrow" w:hAnsi="Arial Narrow" w:cs="Arial"/>
          <w:kern w:val="24"/>
        </w:rPr>
        <w:t xml:space="preserve">nformacji  pracownikom organów </w:t>
      </w:r>
      <w:r w:rsidRPr="0090758B">
        <w:rPr>
          <w:rFonts w:ascii="Arial Narrow" w:hAnsi="Arial Narrow" w:cs="Arial"/>
          <w:kern w:val="24"/>
        </w:rPr>
        <w:t>w szczególności: Państwowego Nadzoru Budowlanego, Inspekcji Ochrony  Środowiska, Inspekcji Sanitarnej, Państwowej Inspekcji Pracy, Państwowej Straży Pożarnej, innym uprawnionym  przez  Zamawiającego jego przedstawicielom,</w:t>
      </w:r>
    </w:p>
    <w:p w14:paraId="5682E6A7" w14:textId="77777777" w:rsidR="00E3196B" w:rsidRPr="0090758B" w:rsidRDefault="002A0653"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umożliwi wstęp na teren budowy innym niż opisanym w </w:t>
      </w:r>
      <w:r w:rsidR="00BE6B3C">
        <w:rPr>
          <w:rFonts w:ascii="Arial Narrow" w:hAnsi="Arial Narrow" w:cs="Arial"/>
        </w:rPr>
        <w:t>pkt</w:t>
      </w:r>
      <w:r w:rsidRPr="0090758B">
        <w:rPr>
          <w:rFonts w:ascii="Arial Narrow" w:hAnsi="Arial Narrow" w:cs="Arial"/>
        </w:rPr>
        <w:t>. 1 powyżej pracownikom, których Zamawiający wskaże w okresie realizacji przedmiotu umowy.</w:t>
      </w:r>
    </w:p>
    <w:p w14:paraId="76D769B5" w14:textId="77777777" w:rsidR="00456FAC" w:rsidRPr="0090758B" w:rsidRDefault="00EF249C"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w:t>
      </w:r>
      <w:r w:rsidR="007C1CDB" w:rsidRPr="0090758B">
        <w:rPr>
          <w:rFonts w:ascii="Arial Narrow" w:hAnsi="Arial Narrow" w:cs="Arial"/>
        </w:rPr>
        <w:t>jest zobowiązany</w:t>
      </w:r>
      <w:r w:rsidR="00B30743" w:rsidRPr="0090758B">
        <w:rPr>
          <w:rFonts w:ascii="Arial Narrow" w:hAnsi="Arial Narrow" w:cs="Arial"/>
        </w:rPr>
        <w:t xml:space="preserve"> udostępnić teren budowy innym wykonawcom wskazanym przez Zamawiającego w czasie realizacji przedmiotu umowy</w:t>
      </w:r>
      <w:r w:rsidR="00FE4727" w:rsidRPr="0090758B">
        <w:rPr>
          <w:rFonts w:ascii="Arial Narrow" w:hAnsi="Arial Narrow" w:cs="Arial"/>
        </w:rPr>
        <w:t>.</w:t>
      </w:r>
      <w:r w:rsidR="00E3196B" w:rsidRPr="0090758B">
        <w:rPr>
          <w:rFonts w:ascii="Arial Narrow" w:hAnsi="Arial Narrow" w:cs="Arial"/>
        </w:rPr>
        <w:t xml:space="preserve"> Dotyczyć to będzie </w:t>
      </w:r>
      <w:r w:rsidR="00FE4727" w:rsidRPr="0090758B">
        <w:rPr>
          <w:rFonts w:ascii="Arial Narrow" w:hAnsi="Arial Narrow" w:cs="Arial"/>
        </w:rPr>
        <w:t>wykonawc</w:t>
      </w:r>
      <w:r w:rsidR="00E3196B" w:rsidRPr="0090758B">
        <w:rPr>
          <w:rFonts w:ascii="Arial Narrow" w:hAnsi="Arial Narrow" w:cs="Arial"/>
        </w:rPr>
        <w:t>ów</w:t>
      </w:r>
      <w:r w:rsidR="00F62064" w:rsidRPr="0090758B">
        <w:rPr>
          <w:rFonts w:ascii="Arial Narrow" w:hAnsi="Arial Narrow" w:cs="Arial"/>
        </w:rPr>
        <w:t>,</w:t>
      </w:r>
      <w:r w:rsidR="00FE4727" w:rsidRPr="0090758B">
        <w:rPr>
          <w:rFonts w:ascii="Arial Narrow" w:hAnsi="Arial Narrow" w:cs="Arial"/>
        </w:rPr>
        <w:t xml:space="preserve"> którzy mog</w:t>
      </w:r>
      <w:r w:rsidR="00E3196B" w:rsidRPr="0090758B">
        <w:rPr>
          <w:rFonts w:ascii="Arial Narrow" w:hAnsi="Arial Narrow" w:cs="Arial"/>
        </w:rPr>
        <w:t>ą</w:t>
      </w:r>
      <w:r w:rsidR="00FE4727" w:rsidRPr="0090758B">
        <w:rPr>
          <w:rFonts w:ascii="Arial Narrow" w:hAnsi="Arial Narrow" w:cs="Arial"/>
        </w:rPr>
        <w:t xml:space="preserve"> zaistnieć na terenie budowy lub w jego bezpośrednim sąsiedztwie w terminie</w:t>
      </w:r>
      <w:r w:rsidR="00F62064" w:rsidRPr="0090758B">
        <w:rPr>
          <w:rFonts w:ascii="Arial Narrow" w:hAnsi="Arial Narrow" w:cs="Arial"/>
        </w:rPr>
        <w:t xml:space="preserve"> prow</w:t>
      </w:r>
      <w:r w:rsidR="007C1CDB" w:rsidRPr="0090758B">
        <w:rPr>
          <w:rFonts w:ascii="Arial Narrow" w:hAnsi="Arial Narrow" w:cs="Arial"/>
        </w:rPr>
        <w:t>adzenia robót objętych niniejszą</w:t>
      </w:r>
      <w:r w:rsidR="00F62064" w:rsidRPr="0090758B">
        <w:rPr>
          <w:rFonts w:ascii="Arial Narrow" w:hAnsi="Arial Narrow" w:cs="Arial"/>
        </w:rPr>
        <w:t xml:space="preserve"> umową, których konieczność budowy wynikła już </w:t>
      </w:r>
      <w:r w:rsidR="003B4F76" w:rsidRPr="0090758B">
        <w:rPr>
          <w:rFonts w:ascii="Arial Narrow" w:hAnsi="Arial Narrow" w:cs="Arial"/>
        </w:rPr>
        <w:br/>
      </w:r>
      <w:r w:rsidR="00F62064" w:rsidRPr="0090758B">
        <w:rPr>
          <w:rFonts w:ascii="Arial Narrow" w:hAnsi="Arial Narrow" w:cs="Arial"/>
        </w:rPr>
        <w:t>po zakończeniu prac projektowych celem realizacji robót w ramach niniejszej umowy.</w:t>
      </w:r>
      <w:r w:rsidR="00FE4727" w:rsidRPr="0090758B">
        <w:rPr>
          <w:rFonts w:ascii="Arial Narrow" w:hAnsi="Arial Narrow" w:cs="Arial"/>
        </w:rPr>
        <w:t xml:space="preserve"> </w:t>
      </w:r>
      <w:r w:rsidR="00BF0306" w:rsidRPr="0090758B">
        <w:rPr>
          <w:rFonts w:ascii="Arial Narrow" w:hAnsi="Arial Narrow" w:cs="Arial"/>
        </w:rPr>
        <w:t>W takim przypadku w</w:t>
      </w:r>
      <w:r w:rsidR="00F62064" w:rsidRPr="0090758B">
        <w:rPr>
          <w:rFonts w:ascii="Arial Narrow" w:hAnsi="Arial Narrow" w:cs="Arial"/>
        </w:rPr>
        <w:t xml:space="preserve">ykonawcy innych robót będą musieli działać w porozumieniu z Zamawiającym </w:t>
      </w:r>
      <w:r w:rsidR="00F62064" w:rsidRPr="0090758B">
        <w:rPr>
          <w:rFonts w:ascii="Arial Narrow" w:hAnsi="Arial Narrow" w:cs="Arial"/>
        </w:rPr>
        <w:br/>
        <w:t>i Wykonawc</w:t>
      </w:r>
      <w:r w:rsidR="00E3196B" w:rsidRPr="0090758B">
        <w:rPr>
          <w:rFonts w:ascii="Arial Narrow" w:hAnsi="Arial Narrow" w:cs="Arial"/>
        </w:rPr>
        <w:t>ą</w:t>
      </w:r>
      <w:r w:rsidR="00F62064" w:rsidRPr="0090758B">
        <w:rPr>
          <w:rFonts w:ascii="Arial Narrow" w:hAnsi="Arial Narrow" w:cs="Arial"/>
        </w:rPr>
        <w:t xml:space="preserve"> niniejszej umowy wzajemnie uzgadniając swoje kolejne poczynania. </w:t>
      </w:r>
    </w:p>
    <w:p w14:paraId="40FF4B2D" w14:textId="77777777" w:rsidR="008A76E3" w:rsidRPr="0090758B" w:rsidRDefault="006374A0"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w:t>
      </w:r>
      <w:r w:rsidR="00DD609B" w:rsidRPr="0090758B">
        <w:rPr>
          <w:rFonts w:ascii="Arial Narrow" w:hAnsi="Arial Narrow" w:cs="Arial"/>
          <w:u w:val="single"/>
        </w:rPr>
        <w:t xml:space="preserve">dotyczące </w:t>
      </w:r>
      <w:r w:rsidR="00B15C0E" w:rsidRPr="0090758B">
        <w:rPr>
          <w:rFonts w:ascii="Arial Narrow" w:hAnsi="Arial Narrow" w:cs="Arial"/>
          <w:u w:val="single"/>
        </w:rPr>
        <w:t>m</w:t>
      </w:r>
      <w:r w:rsidR="0026038A" w:rsidRPr="0090758B">
        <w:rPr>
          <w:rFonts w:ascii="Arial Narrow" w:hAnsi="Arial Narrow" w:cs="Arial"/>
          <w:u w:val="single"/>
        </w:rPr>
        <w:t>ateriał</w:t>
      </w:r>
      <w:r w:rsidR="00B15C0E" w:rsidRPr="0090758B">
        <w:rPr>
          <w:rFonts w:ascii="Arial Narrow" w:hAnsi="Arial Narrow" w:cs="Arial"/>
          <w:u w:val="single"/>
        </w:rPr>
        <w:t>ów</w:t>
      </w:r>
      <w:r w:rsidR="0026038A" w:rsidRPr="0090758B">
        <w:rPr>
          <w:rFonts w:ascii="Arial Narrow" w:hAnsi="Arial Narrow" w:cs="Arial"/>
          <w:u w:val="single"/>
        </w:rPr>
        <w:t xml:space="preserve"> rozbiórkow</w:t>
      </w:r>
      <w:r w:rsidR="00B15C0E" w:rsidRPr="0090758B">
        <w:rPr>
          <w:rFonts w:ascii="Arial Narrow" w:hAnsi="Arial Narrow" w:cs="Arial"/>
          <w:u w:val="single"/>
        </w:rPr>
        <w:t>ych</w:t>
      </w:r>
      <w:r w:rsidRPr="0090758B">
        <w:rPr>
          <w:rFonts w:ascii="Arial Narrow" w:hAnsi="Arial Narrow" w:cs="Arial"/>
          <w:u w:val="single"/>
        </w:rPr>
        <w:t>.</w:t>
      </w:r>
      <w:r w:rsidR="00456FAC" w:rsidRPr="0090758B">
        <w:rPr>
          <w:rFonts w:ascii="Arial Narrow" w:hAnsi="Arial Narrow" w:cs="Arial"/>
          <w:u w:val="single"/>
        </w:rPr>
        <w:t xml:space="preserve"> </w:t>
      </w:r>
    </w:p>
    <w:p w14:paraId="1CF3D218" w14:textId="77777777" w:rsidR="00B83178" w:rsidRPr="00952165"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5614AB">
        <w:rPr>
          <w:rFonts w:ascii="Arial Narrow" w:hAnsi="Arial Narrow" w:cs="Arial"/>
          <w:color w:val="000000"/>
          <w:kern w:val="24"/>
          <w:sz w:val="24"/>
          <w:szCs w:val="24"/>
        </w:rPr>
        <w:t xml:space="preserve">Wykonawca zobowiązany jest do </w:t>
      </w:r>
      <w:r w:rsidR="004208DA" w:rsidRPr="005614AB">
        <w:rPr>
          <w:rFonts w:ascii="Arial Narrow" w:hAnsi="Arial Narrow" w:cs="Arial"/>
          <w:color w:val="000000"/>
          <w:kern w:val="24"/>
          <w:sz w:val="24"/>
          <w:szCs w:val="24"/>
        </w:rPr>
        <w:t xml:space="preserve">stosowania </w:t>
      </w:r>
      <w:r w:rsidR="004208DA" w:rsidRPr="00757AE7">
        <w:rPr>
          <w:rFonts w:ascii="Arial Narrow" w:hAnsi="Arial Narrow" w:cs="Arial"/>
          <w:bCs/>
          <w:sz w:val="24"/>
          <w:szCs w:val="24"/>
          <w:u w:val="single"/>
        </w:rPr>
        <w:t xml:space="preserve">Instrukcji </w:t>
      </w:r>
      <w:r w:rsidR="004208DA" w:rsidRPr="00757AE7">
        <w:rPr>
          <w:rFonts w:ascii="Arial Narrow" w:hAnsi="Arial Narrow" w:cs="Arial"/>
          <w:sz w:val="24"/>
          <w:szCs w:val="24"/>
          <w:u w:val="single"/>
        </w:rPr>
        <w:t xml:space="preserve">Gospodarowania Materiałami Drogowymi Pochodzącymi z Rozbiórki oraz </w:t>
      </w:r>
      <w:r w:rsidRPr="005614AB">
        <w:rPr>
          <w:rFonts w:ascii="Arial Narrow" w:hAnsi="Arial Narrow" w:cs="Arial"/>
          <w:color w:val="000000"/>
          <w:kern w:val="24"/>
          <w:sz w:val="24"/>
          <w:szCs w:val="24"/>
        </w:rPr>
        <w:t>ponoszenia kosztów utylizacji materiałów rozbiórkowych</w:t>
      </w:r>
      <w:r w:rsidR="004208DA" w:rsidRPr="00757AE7">
        <w:rPr>
          <w:rFonts w:ascii="Arial Narrow" w:hAnsi="Arial Narrow" w:cs="Arial"/>
          <w:color w:val="000000"/>
          <w:kern w:val="24"/>
          <w:sz w:val="24"/>
          <w:szCs w:val="24"/>
        </w:rPr>
        <w:t xml:space="preserve"> </w:t>
      </w:r>
      <w:r w:rsidRPr="005614AB">
        <w:rPr>
          <w:rFonts w:ascii="Arial Narrow" w:hAnsi="Arial Narrow" w:cs="Arial"/>
          <w:color w:val="000000"/>
          <w:kern w:val="24"/>
          <w:sz w:val="24"/>
          <w:szCs w:val="24"/>
        </w:rPr>
        <w:t>nie nadających</w:t>
      </w:r>
      <w:r w:rsidRPr="00540BB8">
        <w:rPr>
          <w:rFonts w:ascii="Arial Narrow" w:hAnsi="Arial Narrow" w:cs="Arial"/>
          <w:color w:val="000000"/>
          <w:kern w:val="24"/>
          <w:sz w:val="24"/>
          <w:szCs w:val="24"/>
        </w:rPr>
        <w:t xml:space="preserve"> się do powtórnego wykorzystania powstałych podczas wykonywania Przedmiotu Umowy wraz z pisemnym potwierdzeniem ich odbioru lub utylizacji. </w:t>
      </w:r>
    </w:p>
    <w:p w14:paraId="50CFA6E7" w14:textId="77777777" w:rsidR="00B83178" w:rsidRPr="00571374"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6E1648">
        <w:rPr>
          <w:rFonts w:ascii="Arial Narrow" w:hAnsi="Arial Narrow" w:cs="Arial"/>
          <w:color w:val="000000"/>
          <w:sz w:val="24"/>
          <w:szCs w:val="24"/>
        </w:rPr>
        <w:t xml:space="preserve">W zależności od rodzaju i stanu technicznego Wykonawca dokona podziału materiałów rozbiórkowych (w uzgodnieniu z </w:t>
      </w:r>
      <w:r w:rsidRPr="0071438B">
        <w:rPr>
          <w:rFonts w:ascii="Arial Narrow" w:hAnsi="Arial Narrow" w:cs="Arial"/>
          <w:color w:val="000000"/>
          <w:sz w:val="24"/>
          <w:szCs w:val="24"/>
        </w:rPr>
        <w:t>Nadzorem Inwestorskim i Zamawiającym) zgodnie z procedurą gospodarowania materiałami pochodzącymi z rozbiórki na:</w:t>
      </w:r>
    </w:p>
    <w:p w14:paraId="4942D0FF" w14:textId="77777777" w:rsidR="00B83178" w:rsidRPr="005458FA" w:rsidRDefault="00B83178" w:rsidP="004231ED">
      <w:pPr>
        <w:numPr>
          <w:ilvl w:val="0"/>
          <w:numId w:val="70"/>
        </w:numPr>
        <w:tabs>
          <w:tab w:val="left" w:pos="1134"/>
        </w:tabs>
        <w:ind w:left="1701" w:hanging="567"/>
        <w:jc w:val="both"/>
        <w:rPr>
          <w:rFonts w:ascii="Arial Narrow" w:hAnsi="Arial Narrow" w:cs="Arial"/>
        </w:rPr>
      </w:pPr>
      <w:r w:rsidRPr="00DD4A0E">
        <w:rPr>
          <w:rFonts w:ascii="Arial Narrow" w:hAnsi="Arial Narrow" w:cs="Arial"/>
          <w:color w:val="000000"/>
          <w:u w:val="single"/>
        </w:rPr>
        <w:t>materiały nadające się do ponownego wbudowania</w:t>
      </w:r>
      <w:r w:rsidRPr="00DD4A0E">
        <w:rPr>
          <w:rFonts w:ascii="Arial Narrow" w:hAnsi="Arial Narrow" w:cs="Arial"/>
          <w:color w:val="000000"/>
        </w:rPr>
        <w:t xml:space="preserve">  stanowiące własność Zamawiającego - Wykonawca d</w:t>
      </w:r>
      <w:r w:rsidRPr="00794260">
        <w:rPr>
          <w:rFonts w:ascii="Arial Narrow" w:hAnsi="Arial Narrow" w:cs="Arial"/>
          <w:color w:val="000000"/>
        </w:rPr>
        <w:t xml:space="preserve">ostarczy na własny koszt (w tym: transport do </w:t>
      </w:r>
      <w:r w:rsidRPr="0012359F">
        <w:rPr>
          <w:rFonts w:ascii="Arial Narrow" w:hAnsi="Arial Narrow" w:cs="Arial"/>
          <w:color w:val="000000"/>
        </w:rPr>
        <w:t>15 km, załadunek, rozładunek) na miejsce składowania wskazane przez Zamawiającego oraz przekaże Zamawiającemu dokumenty potwierdzające przekazanie tych</w:t>
      </w:r>
      <w:r w:rsidRPr="005458FA">
        <w:rPr>
          <w:rFonts w:ascii="Arial Narrow" w:hAnsi="Arial Narrow" w:cs="Arial"/>
        </w:rPr>
        <w:t xml:space="preserve"> materiałów,</w:t>
      </w:r>
    </w:p>
    <w:p w14:paraId="2358A1C0" w14:textId="77777777" w:rsidR="00B83178" w:rsidRPr="002A2F77" w:rsidRDefault="00B83178" w:rsidP="004231ED">
      <w:pPr>
        <w:numPr>
          <w:ilvl w:val="0"/>
          <w:numId w:val="70"/>
        </w:numPr>
        <w:tabs>
          <w:tab w:val="left" w:pos="1134"/>
        </w:tabs>
        <w:ind w:left="1701" w:hanging="567"/>
        <w:jc w:val="both"/>
        <w:rPr>
          <w:rFonts w:ascii="Arial Narrow" w:hAnsi="Arial Narrow" w:cs="Arial"/>
        </w:rPr>
      </w:pPr>
      <w:r w:rsidRPr="003F7FF8">
        <w:rPr>
          <w:rFonts w:ascii="Arial Narrow" w:hAnsi="Arial Narrow" w:cs="Arial"/>
          <w:u w:val="single"/>
        </w:rPr>
        <w:t xml:space="preserve">materiały </w:t>
      </w:r>
      <w:r w:rsidRPr="003F7FF8">
        <w:rPr>
          <w:rFonts w:ascii="Arial Narrow" w:hAnsi="Arial Narrow"/>
          <w:u w:val="single"/>
        </w:rPr>
        <w:t>nie nadające się do ponownego wbudowania</w:t>
      </w:r>
      <w:r w:rsidRPr="00B1493F">
        <w:rPr>
          <w:rFonts w:ascii="Arial Narrow" w:hAnsi="Arial Narrow"/>
        </w:rPr>
        <w:t>, a wykonane z metalu (np. wysięgniki, bar</w:t>
      </w:r>
      <w:r w:rsidRPr="00CC40F4">
        <w:rPr>
          <w:rFonts w:ascii="Arial Narrow" w:hAnsi="Arial Narrow"/>
        </w:rPr>
        <w:t>iery i inne) Wykonawca dostarczy na złomowisko (w tym: transport do 15km załadunek, rozładunek) i przekaże Zamawiającemu dowód dostawy.</w:t>
      </w:r>
    </w:p>
    <w:p w14:paraId="1A4217CC" w14:textId="77777777" w:rsidR="00B83178" w:rsidRPr="00862D21" w:rsidRDefault="00B83178" w:rsidP="004231ED">
      <w:pPr>
        <w:numPr>
          <w:ilvl w:val="0"/>
          <w:numId w:val="70"/>
        </w:numPr>
        <w:tabs>
          <w:tab w:val="left" w:pos="1134"/>
        </w:tabs>
        <w:ind w:left="1701" w:hanging="567"/>
        <w:jc w:val="both"/>
        <w:rPr>
          <w:rFonts w:ascii="Arial Narrow" w:hAnsi="Arial Narrow" w:cs="Arial"/>
        </w:rPr>
      </w:pPr>
      <w:r w:rsidRPr="00F301BC">
        <w:rPr>
          <w:rFonts w:ascii="Arial Narrow" w:hAnsi="Arial Narrow" w:cs="Arial"/>
          <w:u w:val="single"/>
        </w:rPr>
        <w:t>inne materiały rozbiórkowe nie nadające się do ponownego wbudowania</w:t>
      </w:r>
      <w:r w:rsidRPr="00595A05">
        <w:rPr>
          <w:rFonts w:ascii="Arial Narrow" w:hAnsi="Arial Narrow" w:cs="Arial"/>
        </w:rPr>
        <w:t xml:space="preserve"> Wykonawca przekaże uprawnionemu podmiotowi do odzysk</w:t>
      </w:r>
      <w:r w:rsidRPr="006B5E53">
        <w:rPr>
          <w:rFonts w:ascii="Arial Narrow" w:hAnsi="Arial Narrow" w:cs="Arial"/>
        </w:rPr>
        <w:t>u lub unieszkodliwienia, a pisemne potwierdzenie ich składowania na wysypisku bądź z utylizacji przekaże Zamawiającemu.</w:t>
      </w:r>
    </w:p>
    <w:p w14:paraId="7497A6CD" w14:textId="77777777" w:rsidR="0089198F" w:rsidRPr="00DD472D" w:rsidRDefault="00B83178" w:rsidP="004231ED">
      <w:pPr>
        <w:numPr>
          <w:ilvl w:val="0"/>
          <w:numId w:val="71"/>
        </w:numPr>
        <w:tabs>
          <w:tab w:val="left" w:pos="1134"/>
        </w:tabs>
        <w:ind w:left="1134" w:hanging="567"/>
        <w:jc w:val="both"/>
        <w:rPr>
          <w:rFonts w:ascii="Arial Narrow" w:hAnsi="Arial Narrow" w:cs="Arial"/>
        </w:rPr>
      </w:pPr>
      <w:r w:rsidRPr="005F7EEC">
        <w:rPr>
          <w:rFonts w:ascii="Arial Narrow" w:hAnsi="Arial Narrow" w:cs="Arial"/>
        </w:rPr>
        <w:t>Wykonawca opracuje i przekaże Zamawiającemu zbiorcze rozliczenie ilości wszystkich materiałów rozbiórkowych (przekazanych, zezłomowanych</w:t>
      </w:r>
      <w:r w:rsidRPr="00F00E83">
        <w:rPr>
          <w:rFonts w:ascii="Arial Narrow" w:hAnsi="Arial Narrow" w:cs="Arial"/>
        </w:rPr>
        <w:t xml:space="preserve">, zutylizowanych) wraz z dokumentami wskazanymi </w:t>
      </w:r>
      <w:r w:rsidRPr="00F00E83">
        <w:rPr>
          <w:rFonts w:ascii="Arial Narrow" w:hAnsi="Arial Narrow" w:cs="Arial"/>
        </w:rPr>
        <w:lastRenderedPageBreak/>
        <w:t>powyżej, potwierdzającymi ich zagospodarowanie. Ilości materiałów wykazane w opracowaniu Wykonawcy muszą być potwierdzone przez Nadzór Inwestorski. Opracowanie winno być załączone do dokumentacji powykonawcze</w:t>
      </w:r>
      <w:r w:rsidRPr="000A49A1">
        <w:rPr>
          <w:rFonts w:ascii="Arial Narrow" w:hAnsi="Arial Narrow" w:cs="Arial"/>
        </w:rPr>
        <w:t>j.</w:t>
      </w:r>
    </w:p>
    <w:p w14:paraId="78E7016D" w14:textId="77777777" w:rsidR="00CD4809" w:rsidRPr="0090758B" w:rsidRDefault="00424A45"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CD4809" w:rsidRPr="0090758B">
        <w:rPr>
          <w:rFonts w:ascii="Arial Narrow" w:hAnsi="Arial Narrow" w:cs="Arial"/>
          <w:u w:val="single"/>
        </w:rPr>
        <w:t>wbudowywanych materiałów</w:t>
      </w:r>
      <w:r w:rsidRPr="0090758B">
        <w:rPr>
          <w:rFonts w:ascii="Arial Narrow" w:hAnsi="Arial Narrow" w:cs="Arial"/>
          <w:u w:val="single"/>
        </w:rPr>
        <w:t>.</w:t>
      </w:r>
    </w:p>
    <w:p w14:paraId="512EB5A6" w14:textId="77777777" w:rsidR="00424A45" w:rsidRPr="0090758B" w:rsidRDefault="00424A45">
      <w:pPr>
        <w:ind w:left="567"/>
        <w:jc w:val="both"/>
        <w:rPr>
          <w:rFonts w:ascii="Arial Narrow" w:hAnsi="Arial Narrow" w:cs="Arial"/>
        </w:rPr>
      </w:pPr>
      <w:r w:rsidRPr="0090758B">
        <w:rPr>
          <w:rFonts w:ascii="Arial Narrow" w:hAnsi="Arial Narrow" w:cs="Arial"/>
        </w:rPr>
        <w:t>Wykonawca zobowiązany jest:</w:t>
      </w:r>
    </w:p>
    <w:p w14:paraId="07FB6F4F"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Do wykonania zamówienia Wykonawca zobowiązany jest użyć materiałów gwarantujących odpowiednią jakość, o parametrach technicznych i jakościowych określonych w </w:t>
      </w:r>
      <w:r w:rsidR="00A14FBB" w:rsidRPr="0090758B">
        <w:rPr>
          <w:rFonts w:ascii="Arial Narrow" w:hAnsi="Arial Narrow" w:cs="Arial"/>
        </w:rPr>
        <w:t>D</w:t>
      </w:r>
      <w:r w:rsidRPr="0090758B">
        <w:rPr>
          <w:rFonts w:ascii="Arial Narrow" w:hAnsi="Arial Narrow" w:cs="Arial"/>
        </w:rPr>
        <w:t xml:space="preserve">okumentacji </w:t>
      </w:r>
      <w:r w:rsidR="00A14FBB" w:rsidRPr="0090758B">
        <w:rPr>
          <w:rFonts w:ascii="Arial Narrow" w:hAnsi="Arial Narrow" w:cs="Arial"/>
        </w:rPr>
        <w:t>P</w:t>
      </w:r>
      <w:r w:rsidRPr="0090758B">
        <w:rPr>
          <w:rFonts w:ascii="Arial Narrow" w:hAnsi="Arial Narrow" w:cs="Arial"/>
        </w:rPr>
        <w:t>rojektowej</w:t>
      </w:r>
      <w:r w:rsidR="006663BE">
        <w:rPr>
          <w:rFonts w:ascii="Arial Narrow" w:hAnsi="Arial Narrow" w:cs="Arial"/>
        </w:rPr>
        <w:t>.</w:t>
      </w:r>
      <w:r w:rsidRPr="0090758B">
        <w:rPr>
          <w:rFonts w:ascii="Arial Narrow" w:hAnsi="Arial Narrow" w:cs="Arial"/>
        </w:rPr>
        <w:t xml:space="preserve"> Wyroby budowlane użyte do wykonania robót muszą odpowiadać wymaganiom określonym w obowiązujących przepisach.</w:t>
      </w:r>
    </w:p>
    <w:p w14:paraId="53E9E08C" w14:textId="77777777" w:rsidR="00424A45" w:rsidRPr="0090758B" w:rsidRDefault="00473EC4" w:rsidP="004231ED">
      <w:pPr>
        <w:numPr>
          <w:ilvl w:val="0"/>
          <w:numId w:val="20"/>
        </w:numPr>
        <w:ind w:left="1134" w:hanging="567"/>
        <w:jc w:val="both"/>
        <w:rPr>
          <w:rFonts w:ascii="Arial Narrow" w:hAnsi="Arial Narrow" w:cs="Arial"/>
        </w:rPr>
      </w:pPr>
      <w:r w:rsidRPr="0090758B">
        <w:rPr>
          <w:rFonts w:ascii="Arial Narrow" w:hAnsi="Arial Narrow" w:cs="Arial"/>
        </w:rPr>
        <w:t xml:space="preserve">Zabrania się stosowania materiałów nieodpowiadających wymaganiom obowiązujących Norm oraz innym określonym w </w:t>
      </w:r>
      <w:r w:rsidR="00A14FBB" w:rsidRPr="0090758B">
        <w:rPr>
          <w:rFonts w:ascii="Arial Narrow" w:hAnsi="Arial Narrow" w:cs="Arial"/>
        </w:rPr>
        <w:t>Dokumentacji Projektowej</w:t>
      </w:r>
      <w:r w:rsidRPr="0090758B">
        <w:rPr>
          <w:rFonts w:ascii="Arial Narrow" w:hAnsi="Arial Narrow" w:cs="Arial"/>
        </w:rPr>
        <w:t xml:space="preserve">. Wykonawca ma obowiązek posiadać w stosunku </w:t>
      </w:r>
      <w:r w:rsidR="004E6F09" w:rsidRPr="0090758B">
        <w:rPr>
          <w:rFonts w:ascii="Arial Narrow" w:hAnsi="Arial Narrow" w:cs="Arial"/>
        </w:rPr>
        <w:br/>
      </w:r>
      <w:r w:rsidRPr="0090758B">
        <w:rPr>
          <w:rFonts w:ascii="Arial Narrow" w:hAnsi="Arial Narrow" w:cs="Arial"/>
        </w:rPr>
        <w:t>do użytych materiałów dokumenty potwierdzające pozwolenie na zastosowanie/wbudowanie (atesty, certyfikaty, aprobaty techniczne, świadectwa jakości</w:t>
      </w:r>
      <w:r w:rsidR="00424A45" w:rsidRPr="0090758B">
        <w:rPr>
          <w:rFonts w:ascii="Arial Narrow" w:hAnsi="Arial Narrow" w:cs="Arial"/>
        </w:rPr>
        <w:t>, deklaracje zgodności</w:t>
      </w:r>
      <w:r w:rsidRPr="0090758B">
        <w:rPr>
          <w:rFonts w:ascii="Arial Narrow" w:hAnsi="Arial Narrow" w:cs="Arial"/>
        </w:rPr>
        <w:t xml:space="preserve">) i okazać </w:t>
      </w:r>
      <w:r w:rsidR="004E6F09" w:rsidRPr="0090758B">
        <w:rPr>
          <w:rFonts w:ascii="Arial Narrow" w:hAnsi="Arial Narrow" w:cs="Arial"/>
        </w:rPr>
        <w:br/>
      </w:r>
      <w:r w:rsidRPr="0090758B">
        <w:rPr>
          <w:rFonts w:ascii="Arial Narrow" w:hAnsi="Arial Narrow" w:cs="Arial"/>
        </w:rPr>
        <w:t>je na każde żądanie Nadzoru Inwestorskiego lub Zamawiającego.</w:t>
      </w:r>
      <w:r w:rsidR="002D34E7" w:rsidRPr="0090758B">
        <w:rPr>
          <w:rFonts w:ascii="Arial Narrow" w:hAnsi="Arial Narrow" w:cs="Arial"/>
        </w:rPr>
        <w:t xml:space="preserve"> </w:t>
      </w:r>
    </w:p>
    <w:p w14:paraId="4E583333" w14:textId="77777777" w:rsidR="00CD4809" w:rsidRPr="0090758B" w:rsidRDefault="00424A45" w:rsidP="004231ED">
      <w:pPr>
        <w:numPr>
          <w:ilvl w:val="0"/>
          <w:numId w:val="20"/>
        </w:numPr>
        <w:ind w:left="1134" w:hanging="567"/>
        <w:jc w:val="both"/>
        <w:rPr>
          <w:rFonts w:ascii="Arial Narrow" w:hAnsi="Arial Narrow" w:cs="Arial"/>
        </w:rPr>
      </w:pPr>
      <w:r w:rsidRPr="0090758B">
        <w:rPr>
          <w:rFonts w:ascii="Arial Narrow" w:hAnsi="Arial Narrow" w:cs="Arial"/>
        </w:rPr>
        <w:t xml:space="preserve">Przed </w:t>
      </w:r>
      <w:r w:rsidR="00974869" w:rsidRPr="0090758B">
        <w:rPr>
          <w:rFonts w:ascii="Arial Narrow" w:hAnsi="Arial Narrow" w:cs="Arial"/>
        </w:rPr>
        <w:t>wbudowaniem materiałów</w:t>
      </w:r>
      <w:r w:rsidR="002D34E7" w:rsidRPr="0090758B">
        <w:rPr>
          <w:rFonts w:ascii="Arial Narrow" w:hAnsi="Arial Narrow" w:cs="Arial"/>
        </w:rPr>
        <w:t xml:space="preserve"> </w:t>
      </w:r>
      <w:r w:rsidRPr="0090758B">
        <w:rPr>
          <w:rFonts w:ascii="Arial Narrow" w:hAnsi="Arial Narrow" w:cs="Arial"/>
        </w:rPr>
        <w:t xml:space="preserve">Wykonawca </w:t>
      </w:r>
      <w:r w:rsidR="002D34E7" w:rsidRPr="0090758B">
        <w:rPr>
          <w:rFonts w:ascii="Arial Narrow" w:hAnsi="Arial Narrow" w:cs="Arial"/>
        </w:rPr>
        <w:t xml:space="preserve">winien </w:t>
      </w:r>
      <w:r w:rsidR="00E847DA" w:rsidRPr="0090758B">
        <w:rPr>
          <w:rFonts w:ascii="Arial Narrow" w:hAnsi="Arial Narrow" w:cs="Arial"/>
        </w:rPr>
        <w:t xml:space="preserve">uzyskać od Nadzoru Inwestorskiego </w:t>
      </w:r>
      <w:r w:rsidR="002D34E7" w:rsidRPr="0090758B">
        <w:rPr>
          <w:rFonts w:ascii="Arial Narrow" w:hAnsi="Arial Narrow" w:cs="Arial"/>
        </w:rPr>
        <w:t>zatwierdz</w:t>
      </w:r>
      <w:r w:rsidR="00E847DA" w:rsidRPr="0090758B">
        <w:rPr>
          <w:rFonts w:ascii="Arial Narrow" w:hAnsi="Arial Narrow" w:cs="Arial"/>
        </w:rPr>
        <w:t>enie materiałów przeznaczonych</w:t>
      </w:r>
      <w:r w:rsidR="00CA2C36" w:rsidRPr="0090758B">
        <w:rPr>
          <w:rFonts w:ascii="Arial Narrow" w:hAnsi="Arial Narrow" w:cs="Arial"/>
        </w:rPr>
        <w:t xml:space="preserve"> </w:t>
      </w:r>
      <w:r w:rsidR="00E847DA" w:rsidRPr="0090758B">
        <w:rPr>
          <w:rFonts w:ascii="Arial Narrow" w:hAnsi="Arial Narrow" w:cs="Arial"/>
        </w:rPr>
        <w:t xml:space="preserve">do wbudowania na podstawie dokumentów wymienionych w </w:t>
      </w:r>
      <w:r w:rsidR="00BE6B3C">
        <w:rPr>
          <w:rFonts w:ascii="Arial Narrow" w:hAnsi="Arial Narrow" w:cs="Arial"/>
        </w:rPr>
        <w:t>punkcie</w:t>
      </w:r>
      <w:r w:rsidRPr="0090758B">
        <w:rPr>
          <w:rFonts w:ascii="Arial Narrow" w:hAnsi="Arial Narrow" w:cs="Arial"/>
        </w:rPr>
        <w:t xml:space="preserve"> powyżej</w:t>
      </w:r>
      <w:r w:rsidR="00E847DA" w:rsidRPr="0090758B">
        <w:rPr>
          <w:rFonts w:ascii="Arial Narrow" w:hAnsi="Arial Narrow" w:cs="Arial"/>
        </w:rPr>
        <w:t>, a w przypadku zastosowania materiałów równoważnych winien w pełni udokumentować Nadzorowi Inwestorskiemu ich równoważność, załączając również opinię Nadzoru Autorskiego.</w:t>
      </w:r>
      <w:r w:rsidR="00040240" w:rsidRPr="0090758B">
        <w:rPr>
          <w:rFonts w:ascii="Arial Narrow" w:hAnsi="Arial Narrow" w:cs="Arial"/>
        </w:rPr>
        <w:t xml:space="preserve"> </w:t>
      </w:r>
      <w:r w:rsidR="00DD441F" w:rsidRPr="0090758B">
        <w:rPr>
          <w:rFonts w:ascii="Arial Narrow" w:hAnsi="Arial Narrow" w:cs="Arial"/>
        </w:rPr>
        <w:t>[</w:t>
      </w:r>
      <w:r w:rsidR="00473EC4" w:rsidRPr="0090758B">
        <w:rPr>
          <w:rFonts w:ascii="Arial Narrow" w:hAnsi="Arial Narrow" w:cs="Arial"/>
        </w:rPr>
        <w:t xml:space="preserve">Przed odbiorem końcowym Wykonawca przekaże Zamawiającemu dokumentację powykonawczą </w:t>
      </w:r>
      <w:r w:rsidR="00DD441F" w:rsidRPr="0090758B">
        <w:rPr>
          <w:rFonts w:ascii="Arial Narrow" w:hAnsi="Arial Narrow" w:cs="Arial"/>
        </w:rPr>
        <w:t xml:space="preserve">zawierającą między innymi </w:t>
      </w:r>
      <w:r w:rsidR="00473EC4" w:rsidRPr="0090758B">
        <w:rPr>
          <w:rFonts w:ascii="Arial Narrow" w:hAnsi="Arial Narrow" w:cs="Arial"/>
        </w:rPr>
        <w:t>deklaracj</w:t>
      </w:r>
      <w:r w:rsidR="00DD441F" w:rsidRPr="0090758B">
        <w:rPr>
          <w:rFonts w:ascii="Arial Narrow" w:hAnsi="Arial Narrow" w:cs="Arial"/>
        </w:rPr>
        <w:t>e</w:t>
      </w:r>
      <w:r w:rsidR="00473EC4" w:rsidRPr="0090758B">
        <w:rPr>
          <w:rFonts w:ascii="Arial Narrow" w:hAnsi="Arial Narrow" w:cs="Arial"/>
        </w:rPr>
        <w:t xml:space="preserve"> zgodności, certyfikat</w:t>
      </w:r>
      <w:r w:rsidR="00DD441F" w:rsidRPr="0090758B">
        <w:rPr>
          <w:rFonts w:ascii="Arial Narrow" w:hAnsi="Arial Narrow" w:cs="Arial"/>
        </w:rPr>
        <w:t>y oraz a</w:t>
      </w:r>
      <w:r w:rsidR="00473EC4" w:rsidRPr="0090758B">
        <w:rPr>
          <w:rFonts w:ascii="Arial Narrow" w:hAnsi="Arial Narrow" w:cs="Arial"/>
        </w:rPr>
        <w:t>probat</w:t>
      </w:r>
      <w:r w:rsidR="00DD441F" w:rsidRPr="0090758B">
        <w:rPr>
          <w:rFonts w:ascii="Arial Narrow" w:hAnsi="Arial Narrow" w:cs="Arial"/>
        </w:rPr>
        <w:t xml:space="preserve">y </w:t>
      </w:r>
      <w:r w:rsidR="00E847DA" w:rsidRPr="0090758B">
        <w:rPr>
          <w:rFonts w:ascii="Arial Narrow" w:hAnsi="Arial Narrow" w:cs="Arial"/>
        </w:rPr>
        <w:t>na </w:t>
      </w:r>
      <w:r w:rsidR="008A15D7" w:rsidRPr="0090758B">
        <w:rPr>
          <w:rFonts w:ascii="Arial Narrow" w:hAnsi="Arial Narrow" w:cs="Arial"/>
        </w:rPr>
        <w:t>wbudowan</w:t>
      </w:r>
      <w:r w:rsidR="00473EC4" w:rsidRPr="0090758B">
        <w:rPr>
          <w:rFonts w:ascii="Arial Narrow" w:hAnsi="Arial Narrow" w:cs="Arial"/>
        </w:rPr>
        <w:t>e materiał</w:t>
      </w:r>
      <w:r w:rsidR="008A15D7" w:rsidRPr="0090758B">
        <w:rPr>
          <w:rFonts w:ascii="Arial Narrow" w:hAnsi="Arial Narrow" w:cs="Arial"/>
        </w:rPr>
        <w:t>y</w:t>
      </w:r>
      <w:r w:rsidR="00473EC4" w:rsidRPr="0090758B">
        <w:rPr>
          <w:rFonts w:ascii="Arial Narrow" w:hAnsi="Arial Narrow" w:cs="Arial"/>
        </w:rPr>
        <w:t>.</w:t>
      </w:r>
      <w:r w:rsidR="0025345A" w:rsidRPr="0090758B">
        <w:rPr>
          <w:rFonts w:ascii="Arial Narrow" w:hAnsi="Arial Narrow" w:cs="Arial"/>
        </w:rPr>
        <w:t xml:space="preserve"> Dokumenty te winny wskazywać, że </w:t>
      </w:r>
      <w:r w:rsidR="00E847DA" w:rsidRPr="0090758B">
        <w:rPr>
          <w:rFonts w:ascii="Arial Narrow" w:hAnsi="Arial Narrow" w:cs="Arial"/>
        </w:rPr>
        <w:t>dane materiały zostały użyte na </w:t>
      </w:r>
      <w:r w:rsidR="0025345A" w:rsidRPr="0090758B">
        <w:rPr>
          <w:rFonts w:ascii="Arial Narrow" w:hAnsi="Arial Narrow" w:cs="Arial"/>
        </w:rPr>
        <w:t xml:space="preserve">przedmiotowej budowie (określenie </w:t>
      </w:r>
      <w:r w:rsidR="005D631C" w:rsidRPr="0090758B">
        <w:rPr>
          <w:rFonts w:ascii="Arial Narrow" w:hAnsi="Arial Narrow" w:cs="Arial"/>
        </w:rPr>
        <w:t>miejsca wbudowania, nazwy zadania, itp. identyfikacja).</w:t>
      </w:r>
      <w:r w:rsidR="008A15D7" w:rsidRPr="0090758B">
        <w:rPr>
          <w:rFonts w:ascii="Arial Narrow" w:hAnsi="Arial Narrow" w:cs="Arial"/>
        </w:rPr>
        <w:t xml:space="preserve"> Dokumentacja powykonawcza podlega weryfikacji </w:t>
      </w:r>
      <w:r w:rsidR="00DD441F" w:rsidRPr="0090758B">
        <w:rPr>
          <w:rFonts w:ascii="Arial Narrow" w:hAnsi="Arial Narrow" w:cs="Arial"/>
        </w:rPr>
        <w:t>przez Nadzór Inwestorski</w:t>
      </w:r>
      <w:r w:rsidR="008A15D7" w:rsidRPr="0090758B">
        <w:rPr>
          <w:rFonts w:ascii="Arial Narrow" w:hAnsi="Arial Narrow" w:cs="Arial"/>
        </w:rPr>
        <w:t>].</w:t>
      </w:r>
    </w:p>
    <w:p w14:paraId="28B10B4A"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zabezpieczy </w:t>
      </w:r>
      <w:r w:rsidR="00C65E5F" w:rsidRPr="0090758B">
        <w:rPr>
          <w:rFonts w:ascii="Arial Narrow" w:hAnsi="Arial Narrow" w:cs="Arial"/>
        </w:rPr>
        <w:t xml:space="preserve">przed zniszczeniem, uszkodzeniem lub utratą jakości, właściwości lub parametrów, </w:t>
      </w:r>
      <w:r w:rsidRPr="0090758B">
        <w:rPr>
          <w:rFonts w:ascii="Arial Narrow" w:hAnsi="Arial Narrow" w:cs="Arial"/>
        </w:rPr>
        <w:t>na własny koszt i ryzyko</w:t>
      </w:r>
      <w:r w:rsidR="00C65E5F" w:rsidRPr="0090758B">
        <w:rPr>
          <w:rFonts w:ascii="Arial Narrow" w:hAnsi="Arial Narrow" w:cs="Arial"/>
        </w:rPr>
        <w:t>,</w:t>
      </w:r>
      <w:r w:rsidRPr="0090758B">
        <w:rPr>
          <w:rFonts w:ascii="Arial Narrow" w:hAnsi="Arial Narrow" w:cs="Arial"/>
        </w:rPr>
        <w:t xml:space="preserve"> składowane tymczasowo na terenie budowy materiały i urządzenia do czasu ich wbudowania, oraz umożliwi przeprowadzenia kontroli </w:t>
      </w:r>
      <w:r w:rsidR="004E6F09" w:rsidRPr="0090758B">
        <w:rPr>
          <w:rFonts w:ascii="Arial Narrow" w:hAnsi="Arial Narrow" w:cs="Arial"/>
        </w:rPr>
        <w:br/>
      </w:r>
      <w:r w:rsidRPr="0090758B">
        <w:rPr>
          <w:rFonts w:ascii="Arial Narrow" w:hAnsi="Arial Narrow" w:cs="Arial"/>
        </w:rPr>
        <w:t>w tym zakresie przez Nadzór Inwestorski.</w:t>
      </w:r>
    </w:p>
    <w:p w14:paraId="2B0ACE9B" w14:textId="77777777" w:rsidR="006429DC" w:rsidRPr="0090758B" w:rsidRDefault="009F5C3B" w:rsidP="004231ED">
      <w:pPr>
        <w:numPr>
          <w:ilvl w:val="0"/>
          <w:numId w:val="20"/>
        </w:numPr>
        <w:ind w:left="1134" w:hanging="567"/>
        <w:jc w:val="both"/>
        <w:rPr>
          <w:rFonts w:ascii="Arial Narrow" w:hAnsi="Arial Narrow" w:cs="Arial"/>
        </w:rPr>
      </w:pPr>
      <w:r w:rsidRPr="0090758B">
        <w:rPr>
          <w:rFonts w:ascii="Arial Narrow" w:hAnsi="Arial Narrow" w:cs="Arial"/>
        </w:rPr>
        <w:t xml:space="preserve">Sposób realizacji robót musi być zgodny z technologią ich wykonania. Wszelkie wątpliwości bądź propozycje rozwiązań </w:t>
      </w:r>
      <w:r w:rsidR="00B62835" w:rsidRPr="0090758B">
        <w:rPr>
          <w:rFonts w:ascii="Arial Narrow" w:hAnsi="Arial Narrow" w:cs="Arial"/>
        </w:rPr>
        <w:t>zamiennych winny</w:t>
      </w:r>
      <w:r w:rsidRPr="0090758B">
        <w:rPr>
          <w:rFonts w:ascii="Arial Narrow" w:hAnsi="Arial Narrow" w:cs="Arial"/>
        </w:rPr>
        <w:t xml:space="preserve"> być </w:t>
      </w:r>
      <w:r w:rsidR="00D961C8" w:rsidRPr="0090758B">
        <w:rPr>
          <w:rFonts w:ascii="Arial Narrow" w:hAnsi="Arial Narrow" w:cs="Arial"/>
        </w:rPr>
        <w:t xml:space="preserve">opiniowane przez Nadzór Autorski i Nadzór </w:t>
      </w:r>
      <w:r w:rsidRPr="0090758B">
        <w:rPr>
          <w:rFonts w:ascii="Arial Narrow" w:hAnsi="Arial Narrow" w:cs="Arial"/>
        </w:rPr>
        <w:t>Inwestorski</w:t>
      </w:r>
      <w:r w:rsidR="00D961C8" w:rsidRPr="0090758B">
        <w:rPr>
          <w:rFonts w:ascii="Arial Narrow" w:hAnsi="Arial Narrow" w:cs="Arial"/>
        </w:rPr>
        <w:t xml:space="preserve"> </w:t>
      </w:r>
      <w:r w:rsidR="00790C7E" w:rsidRPr="0090758B">
        <w:rPr>
          <w:rFonts w:ascii="Arial Narrow" w:hAnsi="Arial Narrow" w:cs="Arial"/>
        </w:rPr>
        <w:t xml:space="preserve">wraz </w:t>
      </w:r>
      <w:r w:rsidR="00B62835" w:rsidRPr="0090758B">
        <w:rPr>
          <w:rFonts w:ascii="Arial Narrow" w:hAnsi="Arial Narrow" w:cs="Arial"/>
        </w:rPr>
        <w:t>z analizą</w:t>
      </w:r>
      <w:r w:rsidR="00790C7E" w:rsidRPr="0090758B">
        <w:rPr>
          <w:rFonts w:ascii="Arial Narrow" w:hAnsi="Arial Narrow" w:cs="Arial"/>
        </w:rPr>
        <w:t xml:space="preserve"> porównawczą</w:t>
      </w:r>
      <w:r w:rsidR="00D961C8" w:rsidRPr="0090758B">
        <w:rPr>
          <w:rFonts w:ascii="Arial Narrow" w:hAnsi="Arial Narrow" w:cs="Arial"/>
        </w:rPr>
        <w:t xml:space="preserve"> kosztów</w:t>
      </w:r>
      <w:r w:rsidR="00790C7E" w:rsidRPr="0090758B">
        <w:rPr>
          <w:rFonts w:ascii="Arial Narrow" w:hAnsi="Arial Narrow" w:cs="Arial"/>
        </w:rPr>
        <w:t xml:space="preserve"> zmian</w:t>
      </w:r>
      <w:r w:rsidRPr="0090758B">
        <w:rPr>
          <w:rFonts w:ascii="Arial Narrow" w:hAnsi="Arial Narrow" w:cs="Arial"/>
        </w:rPr>
        <w:t xml:space="preserve"> i ostatecznie </w:t>
      </w:r>
      <w:r w:rsidR="00146C3A" w:rsidRPr="0090758B">
        <w:rPr>
          <w:rFonts w:ascii="Arial Narrow" w:hAnsi="Arial Narrow" w:cs="Arial"/>
        </w:rPr>
        <w:t>z</w:t>
      </w:r>
      <w:r w:rsidR="007B08BE" w:rsidRPr="0090758B">
        <w:rPr>
          <w:rFonts w:ascii="Arial Narrow" w:hAnsi="Arial Narrow" w:cs="Arial"/>
        </w:rPr>
        <w:t>a</w:t>
      </w:r>
      <w:r w:rsidRPr="0090758B">
        <w:rPr>
          <w:rFonts w:ascii="Arial Narrow" w:hAnsi="Arial Narrow" w:cs="Arial"/>
        </w:rPr>
        <w:t>akceptowane przez Zamawiającego</w:t>
      </w:r>
      <w:r w:rsidR="00D961C8" w:rsidRPr="0090758B">
        <w:rPr>
          <w:rFonts w:ascii="Arial Narrow" w:hAnsi="Arial Narrow" w:cs="Arial"/>
        </w:rPr>
        <w:t xml:space="preserve"> – wykonanie robót w technologii zamiennej jest możliwe po akceptacji przez Zamawiającego.</w:t>
      </w:r>
    </w:p>
    <w:p w14:paraId="58A4D70A" w14:textId="77777777" w:rsidR="006429DC" w:rsidRPr="0090758B" w:rsidRDefault="00790C7E" w:rsidP="004231ED">
      <w:pPr>
        <w:numPr>
          <w:ilvl w:val="0"/>
          <w:numId w:val="20"/>
        </w:numPr>
        <w:ind w:left="1134" w:hanging="567"/>
        <w:jc w:val="both"/>
        <w:rPr>
          <w:rFonts w:ascii="Arial Narrow" w:hAnsi="Arial Narrow" w:cs="Arial"/>
          <w:u w:val="single"/>
        </w:rPr>
      </w:pPr>
      <w:r w:rsidRPr="0090758B">
        <w:rPr>
          <w:rFonts w:ascii="Arial Narrow" w:hAnsi="Arial Narrow" w:cs="Arial"/>
        </w:rPr>
        <w:t xml:space="preserve">Zamiana materiałów </w:t>
      </w:r>
      <w:r w:rsidR="006429DC" w:rsidRPr="0090758B">
        <w:rPr>
          <w:rFonts w:ascii="Arial Narrow" w:hAnsi="Arial Narrow" w:cs="Arial"/>
        </w:rPr>
        <w:t xml:space="preserve">przewidzianych do wykonania robót, będących przedmiotem niniejszej umowy, w stosunku do materiałów przewidzianych w </w:t>
      </w:r>
      <w:r w:rsidR="00A14FBB" w:rsidRPr="0090758B">
        <w:rPr>
          <w:rFonts w:ascii="Arial Narrow" w:hAnsi="Arial Narrow" w:cs="Arial"/>
        </w:rPr>
        <w:t>D</w:t>
      </w:r>
      <w:r w:rsidR="006429DC" w:rsidRPr="0090758B">
        <w:rPr>
          <w:rFonts w:ascii="Arial Narrow" w:hAnsi="Arial Narrow" w:cs="Arial"/>
        </w:rPr>
        <w:t xml:space="preserve">okumentacji </w:t>
      </w:r>
      <w:r w:rsidR="00A14FBB" w:rsidRPr="0090758B">
        <w:rPr>
          <w:rFonts w:ascii="Arial Narrow" w:hAnsi="Arial Narrow" w:cs="Arial"/>
        </w:rPr>
        <w:t>P</w:t>
      </w:r>
      <w:r w:rsidR="006429DC" w:rsidRPr="0090758B">
        <w:rPr>
          <w:rFonts w:ascii="Arial Narrow" w:hAnsi="Arial Narrow" w:cs="Arial"/>
        </w:rPr>
        <w:t>rojektowej będzie możliwa po przedstawieni</w:t>
      </w:r>
      <w:r w:rsidR="00A4186C" w:rsidRPr="0090758B">
        <w:rPr>
          <w:rFonts w:ascii="Arial Narrow" w:hAnsi="Arial Narrow" w:cs="Arial"/>
        </w:rPr>
        <w:t xml:space="preserve">u przez Wykonawcę uzasadnienia </w:t>
      </w:r>
      <w:r w:rsidR="006429DC" w:rsidRPr="0090758B">
        <w:rPr>
          <w:rFonts w:ascii="Arial Narrow" w:hAnsi="Arial Narrow" w:cs="Arial"/>
        </w:rPr>
        <w:t>i pełnej analizy finansowej zmian i pod warunkiem pozytywnej opinii Nadzoru Autorskiego, Nadzoru Inwestorskiego oraz uzyskan</w:t>
      </w:r>
      <w:r w:rsidRPr="0090758B">
        <w:rPr>
          <w:rFonts w:ascii="Arial Narrow" w:hAnsi="Arial Narrow" w:cs="Arial"/>
        </w:rPr>
        <w:t>ia pisemnej zgody Zamawiającego</w:t>
      </w:r>
      <w:r w:rsidR="00F61E67" w:rsidRPr="0090758B">
        <w:rPr>
          <w:rFonts w:ascii="Arial Narrow" w:hAnsi="Arial Narrow" w:cs="Arial"/>
        </w:rPr>
        <w:t>.</w:t>
      </w:r>
    </w:p>
    <w:p w14:paraId="46DA8674" w14:textId="77777777" w:rsidR="00AD6550" w:rsidRPr="0090758B" w:rsidRDefault="00AD6550"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wnosząc </w:t>
      </w:r>
      <w:r w:rsidR="00176F01" w:rsidRPr="0090758B">
        <w:rPr>
          <w:rFonts w:ascii="Arial Narrow" w:hAnsi="Arial Narrow" w:cs="Arial"/>
        </w:rPr>
        <w:t xml:space="preserve">wniosek </w:t>
      </w:r>
      <w:r w:rsidRPr="0090758B">
        <w:rPr>
          <w:rFonts w:ascii="Arial Narrow" w:hAnsi="Arial Narrow" w:cs="Arial"/>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4864F897"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D6550" w:rsidRPr="0090758B">
        <w:rPr>
          <w:rFonts w:ascii="Arial Narrow" w:hAnsi="Arial Narrow" w:cs="Arial"/>
        </w:rPr>
        <w:t>opis zakresu propozycji zmian, uzasadnienie przeprowadzenia robót/zmian</w:t>
      </w:r>
      <w:r w:rsidR="00DC5668" w:rsidRPr="0090758B">
        <w:rPr>
          <w:rFonts w:ascii="Arial Narrow" w:hAnsi="Arial Narrow" w:cs="Arial"/>
        </w:rPr>
        <w:t>,</w:t>
      </w:r>
    </w:p>
    <w:p w14:paraId="64A19AA3"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 xml:space="preserve">dokumentację projektową (zawierającą w zależności od potrzeb obliczenia, </w:t>
      </w:r>
    </w:p>
    <w:p w14:paraId="26B63AA1" w14:textId="77777777" w:rsidR="00CD4809" w:rsidRPr="0090758B" w:rsidRDefault="00DC5668">
      <w:pPr>
        <w:ind w:left="1416" w:firstLine="282"/>
        <w:jc w:val="both"/>
        <w:rPr>
          <w:rFonts w:ascii="Arial Narrow" w:hAnsi="Arial Narrow" w:cs="Arial"/>
        </w:rPr>
      </w:pPr>
      <w:r w:rsidRPr="0090758B">
        <w:rPr>
          <w:rFonts w:ascii="Arial Narrow" w:hAnsi="Arial Narrow" w:cs="Arial"/>
        </w:rPr>
        <w:t xml:space="preserve">specyfikacje techniczne)  lub niezbędne rysunki – dokumentacja/rysunki winny </w:t>
      </w:r>
    </w:p>
    <w:p w14:paraId="37F3FD0B" w14:textId="77777777" w:rsidR="00CD4809" w:rsidRPr="0090758B" w:rsidRDefault="00DC5668">
      <w:pPr>
        <w:ind w:left="1416" w:firstLine="282"/>
        <w:jc w:val="both"/>
        <w:rPr>
          <w:rFonts w:ascii="Arial Narrow" w:hAnsi="Arial Narrow" w:cs="Arial"/>
        </w:rPr>
      </w:pPr>
      <w:r w:rsidRPr="0090758B">
        <w:rPr>
          <w:rFonts w:ascii="Arial Narrow" w:hAnsi="Arial Narrow" w:cs="Arial"/>
        </w:rPr>
        <w:t>być opatrzone opinią Nadzoru Autorski</w:t>
      </w:r>
      <w:r w:rsidR="00CD4809" w:rsidRPr="0090758B">
        <w:rPr>
          <w:rFonts w:ascii="Arial Narrow" w:hAnsi="Arial Narrow" w:cs="Arial"/>
        </w:rPr>
        <w:t xml:space="preserve">ego, </w:t>
      </w:r>
    </w:p>
    <w:p w14:paraId="263F5E92" w14:textId="77777777" w:rsidR="004A2697"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opini</w:t>
      </w:r>
      <w:r w:rsidR="00A14FBB" w:rsidRPr="0090758B">
        <w:rPr>
          <w:rFonts w:ascii="Arial Narrow" w:hAnsi="Arial Narrow" w:cs="Arial"/>
        </w:rPr>
        <w:t>ę</w:t>
      </w:r>
      <w:r w:rsidR="00DC5668" w:rsidRPr="0090758B">
        <w:rPr>
          <w:rFonts w:ascii="Arial Narrow" w:hAnsi="Arial Narrow" w:cs="Arial"/>
        </w:rPr>
        <w:t xml:space="preserve"> Nadzoru Autorskiego co do wprowadzenia zmian</w:t>
      </w:r>
      <w:r w:rsidR="00AE3974" w:rsidRPr="0090758B">
        <w:rPr>
          <w:rFonts w:ascii="Arial Narrow" w:hAnsi="Arial Narrow" w:cs="Arial"/>
        </w:rPr>
        <w:t>,</w:t>
      </w:r>
    </w:p>
    <w:p w14:paraId="681BDD21" w14:textId="77777777" w:rsidR="00A14FBB" w:rsidRPr="0090758B" w:rsidRDefault="004A2697"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E3974" w:rsidRPr="0090758B">
        <w:rPr>
          <w:rFonts w:ascii="Arial Narrow" w:hAnsi="Arial Narrow" w:cs="Arial"/>
        </w:rPr>
        <w:t xml:space="preserve">kalkulację/wycenę robót/zmian </w:t>
      </w:r>
      <w:r w:rsidR="00F036B3" w:rsidRPr="0090758B">
        <w:rPr>
          <w:rFonts w:ascii="Arial Narrow" w:hAnsi="Arial Narrow" w:cs="Arial"/>
        </w:rPr>
        <w:t>sporządzoną zgodnie z Umową</w:t>
      </w:r>
      <w:r w:rsidR="00A14FBB" w:rsidRPr="0090758B">
        <w:rPr>
          <w:rFonts w:ascii="Arial Narrow" w:hAnsi="Arial Narrow" w:cs="Arial"/>
        </w:rPr>
        <w:t xml:space="preserve"> ze wskazaniem na korzyści </w:t>
      </w:r>
    </w:p>
    <w:p w14:paraId="0FFF2FE1" w14:textId="77777777" w:rsidR="004A2697" w:rsidRPr="0090758B" w:rsidRDefault="00A14FBB">
      <w:pPr>
        <w:ind w:left="1419" w:firstLine="282"/>
        <w:jc w:val="both"/>
        <w:rPr>
          <w:rFonts w:ascii="Arial Narrow" w:hAnsi="Arial Narrow" w:cs="Arial"/>
        </w:rPr>
      </w:pPr>
      <w:r w:rsidRPr="0090758B">
        <w:rPr>
          <w:rFonts w:ascii="Arial Narrow" w:hAnsi="Arial Narrow" w:cs="Arial"/>
        </w:rPr>
        <w:t>Zamawiającego</w:t>
      </w:r>
    </w:p>
    <w:p w14:paraId="4BDC8C00" w14:textId="77777777" w:rsidR="00AD6550" w:rsidRPr="0090758B" w:rsidRDefault="00AD6550" w:rsidP="004231ED">
      <w:pPr>
        <w:numPr>
          <w:ilvl w:val="0"/>
          <w:numId w:val="21"/>
        </w:numPr>
        <w:ind w:left="1701" w:hanging="567"/>
        <w:jc w:val="both"/>
        <w:rPr>
          <w:rFonts w:ascii="Arial Narrow" w:hAnsi="Arial Narrow" w:cs="Arial"/>
        </w:rPr>
      </w:pPr>
      <w:r w:rsidRPr="0090758B">
        <w:rPr>
          <w:rFonts w:ascii="Arial Narrow" w:hAnsi="Arial Narrow" w:cs="Arial"/>
        </w:rPr>
        <w:t xml:space="preserve">w miarę potrzeby inne niezbędne dokumenty (np. </w:t>
      </w:r>
      <w:r w:rsidR="00AE3974" w:rsidRPr="0090758B">
        <w:rPr>
          <w:rFonts w:ascii="Arial Narrow" w:hAnsi="Arial Narrow" w:cs="Arial"/>
        </w:rPr>
        <w:t xml:space="preserve">certyfikaty, aprobaty, </w:t>
      </w:r>
      <w:r w:rsidRPr="0090758B">
        <w:rPr>
          <w:rFonts w:ascii="Arial Narrow" w:hAnsi="Arial Narrow" w:cs="Arial"/>
        </w:rPr>
        <w:t xml:space="preserve">uzgodnienia rozwiązań projektowych z zarządcą drogi, użytkownikami sieci). </w:t>
      </w:r>
    </w:p>
    <w:p w14:paraId="66F3BDDB" w14:textId="77777777" w:rsidR="004A2697" w:rsidRPr="0090758B" w:rsidRDefault="002D3D4E" w:rsidP="004231ED">
      <w:pPr>
        <w:numPr>
          <w:ilvl w:val="0"/>
          <w:numId w:val="26"/>
        </w:numPr>
        <w:ind w:left="1134" w:hanging="567"/>
        <w:jc w:val="both"/>
        <w:rPr>
          <w:rFonts w:ascii="Arial Narrow" w:hAnsi="Arial Narrow" w:cs="Arial"/>
        </w:rPr>
      </w:pPr>
      <w:r w:rsidRPr="0090758B">
        <w:rPr>
          <w:rFonts w:ascii="Arial Narrow" w:hAnsi="Arial Narrow" w:cs="Arial"/>
        </w:rPr>
        <w:t>Niekompletność wniosku Wykonawcy stanowi podstawę do jego odrzucenia</w:t>
      </w:r>
      <w:r w:rsidR="001877CF" w:rsidRPr="0090758B">
        <w:rPr>
          <w:rFonts w:ascii="Arial Narrow" w:hAnsi="Arial Narrow" w:cs="Arial"/>
        </w:rPr>
        <w:t>.</w:t>
      </w:r>
    </w:p>
    <w:p w14:paraId="2FC75CF1" w14:textId="77777777" w:rsidR="004A2697" w:rsidRPr="0090758B" w:rsidRDefault="007D3AEC" w:rsidP="004231ED">
      <w:pPr>
        <w:numPr>
          <w:ilvl w:val="0"/>
          <w:numId w:val="26"/>
        </w:numPr>
        <w:ind w:left="1134" w:hanging="567"/>
        <w:jc w:val="both"/>
        <w:rPr>
          <w:rFonts w:ascii="Arial Narrow" w:hAnsi="Arial Narrow" w:cs="Arial"/>
        </w:rPr>
      </w:pPr>
      <w:r w:rsidRPr="0090758B">
        <w:rPr>
          <w:rFonts w:ascii="Arial Narrow" w:hAnsi="Arial Narrow" w:cs="Arial"/>
        </w:rPr>
        <w:lastRenderedPageBreak/>
        <w:t>Opóźnienia w wykonywaniu</w:t>
      </w:r>
      <w:r w:rsidR="007864A0" w:rsidRPr="0090758B">
        <w:rPr>
          <w:rFonts w:ascii="Arial Narrow" w:hAnsi="Arial Narrow" w:cs="Arial"/>
        </w:rPr>
        <w:t xml:space="preserve">/wstrzymaniu </w:t>
      </w:r>
      <w:r w:rsidRPr="0090758B">
        <w:rPr>
          <w:rFonts w:ascii="Arial Narrow" w:hAnsi="Arial Narrow" w:cs="Arial"/>
        </w:rPr>
        <w:t xml:space="preserve">robót, będące następstwem </w:t>
      </w:r>
      <w:r w:rsidR="007864A0" w:rsidRPr="0090758B">
        <w:rPr>
          <w:rFonts w:ascii="Arial Narrow" w:hAnsi="Arial Narrow" w:cs="Arial"/>
        </w:rPr>
        <w:t xml:space="preserve">braku kompletnego wniosku ze strony Wykonawcy nie mogą stanowić </w:t>
      </w:r>
      <w:r w:rsidR="007A5245" w:rsidRPr="0090758B">
        <w:rPr>
          <w:rFonts w:ascii="Arial Narrow" w:hAnsi="Arial Narrow" w:cs="Arial"/>
        </w:rPr>
        <w:t>podstawy do </w:t>
      </w:r>
      <w:r w:rsidR="007864A0" w:rsidRPr="0090758B">
        <w:rPr>
          <w:rFonts w:ascii="Arial Narrow" w:hAnsi="Arial Narrow" w:cs="Arial"/>
        </w:rPr>
        <w:t>dokonania zmian terminów umownych.</w:t>
      </w:r>
      <w:r w:rsidR="004A2697" w:rsidRPr="0090758B">
        <w:rPr>
          <w:rFonts w:ascii="Arial Narrow" w:hAnsi="Arial Narrow" w:cs="Arial"/>
        </w:rPr>
        <w:t xml:space="preserve"> </w:t>
      </w:r>
      <w:r w:rsidR="00E62DAB" w:rsidRPr="0090758B">
        <w:rPr>
          <w:rFonts w:ascii="Arial Narrow" w:hAnsi="Arial Narrow" w:cs="Arial"/>
        </w:rPr>
        <w:t>Wykonawca ponownie wnioskując w danej sprawie składa odrębny</w:t>
      </w:r>
      <w:r w:rsidR="00BA656F">
        <w:rPr>
          <w:rFonts w:ascii="Arial Narrow" w:hAnsi="Arial Narrow" w:cs="Arial"/>
        </w:rPr>
        <w:t xml:space="preserve"> wniosek</w:t>
      </w:r>
      <w:r w:rsidR="00FE45AD" w:rsidRPr="0090758B">
        <w:rPr>
          <w:rFonts w:ascii="Arial Narrow" w:hAnsi="Arial Narrow" w:cs="Arial"/>
        </w:rPr>
        <w:t>, a gdy jest on kompletny to </w:t>
      </w:r>
      <w:r w:rsidR="00E62DAB" w:rsidRPr="0090758B">
        <w:rPr>
          <w:rFonts w:ascii="Arial Narrow" w:hAnsi="Arial Narrow" w:cs="Arial"/>
        </w:rPr>
        <w:t>datę jego wpływu/złożenia  traktuje się jako datę, od której biegnie termin rozpatrywania sprawy.</w:t>
      </w:r>
    </w:p>
    <w:p w14:paraId="0E454FFD" w14:textId="77777777" w:rsidR="004A2697" w:rsidRPr="0090758B" w:rsidRDefault="00B837FD" w:rsidP="004231ED">
      <w:pPr>
        <w:numPr>
          <w:ilvl w:val="0"/>
          <w:numId w:val="26"/>
        </w:numPr>
        <w:ind w:left="1134" w:hanging="567"/>
        <w:jc w:val="both"/>
        <w:rPr>
          <w:rFonts w:ascii="Arial Narrow" w:hAnsi="Arial Narrow" w:cs="Arial"/>
        </w:rPr>
      </w:pPr>
      <w:r w:rsidRPr="0090758B">
        <w:rPr>
          <w:rFonts w:ascii="Arial Narrow" w:hAnsi="Arial Narrow" w:cs="Arial"/>
        </w:rPr>
        <w:t>Zamawiający w kwestii zamiany materiałów</w:t>
      </w:r>
      <w:r w:rsidR="0091264A" w:rsidRPr="0090758B">
        <w:rPr>
          <w:rFonts w:ascii="Arial Narrow" w:hAnsi="Arial Narrow" w:cs="Arial"/>
        </w:rPr>
        <w:t xml:space="preserve"> lub technologii, wykonania robót dodatkowych </w:t>
      </w:r>
      <w:r w:rsidRPr="0090758B">
        <w:rPr>
          <w:rFonts w:ascii="Arial Narrow" w:hAnsi="Arial Narrow" w:cs="Arial"/>
        </w:rPr>
        <w:t xml:space="preserve">zobowiązany </w:t>
      </w:r>
      <w:r w:rsidR="0091264A" w:rsidRPr="0090758B">
        <w:rPr>
          <w:rFonts w:ascii="Arial Narrow" w:hAnsi="Arial Narrow" w:cs="Arial"/>
        </w:rPr>
        <w:t xml:space="preserve">jest </w:t>
      </w:r>
      <w:r w:rsidRPr="0090758B">
        <w:rPr>
          <w:rFonts w:ascii="Arial Narrow" w:hAnsi="Arial Narrow" w:cs="Arial"/>
        </w:rPr>
        <w:t xml:space="preserve">zająć na piśmie własne stanowisko w ciągu 7 dni roboczych od dnia otrzymania </w:t>
      </w:r>
      <w:r w:rsidR="00825F74" w:rsidRPr="0090758B">
        <w:rPr>
          <w:rFonts w:ascii="Arial Narrow" w:hAnsi="Arial Narrow" w:cs="Arial"/>
        </w:rPr>
        <w:t>Protokołu konieczności</w:t>
      </w:r>
      <w:r w:rsidR="00711A2D" w:rsidRPr="0090758B">
        <w:rPr>
          <w:rFonts w:ascii="Arial Narrow" w:hAnsi="Arial Narrow" w:cs="Arial"/>
        </w:rPr>
        <w:t>, sporządzo</w:t>
      </w:r>
      <w:r w:rsidR="00FE45AD" w:rsidRPr="0090758B">
        <w:rPr>
          <w:rFonts w:ascii="Arial Narrow" w:hAnsi="Arial Narrow" w:cs="Arial"/>
        </w:rPr>
        <w:t>nego przez Nadzór Inwestorski w  </w:t>
      </w:r>
      <w:r w:rsidR="00711A2D" w:rsidRPr="0090758B">
        <w:rPr>
          <w:rFonts w:ascii="Arial Narrow" w:hAnsi="Arial Narrow" w:cs="Arial"/>
        </w:rPr>
        <w:t>oparciu o</w:t>
      </w:r>
      <w:r w:rsidR="0091264A" w:rsidRPr="0090758B">
        <w:rPr>
          <w:rFonts w:ascii="Arial Narrow" w:hAnsi="Arial Narrow" w:cs="Arial"/>
        </w:rPr>
        <w:t> </w:t>
      </w:r>
      <w:r w:rsidR="00711A2D" w:rsidRPr="0090758B">
        <w:rPr>
          <w:rFonts w:ascii="Arial Narrow" w:hAnsi="Arial Narrow" w:cs="Arial"/>
        </w:rPr>
        <w:t>kompletny wniosek Wykonawcy</w:t>
      </w:r>
      <w:r w:rsidR="001401F1" w:rsidRPr="0090758B">
        <w:rPr>
          <w:rFonts w:ascii="Arial Narrow" w:hAnsi="Arial Narrow" w:cs="Arial"/>
        </w:rPr>
        <w:t xml:space="preserve">. Brak odpowiedzi </w:t>
      </w:r>
      <w:r w:rsidRPr="0090758B">
        <w:rPr>
          <w:rFonts w:ascii="Arial Narrow" w:hAnsi="Arial Narrow" w:cs="Arial"/>
        </w:rPr>
        <w:t>w</w:t>
      </w:r>
      <w:r w:rsidR="00F54B5F" w:rsidRPr="0090758B">
        <w:rPr>
          <w:rFonts w:ascii="Arial Narrow" w:hAnsi="Arial Narrow" w:cs="Arial"/>
        </w:rPr>
        <w:t> </w:t>
      </w:r>
      <w:r w:rsidRPr="0090758B">
        <w:rPr>
          <w:rFonts w:ascii="Arial Narrow" w:hAnsi="Arial Narrow" w:cs="Arial"/>
        </w:rPr>
        <w:t>wymaganym terminie nie oznacza zgody Zamawiającego na proponowaną zamianę</w:t>
      </w:r>
      <w:r w:rsidR="0091264A" w:rsidRPr="0090758B">
        <w:rPr>
          <w:rFonts w:ascii="Arial Narrow" w:hAnsi="Arial Narrow" w:cs="Arial"/>
        </w:rPr>
        <w:t>/wykonanie robót</w:t>
      </w:r>
      <w:r w:rsidRPr="0090758B">
        <w:rPr>
          <w:rFonts w:ascii="Arial Narrow" w:hAnsi="Arial Narrow" w:cs="Arial"/>
        </w:rPr>
        <w:t>.</w:t>
      </w:r>
      <w:r w:rsidR="0091264A" w:rsidRPr="0090758B">
        <w:rPr>
          <w:rFonts w:ascii="Arial Narrow" w:hAnsi="Arial Narrow" w:cs="Arial"/>
        </w:rPr>
        <w:t xml:space="preserve"> </w:t>
      </w:r>
    </w:p>
    <w:p w14:paraId="141A4680" w14:textId="77777777" w:rsidR="00E41052" w:rsidRPr="00757AE7" w:rsidRDefault="00557E4E" w:rsidP="004231ED">
      <w:pPr>
        <w:numPr>
          <w:ilvl w:val="0"/>
          <w:numId w:val="26"/>
        </w:numPr>
        <w:ind w:left="1134" w:hanging="567"/>
        <w:jc w:val="both"/>
        <w:rPr>
          <w:rFonts w:ascii="Arial Narrow" w:hAnsi="Arial Narrow" w:cs="Arial"/>
        </w:rPr>
      </w:pPr>
      <w:r w:rsidRPr="00757AE7">
        <w:rPr>
          <w:rFonts w:ascii="Arial Narrow" w:hAnsi="Arial Narrow" w:cs="Arial"/>
        </w:rPr>
        <w:t>Z</w:t>
      </w:r>
      <w:r w:rsidR="007C1CDB" w:rsidRPr="00757AE7">
        <w:rPr>
          <w:rFonts w:ascii="Arial Narrow" w:hAnsi="Arial Narrow" w:cs="Arial"/>
        </w:rPr>
        <w:t>a</w:t>
      </w:r>
      <w:r w:rsidRPr="00757AE7">
        <w:rPr>
          <w:rFonts w:ascii="Arial Narrow" w:hAnsi="Arial Narrow" w:cs="Arial"/>
        </w:rPr>
        <w:t>miana materiałów lub technologii wykonania robót bez zgody Zamawiającego stanowi rażące naruszenie warunków umowy.</w:t>
      </w:r>
    </w:p>
    <w:p w14:paraId="4F0F48B5" w14:textId="77777777" w:rsidR="00AA227E" w:rsidRPr="0090758B" w:rsidRDefault="00D21EA6" w:rsidP="004231ED">
      <w:pPr>
        <w:numPr>
          <w:ilvl w:val="0"/>
          <w:numId w:val="26"/>
        </w:numPr>
        <w:ind w:left="1134" w:hanging="567"/>
        <w:jc w:val="both"/>
        <w:rPr>
          <w:rFonts w:ascii="Arial Narrow" w:hAnsi="Arial Narrow" w:cs="Arial"/>
        </w:rPr>
      </w:pPr>
      <w:r w:rsidRPr="0090758B">
        <w:rPr>
          <w:rFonts w:ascii="Arial Narrow" w:hAnsi="Arial Narrow" w:cs="Arial"/>
        </w:rPr>
        <w:t xml:space="preserve">W przypadku ujawnienia </w:t>
      </w:r>
      <w:r w:rsidR="006036F4" w:rsidRPr="0090758B">
        <w:rPr>
          <w:rFonts w:ascii="Arial Narrow" w:hAnsi="Arial Narrow" w:cs="Arial"/>
        </w:rPr>
        <w:t>nieprawidłowości, w jakości</w:t>
      </w:r>
      <w:r w:rsidRPr="0090758B">
        <w:rPr>
          <w:rFonts w:ascii="Arial Narrow" w:hAnsi="Arial Narrow" w:cs="Arial"/>
        </w:rPr>
        <w:t xml:space="preserve">, technologii robót, wbudowanych materiałów Wykonawca ma obowiązek poprawić bądź rozebrać nieprawidłowo wykonany element robót </w:t>
      </w:r>
      <w:r w:rsidR="001E75B7" w:rsidRPr="0090758B">
        <w:rPr>
          <w:rFonts w:ascii="Arial Narrow" w:hAnsi="Arial Narrow" w:cs="Arial"/>
        </w:rPr>
        <w:br/>
      </w:r>
      <w:r w:rsidRPr="0090758B">
        <w:rPr>
          <w:rFonts w:ascii="Arial Narrow" w:hAnsi="Arial Narrow" w:cs="Arial"/>
        </w:rPr>
        <w:t>i wykonać go ponownie na własny koszt.</w:t>
      </w:r>
      <w:r w:rsidR="004E4594" w:rsidRPr="0090758B">
        <w:rPr>
          <w:rFonts w:ascii="Arial Narrow" w:hAnsi="Arial Narrow" w:cs="Arial"/>
        </w:rPr>
        <w:t xml:space="preserve"> </w:t>
      </w:r>
    </w:p>
    <w:p w14:paraId="1865280A" w14:textId="77777777" w:rsidR="00115C0C" w:rsidRPr="0090758B" w:rsidRDefault="004E4594" w:rsidP="004231ED">
      <w:pPr>
        <w:numPr>
          <w:ilvl w:val="0"/>
          <w:numId w:val="26"/>
        </w:numPr>
        <w:ind w:left="1134" w:hanging="567"/>
        <w:jc w:val="both"/>
        <w:rPr>
          <w:rFonts w:ascii="Arial Narrow" w:hAnsi="Arial Narrow" w:cs="Arial"/>
        </w:rPr>
      </w:pPr>
      <w:r w:rsidRPr="0090758B">
        <w:rPr>
          <w:rFonts w:ascii="Arial Narrow" w:hAnsi="Arial Narrow" w:cs="Arial"/>
        </w:rPr>
        <w:t xml:space="preserve">W </w:t>
      </w:r>
      <w:r w:rsidR="00AA227E" w:rsidRPr="0090758B">
        <w:rPr>
          <w:rFonts w:ascii="Arial Narrow" w:hAnsi="Arial Narrow" w:cs="Arial"/>
        </w:rPr>
        <w:t xml:space="preserve">przypadku </w:t>
      </w:r>
      <w:r w:rsidRPr="0090758B">
        <w:rPr>
          <w:rFonts w:ascii="Arial Narrow" w:hAnsi="Arial Narrow" w:cs="Arial"/>
        </w:rPr>
        <w:t xml:space="preserve">wątpliwości </w:t>
      </w:r>
      <w:r w:rsidR="006036F4" w:rsidRPr="0090758B">
        <w:rPr>
          <w:rFonts w:ascii="Arial Narrow" w:hAnsi="Arial Narrow" w:cs="Arial"/>
        </w:rPr>
        <w:t>Zamawiającego, co</w:t>
      </w:r>
      <w:r w:rsidRPr="0090758B">
        <w:rPr>
          <w:rFonts w:ascii="Arial Narrow" w:hAnsi="Arial Narrow" w:cs="Arial"/>
        </w:rPr>
        <w:t xml:space="preserve"> do jakości, technologii robót, wbudowanych materiałów (pomimo przedstawienia przez Wykonawcę pozytywnych wyników badań, atestów, </w:t>
      </w:r>
      <w:r w:rsidR="00AA227E" w:rsidRPr="0090758B">
        <w:rPr>
          <w:rFonts w:ascii="Arial Narrow" w:hAnsi="Arial Narrow" w:cs="Arial"/>
        </w:rPr>
        <w:t xml:space="preserve">certyfikatów, </w:t>
      </w:r>
      <w:r w:rsidRPr="0090758B">
        <w:rPr>
          <w:rFonts w:ascii="Arial Narrow" w:hAnsi="Arial Narrow" w:cs="Arial"/>
        </w:rPr>
        <w:t xml:space="preserve">deklaracji </w:t>
      </w:r>
      <w:r w:rsidR="00D70ABA" w:rsidRPr="0090758B">
        <w:rPr>
          <w:rFonts w:ascii="Arial Narrow" w:hAnsi="Arial Narrow" w:cs="Arial"/>
        </w:rPr>
        <w:t>itp.</w:t>
      </w:r>
      <w:r w:rsidRPr="0090758B">
        <w:rPr>
          <w:rFonts w:ascii="Arial Narrow" w:hAnsi="Arial Narrow" w:cs="Arial"/>
        </w:rPr>
        <w:t>) Zamawiający jest uprawniony do zlecenia badań niezależnemu laboratorium badawczemu/rzeczoznawcy. W przypadku uzyskania negatywnych wyników badań laboratoryjnych/</w:t>
      </w:r>
      <w:r w:rsidR="00115C0C" w:rsidRPr="0090758B">
        <w:rPr>
          <w:rFonts w:ascii="Arial Narrow" w:hAnsi="Arial Narrow" w:cs="Arial"/>
        </w:rPr>
        <w:t xml:space="preserve">ekspertyzy </w:t>
      </w:r>
      <w:r w:rsidRPr="0090758B">
        <w:rPr>
          <w:rFonts w:ascii="Arial Narrow" w:hAnsi="Arial Narrow" w:cs="Arial"/>
        </w:rPr>
        <w:t>potwierdzających nieprawidłową jakość wykonan</w:t>
      </w:r>
      <w:r w:rsidR="00115C0C" w:rsidRPr="0090758B">
        <w:rPr>
          <w:rFonts w:ascii="Arial Narrow" w:hAnsi="Arial Narrow" w:cs="Arial"/>
        </w:rPr>
        <w:t>ego elementu/robót</w:t>
      </w:r>
      <w:r w:rsidR="00AA227E" w:rsidRPr="0090758B">
        <w:rPr>
          <w:rFonts w:ascii="Arial Narrow" w:hAnsi="Arial Narrow" w:cs="Arial"/>
        </w:rPr>
        <w:t>, wbudowanych materiałów</w:t>
      </w:r>
      <w:r w:rsidR="00115C0C" w:rsidRPr="0090758B">
        <w:rPr>
          <w:rFonts w:ascii="Arial Narrow" w:hAnsi="Arial Narrow" w:cs="Arial"/>
        </w:rPr>
        <w:t>, koszt w</w:t>
      </w:r>
      <w:r w:rsidRPr="0090758B">
        <w:rPr>
          <w:rFonts w:ascii="Arial Narrow" w:hAnsi="Arial Narrow" w:cs="Arial"/>
        </w:rPr>
        <w:t xml:space="preserve">ykonania </w:t>
      </w:r>
      <w:r w:rsidR="00091627" w:rsidRPr="0090758B">
        <w:rPr>
          <w:rFonts w:ascii="Arial Narrow" w:hAnsi="Arial Narrow" w:cs="Arial"/>
        </w:rPr>
        <w:t xml:space="preserve">tych </w:t>
      </w:r>
      <w:r w:rsidRPr="0090758B">
        <w:rPr>
          <w:rFonts w:ascii="Arial Narrow" w:hAnsi="Arial Narrow" w:cs="Arial"/>
        </w:rPr>
        <w:t>badań laboratoryjnych/</w:t>
      </w:r>
      <w:r w:rsidR="00115C0C" w:rsidRPr="0090758B">
        <w:rPr>
          <w:rFonts w:ascii="Arial Narrow" w:hAnsi="Arial Narrow" w:cs="Arial"/>
        </w:rPr>
        <w:t xml:space="preserve">ekspertyzy </w:t>
      </w:r>
      <w:r w:rsidRPr="0090758B">
        <w:rPr>
          <w:rFonts w:ascii="Arial Narrow" w:hAnsi="Arial Narrow" w:cs="Arial"/>
        </w:rPr>
        <w:t xml:space="preserve">rzeczoznawcy obciąża Wykonawcę.  </w:t>
      </w:r>
    </w:p>
    <w:p w14:paraId="7BBDCAC4" w14:textId="77777777" w:rsidR="00115C0C" w:rsidRPr="0090758B" w:rsidRDefault="00115C0C" w:rsidP="00757AE7">
      <w:pPr>
        <w:jc w:val="both"/>
        <w:rPr>
          <w:rFonts w:ascii="Arial Narrow" w:hAnsi="Arial Narrow" w:cs="Arial"/>
          <w:color w:val="00B050"/>
          <w:sz w:val="10"/>
          <w:szCs w:val="10"/>
        </w:rPr>
      </w:pPr>
    </w:p>
    <w:p w14:paraId="3B18B7D1" w14:textId="77777777" w:rsidR="0045264E" w:rsidRPr="00D65544" w:rsidRDefault="0041582E" w:rsidP="004231ED">
      <w:pPr>
        <w:numPr>
          <w:ilvl w:val="0"/>
          <w:numId w:val="46"/>
        </w:numPr>
        <w:ind w:left="567" w:hanging="567"/>
        <w:jc w:val="both"/>
        <w:rPr>
          <w:rFonts w:ascii="Arial Narrow" w:hAnsi="Arial Narrow" w:cs="Arial"/>
          <w:u w:val="single"/>
        </w:rPr>
      </w:pPr>
      <w:r w:rsidRPr="00D65544">
        <w:rPr>
          <w:rFonts w:ascii="Arial Narrow" w:hAnsi="Arial Narrow" w:cs="Arial"/>
          <w:u w:val="single"/>
        </w:rPr>
        <w:t>W zakresie odbioru końcowego Wykonawca winien</w:t>
      </w:r>
      <w:r w:rsidR="00A65B6E" w:rsidRPr="00D65544">
        <w:rPr>
          <w:rFonts w:ascii="Arial Narrow" w:hAnsi="Arial Narrow" w:cs="Arial"/>
          <w:u w:val="single"/>
        </w:rPr>
        <w:t>:</w:t>
      </w:r>
    </w:p>
    <w:p w14:paraId="3E509515" w14:textId="77777777" w:rsidR="00A65B6E" w:rsidRPr="0090758B" w:rsidRDefault="00A65B6E">
      <w:pPr>
        <w:numPr>
          <w:ilvl w:val="0"/>
          <w:numId w:val="8"/>
        </w:numPr>
        <w:tabs>
          <w:tab w:val="left" w:pos="1134"/>
        </w:tabs>
        <w:ind w:left="1134" w:hanging="567"/>
        <w:jc w:val="both"/>
        <w:rPr>
          <w:rFonts w:ascii="Arial Narrow" w:hAnsi="Arial Narrow" w:cs="Arial"/>
        </w:rPr>
      </w:pPr>
      <w:r w:rsidRPr="0090758B">
        <w:rPr>
          <w:rFonts w:ascii="Arial Narrow" w:hAnsi="Arial Narrow" w:cs="Arial"/>
        </w:rPr>
        <w:t>dokonać wpis do Dziennika Budowy</w:t>
      </w:r>
      <w:r w:rsidR="007D4F57">
        <w:rPr>
          <w:rFonts w:ascii="Arial Narrow" w:hAnsi="Arial Narrow" w:cs="Arial"/>
        </w:rPr>
        <w:t>/Robót</w:t>
      </w:r>
      <w:r w:rsidRPr="0090758B">
        <w:rPr>
          <w:rFonts w:ascii="Arial Narrow" w:hAnsi="Arial Narrow" w:cs="Arial"/>
        </w:rPr>
        <w:t xml:space="preserve"> </w:t>
      </w:r>
      <w:r w:rsidR="00B9789E" w:rsidRPr="0090758B">
        <w:rPr>
          <w:rFonts w:ascii="Arial Narrow" w:hAnsi="Arial Narrow" w:cs="Arial"/>
        </w:rPr>
        <w:t>o</w:t>
      </w:r>
      <w:r w:rsidR="00B07A12" w:rsidRPr="0090758B">
        <w:rPr>
          <w:rFonts w:ascii="Arial Narrow" w:hAnsi="Arial Narrow" w:cs="Arial"/>
        </w:rPr>
        <w:t xml:space="preserve"> </w:t>
      </w:r>
      <w:r w:rsidRPr="0090758B">
        <w:rPr>
          <w:rFonts w:ascii="Arial Narrow" w:hAnsi="Arial Narrow" w:cs="Arial"/>
        </w:rPr>
        <w:t>zakończeni</w:t>
      </w:r>
      <w:r w:rsidR="00B9789E" w:rsidRPr="0090758B">
        <w:rPr>
          <w:rFonts w:ascii="Arial Narrow" w:hAnsi="Arial Narrow" w:cs="Arial"/>
        </w:rPr>
        <w:t>u</w:t>
      </w:r>
      <w:r w:rsidRPr="0090758B">
        <w:rPr>
          <w:rFonts w:ascii="Arial Narrow" w:hAnsi="Arial Narrow" w:cs="Arial"/>
        </w:rPr>
        <w:t xml:space="preserve"> robót</w:t>
      </w:r>
      <w:r w:rsidR="00821158" w:rsidRPr="0090758B">
        <w:rPr>
          <w:rFonts w:ascii="Arial Narrow" w:hAnsi="Arial Narrow" w:cs="Arial"/>
        </w:rPr>
        <w:t xml:space="preserve"> </w:t>
      </w:r>
      <w:r w:rsidR="00D22CB8" w:rsidRPr="0090758B">
        <w:rPr>
          <w:rFonts w:ascii="Arial Narrow" w:hAnsi="Arial Narrow" w:cs="Arial"/>
        </w:rPr>
        <w:t>budowlanych</w:t>
      </w:r>
      <w:r w:rsidR="005961F3" w:rsidRPr="0090758B">
        <w:rPr>
          <w:rFonts w:ascii="Arial Narrow" w:hAnsi="Arial Narrow" w:cs="Arial"/>
        </w:rPr>
        <w:t xml:space="preserve"> </w:t>
      </w:r>
      <w:r w:rsidR="00CB25F3" w:rsidRPr="0090758B">
        <w:rPr>
          <w:rFonts w:ascii="Arial Narrow" w:hAnsi="Arial Narrow" w:cs="Arial"/>
        </w:rPr>
        <w:t xml:space="preserve">oraz potwierdzić </w:t>
      </w:r>
      <w:r w:rsidR="004E6F09" w:rsidRPr="0090758B">
        <w:rPr>
          <w:rFonts w:ascii="Arial Narrow" w:hAnsi="Arial Narrow" w:cs="Arial"/>
        </w:rPr>
        <w:br/>
      </w:r>
      <w:r w:rsidR="00CB25F3" w:rsidRPr="0090758B">
        <w:rPr>
          <w:rFonts w:ascii="Arial Narrow" w:hAnsi="Arial Narrow" w:cs="Arial"/>
        </w:rPr>
        <w:t>ten stan rzeczy stosownym w</w:t>
      </w:r>
      <w:r w:rsidR="005961F3" w:rsidRPr="0090758B">
        <w:rPr>
          <w:rFonts w:ascii="Arial Narrow" w:hAnsi="Arial Narrow" w:cs="Arial"/>
        </w:rPr>
        <w:t>pisem Nadzoru Inwestorskiego do </w:t>
      </w:r>
      <w:r w:rsidR="00CB25F3" w:rsidRPr="0090758B">
        <w:rPr>
          <w:rFonts w:ascii="Arial Narrow" w:hAnsi="Arial Narrow" w:cs="Arial"/>
        </w:rPr>
        <w:t xml:space="preserve">Dziennika </w:t>
      </w:r>
      <w:r w:rsidR="005F5573" w:rsidRPr="0090758B">
        <w:rPr>
          <w:rFonts w:ascii="Arial Narrow" w:hAnsi="Arial Narrow" w:cs="Arial"/>
        </w:rPr>
        <w:t>Budowy</w:t>
      </w:r>
      <w:r w:rsidR="005076AD">
        <w:rPr>
          <w:rFonts w:ascii="Arial Narrow" w:hAnsi="Arial Narrow" w:cs="Arial"/>
        </w:rPr>
        <w:t>/Robót,</w:t>
      </w:r>
      <w:r w:rsidR="005F5573">
        <w:rPr>
          <w:rFonts w:ascii="Arial Narrow" w:hAnsi="Arial Narrow" w:cs="Arial"/>
        </w:rPr>
        <w:t xml:space="preserve"> </w:t>
      </w:r>
      <w:r w:rsidR="006477D2">
        <w:rPr>
          <w:rFonts w:ascii="Arial Narrow" w:hAnsi="Arial Narrow" w:cs="Arial"/>
        </w:rPr>
        <w:t xml:space="preserve">                                                                                                                                                                                                                                                                                                                   </w:t>
      </w:r>
    </w:p>
    <w:p w14:paraId="34741D66" w14:textId="77777777" w:rsidR="001D1C32" w:rsidRPr="0090758B" w:rsidRDefault="00821158">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skomplet</w:t>
      </w:r>
      <w:r w:rsidR="004117C9" w:rsidRPr="0090758B">
        <w:rPr>
          <w:rFonts w:ascii="Arial Narrow" w:hAnsi="Arial Narrow" w:cs="Arial"/>
        </w:rPr>
        <w:t xml:space="preserve">ować </w:t>
      </w:r>
      <w:r w:rsidRPr="0090758B">
        <w:rPr>
          <w:rFonts w:ascii="Arial Narrow" w:hAnsi="Arial Narrow" w:cs="Arial"/>
        </w:rPr>
        <w:t xml:space="preserve">i </w:t>
      </w:r>
      <w:r w:rsidR="000A1365" w:rsidRPr="0090758B">
        <w:rPr>
          <w:rFonts w:ascii="Arial Narrow" w:hAnsi="Arial Narrow" w:cs="Arial"/>
        </w:rPr>
        <w:t xml:space="preserve">złożyć </w:t>
      </w:r>
      <w:r w:rsidR="0047721A" w:rsidRPr="0090758B">
        <w:rPr>
          <w:rFonts w:ascii="Arial Narrow" w:hAnsi="Arial Narrow" w:cs="Arial"/>
        </w:rPr>
        <w:t>Nadzorowi</w:t>
      </w:r>
      <w:r w:rsidR="00A14FBB" w:rsidRPr="0090758B">
        <w:rPr>
          <w:rFonts w:ascii="Arial Narrow" w:hAnsi="Arial Narrow" w:cs="Arial"/>
        </w:rPr>
        <w:t xml:space="preserve"> Inwestorskie</w:t>
      </w:r>
      <w:r w:rsidR="00E5034A">
        <w:rPr>
          <w:rFonts w:ascii="Arial Narrow" w:hAnsi="Arial Narrow" w:cs="Arial"/>
        </w:rPr>
        <w:t>mu</w:t>
      </w:r>
      <w:r w:rsidR="00A14FBB" w:rsidRPr="0090758B">
        <w:rPr>
          <w:rFonts w:ascii="Arial Narrow" w:hAnsi="Arial Narrow" w:cs="Arial"/>
        </w:rPr>
        <w:t xml:space="preserve"> oraz </w:t>
      </w:r>
      <w:r w:rsidR="00790C7E" w:rsidRPr="0090758B">
        <w:rPr>
          <w:rFonts w:ascii="Arial Narrow" w:hAnsi="Arial Narrow" w:cs="Arial"/>
        </w:rPr>
        <w:t xml:space="preserve">Zamawiającemu </w:t>
      </w:r>
      <w:r w:rsidR="0047721A" w:rsidRPr="0090758B">
        <w:rPr>
          <w:rFonts w:ascii="Arial Narrow" w:hAnsi="Arial Narrow" w:cs="Arial"/>
        </w:rPr>
        <w:t>D</w:t>
      </w:r>
      <w:r w:rsidR="00790C7E" w:rsidRPr="0090758B">
        <w:rPr>
          <w:rFonts w:ascii="Arial Narrow" w:hAnsi="Arial Narrow" w:cs="Arial"/>
        </w:rPr>
        <w:t>okumentację</w:t>
      </w:r>
      <w:r w:rsidRPr="0090758B">
        <w:rPr>
          <w:rFonts w:ascii="Arial Narrow" w:hAnsi="Arial Narrow" w:cs="Arial"/>
        </w:rPr>
        <w:t xml:space="preserve"> </w:t>
      </w:r>
      <w:r w:rsidR="0047721A" w:rsidRPr="0090758B">
        <w:rPr>
          <w:rFonts w:ascii="Arial Narrow" w:hAnsi="Arial Narrow" w:cs="Arial"/>
        </w:rPr>
        <w:t>P</w:t>
      </w:r>
      <w:r w:rsidRPr="0090758B">
        <w:rPr>
          <w:rFonts w:ascii="Arial Narrow" w:hAnsi="Arial Narrow" w:cs="Arial"/>
        </w:rPr>
        <w:t xml:space="preserve">owykonawczą </w:t>
      </w:r>
      <w:r w:rsidR="00D22CB8" w:rsidRPr="0090758B">
        <w:rPr>
          <w:rFonts w:ascii="Arial Narrow" w:hAnsi="Arial Narrow" w:cs="Arial"/>
        </w:rPr>
        <w:t xml:space="preserve">określoną szczegółowo w </w:t>
      </w:r>
      <w:r w:rsidR="00B540CE">
        <w:rPr>
          <w:rFonts w:ascii="Arial Narrow" w:hAnsi="Arial Narrow" w:cs="Arial"/>
        </w:rPr>
        <w:t>SWZ</w:t>
      </w:r>
      <w:r w:rsidR="00AB1276" w:rsidRPr="0090758B">
        <w:rPr>
          <w:rFonts w:ascii="Arial Narrow" w:hAnsi="Arial Narrow" w:cs="Arial"/>
        </w:rPr>
        <w:t xml:space="preserve"> i opracow</w:t>
      </w:r>
      <w:r w:rsidR="00A3271A" w:rsidRPr="0090758B">
        <w:rPr>
          <w:rFonts w:ascii="Arial Narrow" w:hAnsi="Arial Narrow" w:cs="Arial"/>
        </w:rPr>
        <w:t xml:space="preserve">aną zgodnie z art. 57 ust. 1 i </w:t>
      </w:r>
      <w:r w:rsidR="00AB1276" w:rsidRPr="0090758B">
        <w:rPr>
          <w:rFonts w:ascii="Arial Narrow" w:hAnsi="Arial Narrow" w:cs="Arial"/>
        </w:rPr>
        <w:t xml:space="preserve">2 Prawa budowlanego. </w:t>
      </w:r>
      <w:r w:rsidR="006F2095" w:rsidRPr="0090758B">
        <w:rPr>
          <w:rFonts w:ascii="Arial Narrow" w:hAnsi="Arial Narrow" w:cs="Arial"/>
        </w:rPr>
        <w:t xml:space="preserve">Dokumentacja </w:t>
      </w:r>
      <w:r w:rsidR="00B07637" w:rsidRPr="0090758B">
        <w:rPr>
          <w:rFonts w:ascii="Arial Narrow" w:hAnsi="Arial Narrow" w:cs="Arial"/>
        </w:rPr>
        <w:t>powykonawcza</w:t>
      </w:r>
      <w:r w:rsidR="006F2095" w:rsidRPr="0090758B">
        <w:rPr>
          <w:rFonts w:ascii="Arial Narrow" w:hAnsi="Arial Narrow" w:cs="Arial"/>
        </w:rPr>
        <w:t xml:space="preserve"> winna być w</w:t>
      </w:r>
      <w:r w:rsidR="004A0A73" w:rsidRPr="0090758B">
        <w:rPr>
          <w:rFonts w:ascii="Arial Narrow" w:hAnsi="Arial Narrow" w:cs="Arial"/>
        </w:rPr>
        <w:t>ykonana w</w:t>
      </w:r>
      <w:r w:rsidR="00FE5D11" w:rsidRPr="0090758B">
        <w:rPr>
          <w:rFonts w:ascii="Arial Narrow" w:hAnsi="Arial Narrow" w:cs="Arial"/>
        </w:rPr>
        <w:t> </w:t>
      </w:r>
      <w:r w:rsidR="00233D96" w:rsidRPr="0090758B">
        <w:rPr>
          <w:rFonts w:ascii="Arial Narrow" w:hAnsi="Arial Narrow" w:cs="Arial"/>
        </w:rPr>
        <w:t>trzech</w:t>
      </w:r>
      <w:r w:rsidR="00A37410" w:rsidRPr="0090758B">
        <w:rPr>
          <w:rFonts w:ascii="Arial Narrow" w:hAnsi="Arial Narrow" w:cs="Arial"/>
        </w:rPr>
        <w:t xml:space="preserve"> </w:t>
      </w:r>
      <w:r w:rsidR="004A0A73" w:rsidRPr="0090758B">
        <w:rPr>
          <w:rFonts w:ascii="Arial Narrow" w:hAnsi="Arial Narrow" w:cs="Arial"/>
        </w:rPr>
        <w:t>egzemplarzach w wersji drukowanej</w:t>
      </w:r>
      <w:r w:rsidR="006660C7" w:rsidRPr="0090758B">
        <w:rPr>
          <w:rFonts w:ascii="Arial Narrow" w:hAnsi="Arial Narrow" w:cs="Arial"/>
        </w:rPr>
        <w:t xml:space="preserve"> (w formie trwale spiętej)</w:t>
      </w:r>
      <w:r w:rsidR="004A0A73" w:rsidRPr="0090758B">
        <w:rPr>
          <w:rFonts w:ascii="Arial Narrow" w:hAnsi="Arial Narrow" w:cs="Arial"/>
        </w:rPr>
        <w:t xml:space="preserve"> + </w:t>
      </w:r>
      <w:r w:rsidR="00233D96" w:rsidRPr="0090758B">
        <w:rPr>
          <w:rFonts w:ascii="Arial Narrow" w:hAnsi="Arial Narrow" w:cs="Arial"/>
        </w:rPr>
        <w:t>trz</w:t>
      </w:r>
      <w:r w:rsidR="00E5034A">
        <w:rPr>
          <w:rFonts w:ascii="Arial Narrow" w:hAnsi="Arial Narrow" w:cs="Arial"/>
        </w:rPr>
        <w:t>ech</w:t>
      </w:r>
      <w:r w:rsidR="004A0A73" w:rsidRPr="0090758B">
        <w:rPr>
          <w:rFonts w:ascii="Arial Narrow" w:hAnsi="Arial Narrow" w:cs="Arial"/>
        </w:rPr>
        <w:t xml:space="preserve"> egzemplarz</w:t>
      </w:r>
      <w:r w:rsidR="00E5034A">
        <w:rPr>
          <w:rFonts w:ascii="Arial Narrow" w:hAnsi="Arial Narrow" w:cs="Arial"/>
        </w:rPr>
        <w:t>ach</w:t>
      </w:r>
      <w:r w:rsidR="004A0A73" w:rsidRPr="0090758B">
        <w:rPr>
          <w:rFonts w:ascii="Arial Narrow" w:hAnsi="Arial Narrow" w:cs="Arial"/>
        </w:rPr>
        <w:t xml:space="preserve"> w wersji elektronicznej</w:t>
      </w:r>
      <w:r w:rsidR="00FE5D11" w:rsidRPr="0090758B">
        <w:rPr>
          <w:rFonts w:ascii="Arial Narrow" w:hAnsi="Arial Narrow" w:cs="Arial"/>
        </w:rPr>
        <w:t xml:space="preserve"> (</w:t>
      </w:r>
      <w:r w:rsidR="00E5034A">
        <w:rPr>
          <w:rFonts w:ascii="Arial Narrow" w:hAnsi="Arial Narrow" w:cs="Arial"/>
        </w:rPr>
        <w:t xml:space="preserve">w formacie </w:t>
      </w:r>
      <w:r w:rsidR="00FE5D11" w:rsidRPr="0090758B">
        <w:rPr>
          <w:rFonts w:ascii="Arial Narrow" w:hAnsi="Arial Narrow" w:cs="Arial"/>
        </w:rPr>
        <w:t>jpg, pdf)</w:t>
      </w:r>
      <w:r w:rsidR="00E0279E" w:rsidRPr="0090758B">
        <w:rPr>
          <w:rFonts w:ascii="Arial Narrow" w:hAnsi="Arial Narrow" w:cs="Arial"/>
        </w:rPr>
        <w:t>.</w:t>
      </w:r>
      <w:r w:rsidR="0047721A" w:rsidRPr="0090758B">
        <w:rPr>
          <w:rFonts w:ascii="Arial Narrow" w:hAnsi="Arial Narrow" w:cs="Arial"/>
        </w:rPr>
        <w:t xml:space="preserve"> Dokumentacja Powykonawcza winna zawierać mapy powykonawcze z dowodem wniesienia ich do stosownego Ośrodka Geodezji i Katastru.</w:t>
      </w:r>
    </w:p>
    <w:p w14:paraId="65989291" w14:textId="77777777" w:rsidR="000A1365" w:rsidRPr="0090758B" w:rsidRDefault="001D1C32">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przedłożyć w</w:t>
      </w:r>
      <w:r w:rsidR="00EE3C88" w:rsidRPr="0090758B">
        <w:rPr>
          <w:rFonts w:ascii="Arial Narrow" w:hAnsi="Arial Narrow" w:cs="Arial"/>
        </w:rPr>
        <w:t>raz z</w:t>
      </w:r>
      <w:r w:rsidR="00B2624E" w:rsidRPr="0090758B">
        <w:rPr>
          <w:rFonts w:ascii="Arial Narrow" w:hAnsi="Arial Narrow" w:cs="Arial"/>
        </w:rPr>
        <w:t>e</w:t>
      </w:r>
      <w:r w:rsidR="00EE3C88" w:rsidRPr="0090758B">
        <w:rPr>
          <w:rFonts w:ascii="Arial Narrow" w:hAnsi="Arial Narrow" w:cs="Arial"/>
        </w:rPr>
        <w:t xml:space="preserve"> złożeniem </w:t>
      </w:r>
      <w:r w:rsidR="0047721A" w:rsidRPr="0090758B">
        <w:rPr>
          <w:rFonts w:ascii="Arial Narrow" w:hAnsi="Arial Narrow" w:cs="Arial"/>
        </w:rPr>
        <w:t>D</w:t>
      </w:r>
      <w:r w:rsidR="00EE3C88" w:rsidRPr="0090758B">
        <w:rPr>
          <w:rFonts w:ascii="Arial Narrow" w:hAnsi="Arial Narrow" w:cs="Arial"/>
        </w:rPr>
        <w:t>okumentacji</w:t>
      </w:r>
      <w:r w:rsidR="0047721A" w:rsidRPr="0090758B">
        <w:rPr>
          <w:rFonts w:ascii="Arial Narrow" w:hAnsi="Arial Narrow" w:cs="Arial"/>
        </w:rPr>
        <w:t xml:space="preserve"> Powykonawczej </w:t>
      </w:r>
      <w:r w:rsidR="00EE3C88" w:rsidRPr="0090758B">
        <w:rPr>
          <w:rFonts w:ascii="Arial Narrow" w:hAnsi="Arial Narrow" w:cs="Arial"/>
        </w:rPr>
        <w:t xml:space="preserve"> pisemne oświadczenie</w:t>
      </w:r>
      <w:r w:rsidR="0047721A" w:rsidRPr="0090758B">
        <w:rPr>
          <w:rFonts w:ascii="Arial Narrow" w:hAnsi="Arial Narrow" w:cs="Arial"/>
        </w:rPr>
        <w:t xml:space="preserve"> Wykonawcy</w:t>
      </w:r>
      <w:r w:rsidR="00EE3C88" w:rsidRPr="0090758B">
        <w:rPr>
          <w:rFonts w:ascii="Arial Narrow" w:hAnsi="Arial Narrow" w:cs="Arial"/>
        </w:rPr>
        <w:t xml:space="preserve"> o jej k</w:t>
      </w:r>
      <w:r w:rsidR="00D22CB8" w:rsidRPr="0090758B">
        <w:rPr>
          <w:rFonts w:ascii="Arial Narrow" w:hAnsi="Arial Narrow" w:cs="Arial"/>
        </w:rPr>
        <w:t>ompletnoś</w:t>
      </w:r>
      <w:r w:rsidR="00EE3C88" w:rsidRPr="0090758B">
        <w:rPr>
          <w:rFonts w:ascii="Arial Narrow" w:hAnsi="Arial Narrow" w:cs="Arial"/>
        </w:rPr>
        <w:t>ci</w:t>
      </w:r>
      <w:r w:rsidR="00D22CB8" w:rsidRPr="0090758B">
        <w:rPr>
          <w:rFonts w:ascii="Arial Narrow" w:hAnsi="Arial Narrow" w:cs="Arial"/>
        </w:rPr>
        <w:t xml:space="preserve"> </w:t>
      </w:r>
      <w:r w:rsidR="000A1365" w:rsidRPr="0090758B">
        <w:rPr>
          <w:rFonts w:ascii="Arial Narrow" w:hAnsi="Arial Narrow" w:cs="Arial"/>
        </w:rPr>
        <w:t>i</w:t>
      </w:r>
      <w:r w:rsidRPr="0090758B">
        <w:rPr>
          <w:rFonts w:ascii="Arial Narrow" w:hAnsi="Arial Narrow" w:cs="Arial"/>
        </w:rPr>
        <w:t> </w:t>
      </w:r>
      <w:r w:rsidR="000A1365" w:rsidRPr="0090758B">
        <w:rPr>
          <w:rFonts w:ascii="Arial Narrow" w:hAnsi="Arial Narrow" w:cs="Arial"/>
        </w:rPr>
        <w:t xml:space="preserve">prawidłowości wykonania </w:t>
      </w:r>
      <w:r w:rsidR="00EE3C88" w:rsidRPr="0090758B">
        <w:rPr>
          <w:rFonts w:ascii="Arial Narrow" w:hAnsi="Arial Narrow" w:cs="Arial"/>
        </w:rPr>
        <w:t xml:space="preserve">w świetle ww. </w:t>
      </w:r>
      <w:r w:rsidR="00EA67A2" w:rsidRPr="0090758B">
        <w:rPr>
          <w:rFonts w:ascii="Arial Narrow" w:hAnsi="Arial Narrow" w:cs="Arial"/>
        </w:rPr>
        <w:t xml:space="preserve">zapisów Prawa budowlanego </w:t>
      </w:r>
      <w:r w:rsidRPr="0090758B">
        <w:rPr>
          <w:rFonts w:ascii="Arial Narrow" w:hAnsi="Arial Narrow" w:cs="Arial"/>
        </w:rPr>
        <w:t>i</w:t>
      </w:r>
      <w:r w:rsidR="00EA67A2" w:rsidRPr="0090758B">
        <w:rPr>
          <w:rFonts w:ascii="Arial Narrow" w:hAnsi="Arial Narrow" w:cs="Arial"/>
        </w:rPr>
        <w:t xml:space="preserve"> </w:t>
      </w:r>
      <w:r w:rsidR="00B540CE">
        <w:rPr>
          <w:rFonts w:ascii="Arial Narrow" w:hAnsi="Arial Narrow" w:cs="Arial"/>
        </w:rPr>
        <w:t>SWZ</w:t>
      </w:r>
      <w:r w:rsidR="000A1365" w:rsidRPr="0090758B">
        <w:rPr>
          <w:rFonts w:ascii="Arial Narrow" w:hAnsi="Arial Narrow" w:cs="Arial"/>
        </w:rPr>
        <w:t>.</w:t>
      </w:r>
    </w:p>
    <w:p w14:paraId="293BAD94" w14:textId="77777777" w:rsidR="006A0DAA" w:rsidRPr="0090758B" w:rsidRDefault="006A0DAA" w:rsidP="004231ED">
      <w:pPr>
        <w:numPr>
          <w:ilvl w:val="0"/>
          <w:numId w:val="47"/>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stwierdzonych wad</w:t>
      </w:r>
      <w:r w:rsidR="00916C12">
        <w:rPr>
          <w:rFonts w:ascii="Arial Narrow" w:hAnsi="Arial Narrow" w:cs="Arial"/>
          <w:u w:val="single"/>
        </w:rPr>
        <w:t>.</w:t>
      </w:r>
    </w:p>
    <w:p w14:paraId="717EC5A1" w14:textId="77777777" w:rsidR="003A17C9" w:rsidRPr="0090758B" w:rsidRDefault="003A17C9" w:rsidP="004231ED">
      <w:pPr>
        <w:numPr>
          <w:ilvl w:val="0"/>
          <w:numId w:val="22"/>
        </w:numPr>
        <w:ind w:left="1134" w:hanging="567"/>
        <w:jc w:val="both"/>
        <w:rPr>
          <w:rFonts w:ascii="Arial Narrow" w:hAnsi="Arial Narrow" w:cs="Arial"/>
        </w:rPr>
      </w:pPr>
      <w:r w:rsidRPr="0090758B">
        <w:rPr>
          <w:rFonts w:ascii="Arial Narrow" w:hAnsi="Arial Narrow" w:cs="Arial"/>
        </w:rPr>
        <w:t xml:space="preserve">Jeżeli zostaną stwierdzone </w:t>
      </w:r>
      <w:r w:rsidR="00B07A12" w:rsidRPr="0090758B">
        <w:rPr>
          <w:rFonts w:ascii="Arial Narrow" w:hAnsi="Arial Narrow" w:cs="Arial"/>
        </w:rPr>
        <w:t>w</w:t>
      </w:r>
      <w:r w:rsidRPr="0090758B">
        <w:rPr>
          <w:rFonts w:ascii="Arial Narrow" w:hAnsi="Arial Narrow" w:cs="Arial"/>
        </w:rPr>
        <w:t xml:space="preserve">ady </w:t>
      </w:r>
      <w:r w:rsidR="00F402EE" w:rsidRPr="0090758B">
        <w:rPr>
          <w:rFonts w:ascii="Arial Narrow" w:hAnsi="Arial Narrow" w:cs="Arial"/>
        </w:rPr>
        <w:t>(np. w trakcie odbiorów, okres</w:t>
      </w:r>
      <w:r w:rsidR="009E2463" w:rsidRPr="0090758B">
        <w:rPr>
          <w:rFonts w:ascii="Arial Narrow" w:hAnsi="Arial Narrow" w:cs="Arial"/>
        </w:rPr>
        <w:t>ie</w:t>
      </w:r>
      <w:r w:rsidR="00F402EE" w:rsidRPr="0090758B">
        <w:rPr>
          <w:rFonts w:ascii="Arial Narrow" w:hAnsi="Arial Narrow" w:cs="Arial"/>
        </w:rPr>
        <w:t xml:space="preserve"> gwarancji i rękojmi) to  </w:t>
      </w:r>
      <w:r w:rsidRPr="0090758B">
        <w:rPr>
          <w:rFonts w:ascii="Arial Narrow" w:hAnsi="Arial Narrow" w:cs="Arial"/>
        </w:rPr>
        <w:t>Zamawiającemu przysługują następujące uprawnienia:</w:t>
      </w:r>
    </w:p>
    <w:p w14:paraId="27709A8A" w14:textId="77777777" w:rsidR="00BA6A1A" w:rsidRPr="0090758B" w:rsidRDefault="003A17C9">
      <w:pPr>
        <w:numPr>
          <w:ilvl w:val="0"/>
          <w:numId w:val="9"/>
        </w:numPr>
        <w:ind w:left="1418" w:hanging="284"/>
        <w:jc w:val="both"/>
        <w:rPr>
          <w:rFonts w:ascii="Arial Narrow" w:hAnsi="Arial Narrow" w:cs="Arial"/>
        </w:rPr>
      </w:pPr>
      <w:r w:rsidRPr="0090758B">
        <w:rPr>
          <w:rFonts w:ascii="Arial Narrow" w:hAnsi="Arial Narrow" w:cs="Arial"/>
        </w:rPr>
        <w:t xml:space="preserve">jeżeli </w:t>
      </w:r>
      <w:r w:rsidR="009079C0" w:rsidRPr="0090758B">
        <w:rPr>
          <w:rFonts w:ascii="Arial Narrow" w:hAnsi="Arial Narrow" w:cs="Arial"/>
        </w:rPr>
        <w:t>w</w:t>
      </w:r>
      <w:r w:rsidRPr="0090758B">
        <w:rPr>
          <w:rFonts w:ascii="Arial Narrow" w:hAnsi="Arial Narrow" w:cs="Arial"/>
        </w:rPr>
        <w:t xml:space="preserve">ady nadają się do usunięcia, </w:t>
      </w:r>
      <w:r w:rsidR="007A0954" w:rsidRPr="0090758B">
        <w:rPr>
          <w:rFonts w:ascii="Arial Narrow" w:hAnsi="Arial Narrow" w:cs="Arial"/>
        </w:rPr>
        <w:t>a przedmiot umowy nie nadaje się do użytku</w:t>
      </w:r>
      <w:r w:rsidR="00263985" w:rsidRPr="0090758B">
        <w:rPr>
          <w:rFonts w:ascii="Arial Narrow" w:hAnsi="Arial Narrow" w:cs="Arial"/>
        </w:rPr>
        <w:t xml:space="preserve"> </w:t>
      </w:r>
      <w:r w:rsidRPr="0090758B">
        <w:rPr>
          <w:rFonts w:ascii="Arial Narrow" w:hAnsi="Arial Narrow" w:cs="Arial"/>
        </w:rPr>
        <w:t>Zamawiający, z zachowaniem prawa do</w:t>
      </w:r>
      <w:r w:rsidR="009079C0" w:rsidRPr="0090758B">
        <w:rPr>
          <w:rFonts w:ascii="Arial Narrow" w:hAnsi="Arial Narrow" w:cs="Arial"/>
        </w:rPr>
        <w:t>  </w:t>
      </w:r>
      <w:r w:rsidRPr="0090758B">
        <w:rPr>
          <w:rFonts w:ascii="Arial Narrow" w:hAnsi="Arial Narrow" w:cs="Arial"/>
        </w:rPr>
        <w:t>należnych mu kar umownych i odszkodowań, ma prawo odmowy dokonania odbioru do czasu ich usunięcia, wyznaczając</w:t>
      </w:r>
      <w:r w:rsidR="007B08BE" w:rsidRPr="0090758B">
        <w:rPr>
          <w:rFonts w:ascii="Arial Narrow" w:hAnsi="Arial Narrow" w:cs="Arial"/>
        </w:rPr>
        <w:t xml:space="preserve"> równocześnie termin usunięcia wad</w:t>
      </w:r>
      <w:r w:rsidRPr="0090758B">
        <w:rPr>
          <w:rFonts w:ascii="Arial Narrow" w:hAnsi="Arial Narrow" w:cs="Arial"/>
        </w:rPr>
        <w:t>,</w:t>
      </w:r>
    </w:p>
    <w:p w14:paraId="25E56D16" w14:textId="77777777" w:rsidR="00C92E66" w:rsidRPr="0090758B" w:rsidRDefault="00C92E66">
      <w:pPr>
        <w:numPr>
          <w:ilvl w:val="0"/>
          <w:numId w:val="9"/>
        </w:numPr>
        <w:ind w:left="1418" w:hanging="284"/>
        <w:jc w:val="both"/>
        <w:rPr>
          <w:rFonts w:ascii="Arial Narrow" w:hAnsi="Arial Narrow" w:cs="Arial"/>
        </w:rPr>
      </w:pPr>
      <w:r w:rsidRPr="0090758B">
        <w:rPr>
          <w:rFonts w:ascii="Arial Narrow" w:hAnsi="Arial Narrow" w:cs="Arial"/>
        </w:rPr>
        <w:t>jeżeli wady nadają się do usunięcia, a przedmiot umowy nadaje się do umówionego użytku , Zamawiający z zachowaniem prawa do należnych mu kar umownych i odszkodowań, wyznacza termin usunięcia wad.</w:t>
      </w:r>
    </w:p>
    <w:p w14:paraId="6D96AD5F" w14:textId="77777777" w:rsidR="006F5750" w:rsidRPr="0090758B" w:rsidRDefault="006F5750">
      <w:pPr>
        <w:numPr>
          <w:ilvl w:val="0"/>
          <w:numId w:val="9"/>
        </w:numPr>
        <w:ind w:left="1418" w:hanging="284"/>
        <w:jc w:val="both"/>
        <w:rPr>
          <w:rFonts w:ascii="Arial Narrow" w:hAnsi="Arial Narrow" w:cs="Arial"/>
        </w:rPr>
      </w:pPr>
      <w:r w:rsidRPr="0090758B">
        <w:rPr>
          <w:rFonts w:ascii="Arial Narrow" w:hAnsi="Arial Narrow" w:cs="Arial"/>
        </w:rPr>
        <w:t>jeżeli wady nie nadają się do usunięcia</w:t>
      </w:r>
      <w:r w:rsidR="00263985" w:rsidRPr="0090758B">
        <w:rPr>
          <w:rFonts w:ascii="Arial Narrow" w:hAnsi="Arial Narrow" w:cs="Arial"/>
        </w:rPr>
        <w:t>, a przedmiot Umowy nadaje się do użytku, Z</w:t>
      </w:r>
      <w:r w:rsidRPr="0090758B">
        <w:rPr>
          <w:rFonts w:ascii="Arial Narrow" w:hAnsi="Arial Narrow" w:cs="Arial"/>
        </w:rPr>
        <w:t>amawiający</w:t>
      </w:r>
      <w:r w:rsidR="00263985" w:rsidRPr="0090758B">
        <w:rPr>
          <w:rFonts w:ascii="Arial Narrow" w:hAnsi="Arial Narrow" w:cs="Arial"/>
        </w:rPr>
        <w:t>, z zachowaniem prawa do należnych mu kar umownych i odsz</w:t>
      </w:r>
      <w:r w:rsidR="0047721A" w:rsidRPr="0090758B">
        <w:rPr>
          <w:rFonts w:ascii="Arial Narrow" w:hAnsi="Arial Narrow" w:cs="Arial"/>
        </w:rPr>
        <w:t>kodowań może obniżyć odpowiednio wartość wynagrodzenia</w:t>
      </w:r>
    </w:p>
    <w:p w14:paraId="4886012F" w14:textId="77777777" w:rsidR="004D7FFB" w:rsidRPr="0090758B" w:rsidRDefault="00F402EE"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W</w:t>
      </w:r>
      <w:r w:rsidR="003A17C9" w:rsidRPr="0090758B">
        <w:rPr>
          <w:rFonts w:ascii="Arial Narrow" w:hAnsi="Arial Narrow" w:cs="Arial"/>
        </w:rPr>
        <w:t xml:space="preserve">ykonawca zobowiązany jest do </w:t>
      </w:r>
      <w:r w:rsidR="0070081E" w:rsidRPr="0090758B">
        <w:rPr>
          <w:rFonts w:ascii="Arial Narrow" w:hAnsi="Arial Narrow" w:cs="Arial"/>
        </w:rPr>
        <w:t xml:space="preserve">pisemnego </w:t>
      </w:r>
      <w:r w:rsidR="003A17C9" w:rsidRPr="0090758B">
        <w:rPr>
          <w:rFonts w:ascii="Arial Narrow" w:hAnsi="Arial Narrow" w:cs="Arial"/>
        </w:rPr>
        <w:t xml:space="preserve">zawiadomienia Zamawiającego </w:t>
      </w:r>
      <w:r w:rsidR="008B33D0" w:rsidRPr="0090758B">
        <w:rPr>
          <w:rFonts w:ascii="Arial Narrow" w:hAnsi="Arial Narrow" w:cs="Arial"/>
        </w:rPr>
        <w:br/>
      </w:r>
      <w:r w:rsidR="003A17C9" w:rsidRPr="0090758B">
        <w:rPr>
          <w:rFonts w:ascii="Arial Narrow" w:hAnsi="Arial Narrow" w:cs="Arial"/>
        </w:rPr>
        <w:t xml:space="preserve">o usunięciu </w:t>
      </w:r>
      <w:r w:rsidR="007B08BE" w:rsidRPr="0090758B">
        <w:rPr>
          <w:rFonts w:ascii="Arial Narrow" w:hAnsi="Arial Narrow" w:cs="Arial"/>
        </w:rPr>
        <w:t>wad</w:t>
      </w:r>
      <w:r w:rsidR="003A17C9" w:rsidRPr="0090758B">
        <w:rPr>
          <w:rFonts w:ascii="Arial Narrow" w:hAnsi="Arial Narrow" w:cs="Arial"/>
        </w:rPr>
        <w:t>, żądając jednocześnie wyznaczenia terminu odbioru ostatecznego zakwestionowanych poprzednio wadliwych robót.</w:t>
      </w:r>
    </w:p>
    <w:p w14:paraId="57E842A9" w14:textId="77777777" w:rsidR="003227CB" w:rsidRPr="0090758B" w:rsidRDefault="00CA18FF"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 xml:space="preserve">Jeżeli Wykonawca będzie wykonywał roboty w sposób sprzeczny z umową bądź wadliwie, Nadzór Inwestorski </w:t>
      </w:r>
      <w:r w:rsidR="00FB0252" w:rsidRPr="0090758B">
        <w:rPr>
          <w:rFonts w:ascii="Arial Narrow" w:hAnsi="Arial Narrow" w:cs="Arial"/>
        </w:rPr>
        <w:t xml:space="preserve">lub Zamawiający </w:t>
      </w:r>
      <w:r w:rsidRPr="0090758B">
        <w:rPr>
          <w:rFonts w:ascii="Arial Narrow" w:hAnsi="Arial Narrow" w:cs="Arial"/>
        </w:rPr>
        <w:t xml:space="preserve">wezwie Wykonawcę do zmiany sposobu wykonywania </w:t>
      </w:r>
      <w:r w:rsidR="004E6F09" w:rsidRPr="0090758B">
        <w:rPr>
          <w:rFonts w:ascii="Arial Narrow" w:hAnsi="Arial Narrow" w:cs="Arial"/>
        </w:rPr>
        <w:br/>
      </w:r>
      <w:r w:rsidRPr="0090758B">
        <w:rPr>
          <w:rFonts w:ascii="Arial Narrow" w:hAnsi="Arial Narrow" w:cs="Arial"/>
        </w:rPr>
        <w:t xml:space="preserve">i wyznaczy ku temu odpowiedni termin, nie krótszy jednak niż 7 dni. Po bezskutecznym upływie tego </w:t>
      </w:r>
      <w:r w:rsidRPr="0090758B">
        <w:rPr>
          <w:rFonts w:ascii="Arial Narrow" w:hAnsi="Arial Narrow" w:cs="Arial"/>
        </w:rPr>
        <w:lastRenderedPageBreak/>
        <w:t xml:space="preserve">terminu Zamawiający będzie miał prawo </w:t>
      </w:r>
      <w:r w:rsidR="00FB0252" w:rsidRPr="0090758B">
        <w:rPr>
          <w:rFonts w:ascii="Arial Narrow" w:hAnsi="Arial Narrow" w:cs="Arial"/>
        </w:rPr>
        <w:t xml:space="preserve">odstąpić </w:t>
      </w:r>
      <w:r w:rsidRPr="0090758B">
        <w:rPr>
          <w:rFonts w:ascii="Arial Narrow" w:hAnsi="Arial Narrow" w:cs="Arial"/>
        </w:rPr>
        <w:t xml:space="preserve">od umowy </w:t>
      </w:r>
      <w:r w:rsidR="006E09B6" w:rsidRPr="0090758B">
        <w:rPr>
          <w:rFonts w:ascii="Arial Narrow" w:hAnsi="Arial Narrow" w:cs="Arial"/>
          <w:u w:val="single"/>
        </w:rPr>
        <w:t>albo</w:t>
      </w:r>
      <w:r w:rsidRPr="0090758B">
        <w:rPr>
          <w:rFonts w:ascii="Arial Narrow" w:hAnsi="Arial Narrow" w:cs="Arial"/>
        </w:rPr>
        <w:t xml:space="preserve"> powierzyć wykonanie przedmiotu umowy osobie trzeciej na </w:t>
      </w:r>
      <w:r w:rsidR="00B62835" w:rsidRPr="0090758B">
        <w:rPr>
          <w:rFonts w:ascii="Arial Narrow" w:hAnsi="Arial Narrow" w:cs="Arial"/>
        </w:rPr>
        <w:t>koszt i</w:t>
      </w:r>
      <w:r w:rsidRPr="0090758B">
        <w:rPr>
          <w:rFonts w:ascii="Arial Narrow" w:hAnsi="Arial Narrow" w:cs="Arial"/>
        </w:rPr>
        <w:t xml:space="preserve"> </w:t>
      </w:r>
      <w:r w:rsidR="0047721A" w:rsidRPr="0090758B">
        <w:rPr>
          <w:rFonts w:ascii="Arial Narrow" w:hAnsi="Arial Narrow" w:cs="Arial"/>
        </w:rPr>
        <w:t>ryzyko</w:t>
      </w:r>
      <w:r w:rsidRPr="0090758B">
        <w:rPr>
          <w:rFonts w:ascii="Arial Narrow" w:hAnsi="Arial Narrow" w:cs="Arial"/>
        </w:rPr>
        <w:t xml:space="preserve"> Wykonawcy (dalej: „Wykonanie Zastępcze”). Odstąpienie takie traktuje </w:t>
      </w:r>
      <w:r w:rsidR="00B62835" w:rsidRPr="0090758B">
        <w:rPr>
          <w:rFonts w:ascii="Arial Narrow" w:hAnsi="Arial Narrow" w:cs="Arial"/>
        </w:rPr>
        <w:t>się, jako</w:t>
      </w:r>
      <w:r w:rsidRPr="0090758B">
        <w:rPr>
          <w:rFonts w:ascii="Arial Narrow" w:hAnsi="Arial Narrow" w:cs="Arial"/>
        </w:rPr>
        <w:t xml:space="preserve"> dokonane z przyczyn leżących </w:t>
      </w:r>
      <w:r w:rsidR="00D05C15" w:rsidRPr="0090758B">
        <w:rPr>
          <w:rFonts w:ascii="Arial Narrow" w:hAnsi="Arial Narrow" w:cs="Arial"/>
        </w:rPr>
        <w:br/>
      </w:r>
      <w:r w:rsidRPr="0090758B">
        <w:rPr>
          <w:rFonts w:ascii="Arial Narrow" w:hAnsi="Arial Narrow" w:cs="Arial"/>
        </w:rPr>
        <w:t xml:space="preserve">po stronie Wykonawcy. Koszty poniesione na zlecenie i realizację Wykonania Zastępczego Zamawiający będzie uprawniony wedle swojego wyboru potrącić z </w:t>
      </w:r>
      <w:r w:rsidR="0018243C" w:rsidRPr="0090758B">
        <w:rPr>
          <w:rFonts w:ascii="Arial Narrow" w:hAnsi="Arial Narrow" w:cs="Arial"/>
        </w:rPr>
        <w:t>w</w:t>
      </w:r>
      <w:r w:rsidRPr="0090758B">
        <w:rPr>
          <w:rFonts w:ascii="Arial Narrow" w:hAnsi="Arial Narrow" w:cs="Arial"/>
        </w:rPr>
        <w:t>ynagrodzenia</w:t>
      </w:r>
      <w:r w:rsidR="0018243C" w:rsidRPr="0090758B">
        <w:rPr>
          <w:rFonts w:ascii="Arial Narrow" w:hAnsi="Arial Narrow" w:cs="Arial"/>
        </w:rPr>
        <w:t xml:space="preserve"> Wykonawcy</w:t>
      </w:r>
      <w:r w:rsidRPr="0090758B">
        <w:rPr>
          <w:rFonts w:ascii="Arial Narrow" w:hAnsi="Arial Narrow" w:cs="Arial"/>
        </w:rPr>
        <w:t xml:space="preserve"> </w:t>
      </w:r>
      <w:r w:rsidR="00D05C15" w:rsidRPr="0090758B">
        <w:rPr>
          <w:rFonts w:ascii="Arial Narrow" w:hAnsi="Arial Narrow" w:cs="Arial"/>
        </w:rPr>
        <w:br/>
      </w:r>
      <w:r w:rsidRPr="0090758B">
        <w:rPr>
          <w:rFonts w:ascii="Arial Narrow" w:hAnsi="Arial Narrow" w:cs="Arial"/>
        </w:rPr>
        <w:t>lub zaspokoić z zabezpieczenia należytego wykonania umowy.</w:t>
      </w:r>
    </w:p>
    <w:p w14:paraId="04523E64" w14:textId="77777777" w:rsidR="003227CB" w:rsidRPr="009619F0" w:rsidRDefault="003227CB" w:rsidP="004231ED">
      <w:pPr>
        <w:pStyle w:val="Akapitzlist1"/>
        <w:numPr>
          <w:ilvl w:val="0"/>
          <w:numId w:val="47"/>
        </w:numPr>
        <w:spacing w:before="240"/>
        <w:ind w:left="567" w:hanging="567"/>
        <w:rPr>
          <w:rFonts w:ascii="Arial Narrow" w:hAnsi="Arial Narrow" w:cs="Arial"/>
          <w:i/>
          <w:u w:val="single"/>
        </w:rPr>
      </w:pPr>
      <w:r w:rsidRPr="005F5573">
        <w:rPr>
          <w:rFonts w:ascii="Arial Narrow" w:hAnsi="Arial Narrow" w:cs="Arial"/>
          <w:u w:val="single"/>
        </w:rPr>
        <w:t>Wymagania Zamawiającego w zakresie zatrudnienia na umowę o pracę</w:t>
      </w:r>
      <w:r w:rsidR="00916C12" w:rsidRPr="009619F0">
        <w:rPr>
          <w:rFonts w:ascii="Arial Narrow" w:hAnsi="Arial Narrow" w:cs="Arial"/>
          <w:i/>
          <w:u w:val="single"/>
        </w:rPr>
        <w:t>.</w:t>
      </w:r>
    </w:p>
    <w:p w14:paraId="62303281" w14:textId="77777777" w:rsidR="003227CB" w:rsidRPr="0090758B" w:rsidRDefault="003227CB" w:rsidP="004231ED">
      <w:pPr>
        <w:pStyle w:val="Akapitzlist2"/>
        <w:numPr>
          <w:ilvl w:val="0"/>
          <w:numId w:val="69"/>
        </w:numPr>
        <w:tabs>
          <w:tab w:val="left" w:pos="284"/>
        </w:tabs>
        <w:spacing w:after="0" w:line="240" w:lineRule="auto"/>
        <w:contextualSpacing/>
        <w:jc w:val="both"/>
        <w:rPr>
          <w:rFonts w:ascii="Arial Narrow" w:hAnsi="Arial Narrow"/>
          <w:sz w:val="24"/>
        </w:rPr>
      </w:pPr>
      <w:r w:rsidRPr="0090758B">
        <w:rPr>
          <w:rFonts w:ascii="Arial Narrow" w:hAnsi="Arial Narrow"/>
          <w:sz w:val="24"/>
        </w:rPr>
        <w:t xml:space="preserve">Zamawiający określa, że Wykonawca jest zobowiązany zatrudnić na podstawie umowy o pracę wszystkie osoby </w:t>
      </w:r>
      <w:r w:rsidR="00FC1F23" w:rsidRPr="00FC1F23">
        <w:rPr>
          <w:rFonts w:ascii="Arial Narrow" w:hAnsi="Arial Narrow"/>
          <w:sz w:val="24"/>
          <w:szCs w:val="24"/>
        </w:rPr>
        <w:t xml:space="preserve">które będą wykonywać następujące czynności podczas realizacji zamówienia: </w:t>
      </w:r>
      <w:r w:rsidR="00FC1F23" w:rsidRPr="00DD0DE2">
        <w:rPr>
          <w:rFonts w:ascii="Arial Narrow" w:hAnsi="Arial Narrow"/>
          <w:sz w:val="24"/>
          <w:szCs w:val="24"/>
        </w:rPr>
        <w:t>roboty ziemne, roboty drogowe w zakresie wszystkich warstw konstrukcyjnych, roboty sanitarne, roboty montażowe, roboty związane z zakładaniem zieleni; prac</w:t>
      </w:r>
      <w:r w:rsidR="00DD0DE2">
        <w:rPr>
          <w:rFonts w:ascii="Arial Narrow" w:hAnsi="Arial Narrow"/>
          <w:sz w:val="24"/>
          <w:szCs w:val="24"/>
        </w:rPr>
        <w:t>e</w:t>
      </w:r>
      <w:r w:rsidR="00FC1F23" w:rsidRPr="00DD0DE2">
        <w:rPr>
          <w:rFonts w:ascii="Arial Narrow" w:hAnsi="Arial Narrow"/>
          <w:sz w:val="24"/>
          <w:szCs w:val="24"/>
        </w:rPr>
        <w:t xml:space="preserve"> biurow</w:t>
      </w:r>
      <w:r w:rsidR="00DD0DE2">
        <w:rPr>
          <w:rFonts w:ascii="Arial Narrow" w:hAnsi="Arial Narrow"/>
          <w:sz w:val="24"/>
          <w:szCs w:val="24"/>
        </w:rPr>
        <w:t>e</w:t>
      </w:r>
      <w:r w:rsidR="00FC1F23" w:rsidRPr="00DD0DE2">
        <w:rPr>
          <w:rFonts w:ascii="Arial Narrow" w:hAnsi="Arial Narrow"/>
          <w:sz w:val="24"/>
          <w:szCs w:val="24"/>
        </w:rPr>
        <w:t xml:space="preserve"> obsługując</w:t>
      </w:r>
      <w:r w:rsidR="00DD0DE2">
        <w:rPr>
          <w:rFonts w:ascii="Arial Narrow" w:hAnsi="Arial Narrow"/>
          <w:sz w:val="24"/>
          <w:szCs w:val="24"/>
        </w:rPr>
        <w:t>e</w:t>
      </w:r>
      <w:r w:rsidR="00FC1F23" w:rsidRPr="00DD0DE2">
        <w:rPr>
          <w:rFonts w:ascii="Arial Narrow" w:hAnsi="Arial Narrow"/>
          <w:sz w:val="24"/>
          <w:szCs w:val="24"/>
        </w:rPr>
        <w:t xml:space="preserve"> realizację robót budowlanych</w:t>
      </w:r>
      <w:r w:rsidRPr="0090758B">
        <w:rPr>
          <w:rFonts w:ascii="Arial Narrow" w:hAnsi="Arial Narrow"/>
          <w:sz w:val="24"/>
        </w:rPr>
        <w:t>, jeśli wykonywanie tych czynności polega na wykonywaniu pracy w rozumieniu art. 22 § 1 ustawy z dnia 26 czerwca 1974 r. Kodeks pracy</w:t>
      </w:r>
      <w:r w:rsidR="00916C12">
        <w:rPr>
          <w:rFonts w:ascii="Arial Narrow" w:hAnsi="Arial Narrow"/>
          <w:sz w:val="24"/>
        </w:rPr>
        <w:t>.</w:t>
      </w:r>
    </w:p>
    <w:p w14:paraId="6E0E7732"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3BFFAE6D"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Zamawiający uprawniony jest w szczególności do:</w:t>
      </w:r>
    </w:p>
    <w:p w14:paraId="5AD36FC7"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oświadczeń</w:t>
      </w:r>
      <w:r w:rsidR="004F40A2">
        <w:rPr>
          <w:rFonts w:ascii="Arial Narrow" w:hAnsi="Arial Narrow"/>
        </w:rPr>
        <w:t xml:space="preserve"> zatrudnionych pracowników, oświadczeń wykonawcy i/lub podwykonawcy o zatrudnieniu pracowników na umowę o pracę, poświadczonych za zgodność z oryginałem kopii umów o pracę zatrudnionych pracowników oraz innych</w:t>
      </w:r>
      <w:r w:rsidRPr="0090758B">
        <w:rPr>
          <w:rFonts w:ascii="Arial Narrow" w:hAnsi="Arial Narrow"/>
        </w:rPr>
        <w:t xml:space="preserve"> </w:t>
      </w:r>
      <w:r w:rsidR="004F40A2">
        <w:rPr>
          <w:rFonts w:ascii="Arial Narrow" w:hAnsi="Arial Narrow"/>
        </w:rPr>
        <w:t>dokumentów</w:t>
      </w:r>
      <w:r w:rsidRPr="0090758B">
        <w:rPr>
          <w:rFonts w:ascii="Arial Narrow" w:hAnsi="Arial Narrow"/>
        </w:rPr>
        <w:t xml:space="preserve"> w zakresie potwierdzenia spełniania wymogu zatrudnienia na podstawie umowy o pracę i dokonywania jego oceny,</w:t>
      </w:r>
    </w:p>
    <w:p w14:paraId="7C73F982" w14:textId="77777777" w:rsidR="003227C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wyjaśnień w przypadku wątpliwości w zakresie potwierdzania spełniania ww. wymogu,</w:t>
      </w:r>
    </w:p>
    <w:p w14:paraId="0837F6BA" w14:textId="77777777" w:rsidR="00AD4CE9" w:rsidRPr="0090758B" w:rsidRDefault="00AD4CE9" w:rsidP="004231ED">
      <w:pPr>
        <w:pStyle w:val="Akapitzlist1"/>
        <w:numPr>
          <w:ilvl w:val="1"/>
          <w:numId w:val="69"/>
        </w:numPr>
        <w:ind w:left="1276" w:hanging="283"/>
        <w:jc w:val="both"/>
        <w:rPr>
          <w:rFonts w:ascii="Arial Narrow" w:hAnsi="Arial Narrow"/>
        </w:rPr>
      </w:pPr>
      <w:r>
        <w:rPr>
          <w:rFonts w:ascii="Arial Narrow" w:hAnsi="Arial Narrow"/>
        </w:rPr>
        <w:t>żądania wykazu osób zatrudnionych na podstawie umowy o pracę, które wykonują czynności określone w pkt 1,</w:t>
      </w:r>
      <w:r w:rsidR="00BD1567">
        <w:rPr>
          <w:rFonts w:ascii="Arial Narrow" w:hAnsi="Arial Narrow"/>
        </w:rPr>
        <w:t xml:space="preserve"> pierwszy wykaz wykonawca przedłoży w terminie 7 dni od daty zawarcia umowy, a każdą jego aktualizację w przypadku zmian, w terminie 7 dni od daty zaistnienia potrzeby aktualizacji,</w:t>
      </w:r>
    </w:p>
    <w:p w14:paraId="6600F2D8" w14:textId="77777777" w:rsidR="003227CB" w:rsidRPr="0090758B" w:rsidRDefault="003227CB" w:rsidP="004231ED">
      <w:pPr>
        <w:pStyle w:val="Akapitzlist1"/>
        <w:numPr>
          <w:ilvl w:val="1"/>
          <w:numId w:val="69"/>
        </w:numPr>
        <w:ind w:left="1276" w:hanging="283"/>
        <w:jc w:val="both"/>
        <w:rPr>
          <w:rFonts w:ascii="Arial Narrow" w:hAnsi="Arial Narrow"/>
        </w:rPr>
      </w:pPr>
      <w:bookmarkStart w:id="0" w:name="_Hlk508576153"/>
      <w:r w:rsidRPr="0090758B">
        <w:rPr>
          <w:rFonts w:ascii="Arial Narrow" w:hAnsi="Arial Narrow"/>
        </w:rPr>
        <w:t>przeprowadzania kontroli na miejscu wykonywania świadczenia.</w:t>
      </w:r>
    </w:p>
    <w:bookmarkEnd w:id="0"/>
    <w:p w14:paraId="4D7127ED"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Wykonawca każdorazowo na wezwanie Zamawiającego jest zobowiązany przedstawić dowody zatrudnienia na podstawie umowy o pracę osób wskazanych w wykazie, o którym mowa w pkt</w:t>
      </w:r>
      <w:r w:rsidR="00602830" w:rsidRPr="0090758B">
        <w:rPr>
          <w:rFonts w:ascii="Arial Narrow" w:hAnsi="Arial Narrow"/>
        </w:rPr>
        <w:t>.</w:t>
      </w:r>
      <w:r w:rsidRPr="0090758B">
        <w:rPr>
          <w:rFonts w:ascii="Arial Narrow" w:hAnsi="Arial Narrow"/>
        </w:rPr>
        <w:t xml:space="preserve"> 3 </w:t>
      </w:r>
      <w:r w:rsidR="00AD4CE9">
        <w:rPr>
          <w:rFonts w:ascii="Arial Narrow" w:hAnsi="Arial Narrow"/>
        </w:rPr>
        <w:t xml:space="preserve">lit. c) </w:t>
      </w:r>
      <w:r w:rsidRPr="0090758B">
        <w:rPr>
          <w:rFonts w:ascii="Arial Narrow" w:hAnsi="Arial Narrow"/>
        </w:rPr>
        <w:t>powyżej w terminie wskazanym przez Zamawiającego, lecz nie krótszym niż 7 dni.</w:t>
      </w:r>
    </w:p>
    <w:p w14:paraId="091598AD"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 xml:space="preserve">W trakcie realizacji zamówienia na każde wezwanie Zamawiającego w terminie, o którym mowa </w:t>
      </w:r>
      <w:r w:rsidRPr="0090758B">
        <w:rPr>
          <w:rFonts w:ascii="Arial Narrow" w:hAnsi="Arial Narrow"/>
        </w:rPr>
        <w:br/>
        <w:t xml:space="preserve">w pkt </w:t>
      </w:r>
      <w:r w:rsidR="006663BE">
        <w:rPr>
          <w:rFonts w:ascii="Arial Narrow" w:hAnsi="Arial Narrow"/>
        </w:rPr>
        <w:t>4</w:t>
      </w:r>
      <w:r w:rsidRPr="0090758B">
        <w:rPr>
          <w:rFonts w:ascii="Arial Narrow" w:hAnsi="Arial Narrow"/>
        </w:rPr>
        <w:t xml:space="preserve"> powyżej, Wykonawca przedłoży Zamawiającemu wskazane poniżej dowody w celu potwierdzenia spełniania wymogu zatrudnienia na podstawie umowy o pracę przez Wykonawcę lub Podwykonawcę w trakcie realizacji zamówienia:</w:t>
      </w:r>
    </w:p>
    <w:p w14:paraId="1C8ED5B4" w14:textId="77777777" w:rsidR="00AD4CE9" w:rsidRPr="00DD0DE2" w:rsidRDefault="003227CB" w:rsidP="004231ED">
      <w:pPr>
        <w:pStyle w:val="Akapitzlist1"/>
        <w:numPr>
          <w:ilvl w:val="1"/>
          <w:numId w:val="69"/>
        </w:numPr>
        <w:ind w:left="1276" w:hanging="283"/>
        <w:jc w:val="both"/>
        <w:rPr>
          <w:rFonts w:ascii="Arial Narrow" w:hAnsi="Arial Narrow"/>
        </w:rPr>
      </w:pPr>
      <w:r w:rsidRPr="00DD0DE2">
        <w:rPr>
          <w:rFonts w:ascii="Arial Narrow" w:hAnsi="Arial Narrow"/>
        </w:rPr>
        <w:t xml:space="preserve">oświadczenie </w:t>
      </w:r>
      <w:r w:rsidR="004F40A2" w:rsidRPr="00DD0DE2">
        <w:rPr>
          <w:rFonts w:ascii="Arial Narrow" w:hAnsi="Arial Narrow"/>
        </w:rPr>
        <w:t xml:space="preserve">zatrudnionych pracowników </w:t>
      </w:r>
      <w:r w:rsidR="00AD4CE9" w:rsidRPr="00DD0DE2">
        <w:rPr>
          <w:rFonts w:ascii="Arial Narrow" w:hAnsi="Arial Narrow"/>
          <w:shd w:val="clear" w:color="auto" w:fill="FFFFFF"/>
        </w:rPr>
        <w:t>zawierające</w:t>
      </w:r>
      <w:r w:rsidR="001C3EB9" w:rsidRPr="00DD0DE2">
        <w:rPr>
          <w:rFonts w:ascii="Arial Narrow" w:hAnsi="Arial Narrow"/>
          <w:shd w:val="clear" w:color="auto" w:fill="FFFFFF"/>
        </w:rPr>
        <w:t xml:space="preserve"> informacje, w tym dane osobowe, niezb</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dne do weryfikacji zatrudnienia na podstawie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w szczeg</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lno</w:t>
      </w:r>
      <w:r w:rsidR="001C3EB9" w:rsidRPr="00DD0DE2">
        <w:rPr>
          <w:rFonts w:ascii="Arial Narrow" w:hAnsi="Arial Narrow" w:hint="eastAsia"/>
          <w:shd w:val="clear" w:color="auto" w:fill="FFFFFF"/>
        </w:rPr>
        <w:t>ś</w:t>
      </w:r>
      <w:r w:rsidR="001C3EB9" w:rsidRPr="00DD0DE2">
        <w:rPr>
          <w:rFonts w:ascii="Arial Narrow" w:hAnsi="Arial Narrow"/>
          <w:shd w:val="clear" w:color="auto" w:fill="FFFFFF"/>
        </w:rPr>
        <w:t>ci imi</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 nazwisko zatrudnionego pracownika, dat</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zawarcia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rodzaj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 zakres obowi</w:t>
      </w:r>
      <w:r w:rsidR="001C3EB9" w:rsidRPr="00DD0DE2">
        <w:rPr>
          <w:rFonts w:ascii="Arial Narrow" w:hAnsi="Arial Narrow" w:hint="eastAsia"/>
          <w:shd w:val="clear" w:color="auto" w:fill="FFFFFF"/>
        </w:rPr>
        <w:t>ą</w:t>
      </w:r>
      <w:r w:rsidR="001C3EB9" w:rsidRPr="00DD0DE2">
        <w:rPr>
          <w:rFonts w:ascii="Arial Narrow" w:hAnsi="Arial Narrow"/>
          <w:shd w:val="clear" w:color="auto" w:fill="FFFFFF"/>
        </w:rPr>
        <w:t>zk</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w pracownika</w:t>
      </w:r>
      <w:r w:rsidR="00AD4CE9" w:rsidRPr="00DD0DE2">
        <w:rPr>
          <w:rFonts w:ascii="Arial Narrow" w:hAnsi="Arial Narrow"/>
          <w:shd w:val="clear" w:color="auto" w:fill="FFFFFF"/>
        </w:rPr>
        <w:t>,</w:t>
      </w:r>
    </w:p>
    <w:p w14:paraId="2EA91E5A" w14:textId="77777777" w:rsidR="003227CB" w:rsidRPr="0090758B" w:rsidRDefault="004F40A2" w:rsidP="004231ED">
      <w:pPr>
        <w:pStyle w:val="Akapitzlist1"/>
        <w:numPr>
          <w:ilvl w:val="1"/>
          <w:numId w:val="69"/>
        </w:numPr>
        <w:ind w:left="1276" w:hanging="283"/>
        <w:jc w:val="both"/>
        <w:rPr>
          <w:rFonts w:ascii="Arial Narrow" w:hAnsi="Arial Narrow"/>
        </w:rPr>
      </w:pPr>
      <w:r>
        <w:rPr>
          <w:rFonts w:ascii="Arial Narrow" w:hAnsi="Arial Narrow"/>
        </w:rPr>
        <w:t xml:space="preserve">oświadczenie </w:t>
      </w:r>
      <w:r w:rsidR="003227CB" w:rsidRPr="0090758B">
        <w:rPr>
          <w:rFonts w:ascii="Arial Narrow" w:hAnsi="Arial Narrow"/>
        </w:rPr>
        <w:t>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w:t>
      </w:r>
      <w:r w:rsidR="00AD4CE9">
        <w:rPr>
          <w:rFonts w:ascii="Arial Narrow" w:hAnsi="Arial Narrow"/>
        </w:rPr>
        <w:t xml:space="preserve"> imion i nazwisk tych osób, daty zawarcia umowy o pracę, </w:t>
      </w:r>
      <w:r w:rsidR="003227CB" w:rsidRPr="0090758B">
        <w:rPr>
          <w:rFonts w:ascii="Arial Narrow" w:hAnsi="Arial Narrow"/>
        </w:rPr>
        <w:t>rodzaju umowy o pracę i wymiaru etatu</w:t>
      </w:r>
      <w:r w:rsidR="00AD4CE9">
        <w:rPr>
          <w:rFonts w:ascii="Arial Narrow" w:hAnsi="Arial Narrow"/>
        </w:rPr>
        <w:t>, zakresu obowiązków pracownika</w:t>
      </w:r>
      <w:r w:rsidR="003227CB" w:rsidRPr="0090758B">
        <w:rPr>
          <w:rFonts w:ascii="Arial Narrow" w:hAnsi="Arial Narrow"/>
        </w:rPr>
        <w:t xml:space="preserve"> oraz podpis osoby upoważnionej do złożenia oświadczenia w imieniu Wykonawcy lub Podwykonawcy;</w:t>
      </w:r>
    </w:p>
    <w:p w14:paraId="28FE32DF"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w:t>
      </w:r>
      <w:r w:rsidRPr="0090758B">
        <w:rPr>
          <w:rFonts w:ascii="Arial Narrow" w:hAnsi="Arial Narrow"/>
        </w:rPr>
        <w:lastRenderedPageBreak/>
        <w:t xml:space="preserve">zanonimizowana w sposób zapewniający ochronę danych osobowych pracowników, zgodnie z przepisami ustawy z dnia </w:t>
      </w:r>
      <w:r w:rsidR="0071438B">
        <w:rPr>
          <w:rFonts w:ascii="Arial Narrow" w:hAnsi="Arial Narrow"/>
        </w:rPr>
        <w:t>10 maja 2018</w:t>
      </w:r>
      <w:r w:rsidRPr="0090758B">
        <w:rPr>
          <w:rFonts w:ascii="Arial Narrow" w:hAnsi="Arial Narrow"/>
        </w:rPr>
        <w:t xml:space="preserve"> r. o ochronie danych osobowych</w:t>
      </w:r>
      <w:r w:rsidR="00916C12">
        <w:rPr>
          <w:rFonts w:ascii="Arial Narrow" w:hAnsi="Arial Narrow"/>
        </w:rPr>
        <w:t xml:space="preserve">, </w:t>
      </w:r>
      <w:r w:rsidRPr="0090758B">
        <w:rPr>
          <w:rFonts w:ascii="Arial Narrow" w:hAnsi="Arial Narrow"/>
        </w:rPr>
        <w:t xml:space="preserve">tj. w szczególności bez adresów, nr PESEL pracowników, nr konta bankowego; imię i nazwisko pracownika nie podlega </w:t>
      </w:r>
      <w:proofErr w:type="spellStart"/>
      <w:r w:rsidRPr="0090758B">
        <w:rPr>
          <w:rFonts w:ascii="Arial Narrow" w:hAnsi="Arial Narrow"/>
        </w:rPr>
        <w:t>anonimizacji</w:t>
      </w:r>
      <w:proofErr w:type="spellEnd"/>
      <w:r w:rsidRPr="0090758B">
        <w:rPr>
          <w:rFonts w:ascii="Arial Narrow" w:hAnsi="Arial Narrow"/>
        </w:rPr>
        <w:t xml:space="preserve">; informacje takie jak: data zawarcia umowy, rodzaj umowy o pracę i wymiar etatu </w:t>
      </w:r>
      <w:r w:rsidR="00AD4CE9">
        <w:rPr>
          <w:rFonts w:ascii="Arial Narrow" w:hAnsi="Arial Narrow"/>
        </w:rPr>
        <w:t xml:space="preserve">oraz zakres obowiązków pracownika </w:t>
      </w:r>
      <w:r w:rsidRPr="0090758B">
        <w:rPr>
          <w:rFonts w:ascii="Arial Narrow" w:hAnsi="Arial Narrow"/>
        </w:rPr>
        <w:t>powinny być możliwe do zidentyfikowania;</w:t>
      </w:r>
    </w:p>
    <w:p w14:paraId="3AF25620"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zaświadczenie właściwego oddziału ZUS, potwierdzające opłacanie przez Wykonawcę lub Podwykonawcę składek na ubezpieczenie społeczne i zdrowotne z tytułu zatrudnienia na podstawie umów o pracę za ostatni okres rozliczeniowy,</w:t>
      </w:r>
    </w:p>
    <w:p w14:paraId="7DDEDD8B"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71438B">
        <w:rPr>
          <w:rFonts w:ascii="Arial Narrow" w:hAnsi="Arial Narrow"/>
        </w:rPr>
        <w:t>10 maja 2018</w:t>
      </w:r>
      <w:r w:rsidRPr="0090758B">
        <w:rPr>
          <w:rFonts w:ascii="Arial Narrow" w:hAnsi="Arial Narrow"/>
        </w:rPr>
        <w:t xml:space="preserve"> r. o ochronie danych osobowych; imię i nazwisko pracownika nie podlega </w:t>
      </w:r>
      <w:proofErr w:type="spellStart"/>
      <w:r w:rsidRPr="0090758B">
        <w:rPr>
          <w:rFonts w:ascii="Arial Narrow" w:hAnsi="Arial Narrow"/>
        </w:rPr>
        <w:t>anonimizacji</w:t>
      </w:r>
      <w:proofErr w:type="spellEnd"/>
      <w:r w:rsidRPr="0090758B">
        <w:rPr>
          <w:rFonts w:ascii="Arial Narrow" w:hAnsi="Arial Narrow"/>
        </w:rPr>
        <w:t>.</w:t>
      </w:r>
    </w:p>
    <w:p w14:paraId="69E6081E"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 xml:space="preserve">Zamawiający może żądać przedłożenia jednocześnie wszystkich lub też każdego z osobna dowodów określonych w pkt. </w:t>
      </w:r>
      <w:r w:rsidR="006663BE">
        <w:rPr>
          <w:rFonts w:ascii="Arial Narrow" w:hAnsi="Arial Narrow"/>
        </w:rPr>
        <w:t>5</w:t>
      </w:r>
      <w:r w:rsidRPr="0090758B">
        <w:rPr>
          <w:rFonts w:ascii="Arial Narrow" w:hAnsi="Arial Narrow"/>
        </w:rPr>
        <w:t xml:space="preserve"> powyżej.</w:t>
      </w:r>
    </w:p>
    <w:p w14:paraId="38D25305"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Brak przedłożenia Zamawiające</w:t>
      </w:r>
      <w:r w:rsidR="00602830" w:rsidRPr="0090758B">
        <w:rPr>
          <w:rFonts w:ascii="Arial Narrow" w:hAnsi="Arial Narrow"/>
        </w:rPr>
        <w:t xml:space="preserve">mu dowodów określonych w pkt. </w:t>
      </w:r>
      <w:r w:rsidR="006663BE">
        <w:rPr>
          <w:rFonts w:ascii="Arial Narrow" w:hAnsi="Arial Narrow"/>
        </w:rPr>
        <w:t>5</w:t>
      </w:r>
      <w:r w:rsidRPr="0090758B">
        <w:rPr>
          <w:rFonts w:ascii="Arial Narrow" w:hAnsi="Arial Narrow"/>
        </w:rPr>
        <w:t xml:space="preserve"> powyżej, w terminie wyznaczonym przez Zamawiającego, Zamawiający uzna za brak zatrudnienia na podstawie umowy o pracę.</w:t>
      </w:r>
    </w:p>
    <w:p w14:paraId="77C7C4C6" w14:textId="77777777" w:rsidR="00BB2434"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45D4D797" w14:textId="77777777" w:rsidR="00B8712E" w:rsidRDefault="00B8712E" w:rsidP="00757AE7">
      <w:pPr>
        <w:pStyle w:val="Akapitzlist1"/>
        <w:ind w:left="993"/>
        <w:jc w:val="both"/>
        <w:rPr>
          <w:rFonts w:ascii="Arial Narrow" w:hAnsi="Arial Narrow"/>
        </w:rPr>
      </w:pPr>
    </w:p>
    <w:p w14:paraId="115F98D8" w14:textId="77777777" w:rsidR="00B8712E" w:rsidRPr="00757AE7" w:rsidRDefault="00B8712E" w:rsidP="004231ED">
      <w:pPr>
        <w:pStyle w:val="Akapitzlist"/>
        <w:numPr>
          <w:ilvl w:val="0"/>
          <w:numId w:val="47"/>
        </w:numPr>
        <w:ind w:left="709" w:hanging="709"/>
        <w:jc w:val="both"/>
        <w:rPr>
          <w:rFonts w:ascii="Arial Narrow" w:hAnsi="Arial Narrow" w:cs="Arial"/>
          <w:szCs w:val="22"/>
          <w:u w:val="single"/>
        </w:rPr>
      </w:pPr>
      <w:r w:rsidRPr="00757AE7">
        <w:rPr>
          <w:rFonts w:ascii="Arial Narrow" w:hAnsi="Arial Narrow" w:cs="Arial"/>
          <w:szCs w:val="22"/>
          <w:u w:val="single"/>
        </w:rPr>
        <w:t xml:space="preserve">Wymagania Zamawiającego dotyczące obsługi geodezyjnej.  </w:t>
      </w:r>
    </w:p>
    <w:p w14:paraId="1B7759E8"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zgodne z Dokumentacją projektową wytyczenie w terenie wszystkich części robót</w:t>
      </w:r>
      <w:r>
        <w:rPr>
          <w:rFonts w:ascii="Arial Narrow" w:hAnsi="Arial Narrow" w:cs="Arial"/>
          <w:szCs w:val="22"/>
        </w:rPr>
        <w:t>.</w:t>
      </w:r>
    </w:p>
    <w:p w14:paraId="4CC0DF0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1E396098"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prawidłowe wpisy do Dziennika budowy</w:t>
      </w:r>
      <w:r w:rsidR="00C92722">
        <w:rPr>
          <w:rFonts w:ascii="Arial Narrow" w:hAnsi="Arial Narrow" w:cs="Arial"/>
          <w:szCs w:val="22"/>
        </w:rPr>
        <w:t>/robót</w:t>
      </w:r>
      <w:r w:rsidRPr="00757AE7">
        <w:rPr>
          <w:rFonts w:ascii="Arial Narrow" w:hAnsi="Arial Narrow" w:cs="Arial"/>
          <w:szCs w:val="22"/>
        </w:rPr>
        <w:t xml:space="preserve"> dotyczące rejestrowania czynności geodezyjnych.</w:t>
      </w:r>
    </w:p>
    <w:p w14:paraId="1A3B7885"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68B3CDC"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robót geodezyjnych jest zobowiązany dokonać odpowiednich pomiarów na żądanie Nadzoru Inwestorskiego lub autorskiego oraz udostępniać wykonane pomiary.</w:t>
      </w:r>
    </w:p>
    <w:p w14:paraId="56AACD1D"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ochronę punktów pomiarowych i wysokościowych, a w przypadku ich uszkodzenia do ich odnowienia.</w:t>
      </w:r>
    </w:p>
    <w:p w14:paraId="718BC1D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1998ACC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uwierzytelni dokumenty geodezyjne, powstałe po inwentaryzacji powykonawczej we właściwym miejscowo urzędzie geodezji i kartografii.</w:t>
      </w:r>
    </w:p>
    <w:p w14:paraId="1128129A" w14:textId="77777777" w:rsidR="00832EF3" w:rsidRDefault="00832EF3" w:rsidP="00757AE7">
      <w:pPr>
        <w:pStyle w:val="Akapitzlist"/>
        <w:tabs>
          <w:tab w:val="left" w:pos="567"/>
          <w:tab w:val="left" w:pos="709"/>
        </w:tabs>
        <w:ind w:left="928"/>
        <w:jc w:val="both"/>
        <w:rPr>
          <w:rFonts w:ascii="Arial Narrow" w:hAnsi="Arial Narrow" w:cs="Arial"/>
          <w:szCs w:val="22"/>
        </w:rPr>
      </w:pPr>
    </w:p>
    <w:p w14:paraId="495E510C" w14:textId="77777777" w:rsidR="00832EF3" w:rsidRPr="00757AE7" w:rsidRDefault="00832EF3" w:rsidP="004231ED">
      <w:pPr>
        <w:pStyle w:val="Akapitzlist"/>
        <w:numPr>
          <w:ilvl w:val="0"/>
          <w:numId w:val="47"/>
        </w:numPr>
        <w:tabs>
          <w:tab w:val="left" w:pos="284"/>
          <w:tab w:val="left" w:pos="851"/>
        </w:tabs>
        <w:ind w:hanging="928"/>
        <w:jc w:val="both"/>
        <w:rPr>
          <w:rFonts w:ascii="Arial Narrow" w:hAnsi="Arial Narrow" w:cs="Arial"/>
          <w:szCs w:val="22"/>
          <w:u w:val="single"/>
        </w:rPr>
      </w:pPr>
      <w:r w:rsidRPr="00757AE7">
        <w:rPr>
          <w:rFonts w:ascii="Arial Narrow" w:hAnsi="Arial Narrow" w:cs="Arial"/>
          <w:szCs w:val="22"/>
          <w:u w:val="single"/>
        </w:rPr>
        <w:t xml:space="preserve">Wymagania Zamawiającego dotyczące zabezpieczenia dróg i obiektów inżynierskich.   </w:t>
      </w:r>
    </w:p>
    <w:p w14:paraId="42580E8E" w14:textId="77777777" w:rsidR="00832EF3" w:rsidRPr="00757AE7"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7332538" w14:textId="77777777" w:rsidR="00832EF3"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lastRenderedPageBreak/>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027A1B3" w14:textId="77777777" w:rsidR="00832EF3" w:rsidRPr="00757AE7" w:rsidRDefault="00832EF3" w:rsidP="00757AE7">
      <w:pPr>
        <w:tabs>
          <w:tab w:val="left" w:pos="142"/>
        </w:tabs>
        <w:ind w:left="142"/>
        <w:jc w:val="both"/>
        <w:rPr>
          <w:rFonts w:ascii="Arial Narrow" w:hAnsi="Arial Narrow" w:cs="Arial"/>
          <w:szCs w:val="22"/>
        </w:rPr>
      </w:pPr>
    </w:p>
    <w:p w14:paraId="5B730706" w14:textId="77777777" w:rsidR="009D494B" w:rsidRPr="0090758B" w:rsidRDefault="009D494B" w:rsidP="00757AE7">
      <w:pPr>
        <w:spacing w:before="240"/>
        <w:jc w:val="center"/>
        <w:rPr>
          <w:rFonts w:ascii="Arial Narrow" w:hAnsi="Arial Narrow" w:cs="Arial"/>
          <w:b/>
        </w:rPr>
      </w:pPr>
      <w:bookmarkStart w:id="1" w:name="_Hlk508576601"/>
      <w:r w:rsidRPr="0090758B">
        <w:rPr>
          <w:rFonts w:ascii="Arial Narrow" w:hAnsi="Arial Narrow" w:cs="Arial"/>
          <w:b/>
        </w:rPr>
        <w:t>§</w:t>
      </w:r>
      <w:bookmarkEnd w:id="1"/>
      <w:r w:rsidRPr="0090758B">
        <w:rPr>
          <w:rFonts w:ascii="Arial Narrow" w:hAnsi="Arial Narrow" w:cs="Arial"/>
          <w:b/>
        </w:rPr>
        <w:t xml:space="preserve"> </w:t>
      </w:r>
      <w:r w:rsidR="00424364" w:rsidRPr="0090758B">
        <w:rPr>
          <w:rFonts w:ascii="Arial Narrow" w:hAnsi="Arial Narrow" w:cs="Arial"/>
          <w:b/>
        </w:rPr>
        <w:t>6</w:t>
      </w:r>
    </w:p>
    <w:p w14:paraId="66E15774" w14:textId="77777777" w:rsidR="007350C3" w:rsidRPr="0090758B" w:rsidRDefault="00FC5ADC" w:rsidP="00757AE7">
      <w:pPr>
        <w:spacing w:after="240"/>
        <w:jc w:val="center"/>
        <w:rPr>
          <w:rFonts w:ascii="Arial Narrow" w:hAnsi="Arial Narrow" w:cs="Arial"/>
          <w:color w:val="00B050"/>
        </w:rPr>
      </w:pPr>
      <w:r w:rsidRPr="0090758B">
        <w:rPr>
          <w:rFonts w:ascii="Arial Narrow" w:hAnsi="Arial Narrow" w:cs="Arial"/>
          <w:b/>
        </w:rPr>
        <w:t>(p</w:t>
      </w:r>
      <w:r w:rsidR="009D494B" w:rsidRPr="0090758B">
        <w:rPr>
          <w:rFonts w:ascii="Arial Narrow" w:hAnsi="Arial Narrow" w:cs="Arial"/>
          <w:b/>
        </w:rPr>
        <w:t>odwykonawstwo</w:t>
      </w:r>
      <w:r w:rsidRPr="0090758B">
        <w:rPr>
          <w:rFonts w:ascii="Arial Narrow" w:hAnsi="Arial Narrow" w:cs="Arial"/>
          <w:b/>
        </w:rPr>
        <w:t>)</w:t>
      </w:r>
    </w:p>
    <w:p w14:paraId="6DE4FB05" w14:textId="77777777" w:rsidR="007350C3" w:rsidRPr="0090758B" w:rsidRDefault="007350C3" w:rsidP="004231ED">
      <w:pPr>
        <w:numPr>
          <w:ilvl w:val="0"/>
          <w:numId w:val="48"/>
        </w:numPr>
        <w:ind w:left="567" w:hanging="567"/>
        <w:jc w:val="both"/>
        <w:rPr>
          <w:rFonts w:ascii="Arial Narrow" w:hAnsi="Arial Narrow" w:cs="Arial"/>
        </w:rPr>
      </w:pPr>
      <w:r w:rsidRPr="0090758B">
        <w:rPr>
          <w:rFonts w:ascii="Arial Narrow" w:hAnsi="Arial Narrow" w:cs="Arial"/>
        </w:rPr>
        <w:t xml:space="preserve">Wykonawca może powierzyć Podwykonawcom (według definicji § 1 </w:t>
      </w:r>
      <w:r w:rsidR="001E7D43">
        <w:rPr>
          <w:rFonts w:ascii="Arial Narrow" w:hAnsi="Arial Narrow" w:cs="Arial"/>
        </w:rPr>
        <w:t>pkt</w:t>
      </w:r>
      <w:r w:rsidRPr="0090758B">
        <w:rPr>
          <w:rFonts w:ascii="Arial Narrow" w:hAnsi="Arial Narrow" w:cs="Arial"/>
        </w:rPr>
        <w:t>.19) wykonanie części robót budowlanych/dostaw/usług z uwzględnieniem postanowień niniejszego paragrafu:</w:t>
      </w:r>
    </w:p>
    <w:p w14:paraId="047ECEA7" w14:textId="77777777" w:rsidR="007350C3" w:rsidRPr="0090758B" w:rsidRDefault="007350C3" w:rsidP="004231ED">
      <w:pPr>
        <w:numPr>
          <w:ilvl w:val="0"/>
          <w:numId w:val="49"/>
        </w:numPr>
        <w:tabs>
          <w:tab w:val="left" w:pos="1134"/>
        </w:tabs>
        <w:ind w:left="567" w:firstLine="0"/>
        <w:jc w:val="both"/>
        <w:rPr>
          <w:rFonts w:ascii="Arial Narrow" w:hAnsi="Arial Narrow" w:cs="Arial"/>
        </w:rPr>
      </w:pPr>
      <w:r w:rsidRPr="0090758B">
        <w:rPr>
          <w:rFonts w:ascii="Arial Narrow" w:hAnsi="Arial Narrow" w:cs="Arial"/>
        </w:rPr>
        <w:t>Zawarcie umowy o Podwykonawstwo wymaga formy pisemnej pod rygorem nieważności,</w:t>
      </w:r>
    </w:p>
    <w:p w14:paraId="0FCA9C6F" w14:textId="77777777"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Do zawarcia umowy Wykonawcy z Podwykonawcą, której przedmiotem są roboty budowlane objęte Kontraktem wymagana jest zgoda Zamawiającego. W związku z tym Wykonawca przedkłada Zamawiającemu dokumenty (kopie) wymagane do wyrażenia zgody na umowę o podwykonawstwo, tj.:</w:t>
      </w:r>
    </w:p>
    <w:p w14:paraId="6AE017E7"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projekt umowy o podwykonawstwo,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w:t>
      </w:r>
    </w:p>
    <w:p w14:paraId="3201E0FF"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wykaz robót podzlecanych Podwykonawcy, sporządzony w oparciu o </w:t>
      </w:r>
      <w:r w:rsidR="006663BE">
        <w:rPr>
          <w:rFonts w:ascii="Arial Narrow" w:hAnsi="Arial Narrow" w:cs="Arial"/>
        </w:rPr>
        <w:t>TER.</w:t>
      </w:r>
    </w:p>
    <w:p w14:paraId="0D2155A8" w14:textId="77777777" w:rsidR="007350C3" w:rsidRPr="0090758B" w:rsidRDefault="007350C3" w:rsidP="004231ED">
      <w:pPr>
        <w:numPr>
          <w:ilvl w:val="0"/>
          <w:numId w:val="49"/>
        </w:numPr>
        <w:ind w:left="1134" w:hanging="567"/>
        <w:jc w:val="both"/>
        <w:rPr>
          <w:rFonts w:ascii="Arial Narrow" w:hAnsi="Arial Narrow" w:cs="Arial"/>
          <w:color w:val="000000"/>
        </w:rPr>
      </w:pPr>
      <w:r w:rsidRPr="0090758B">
        <w:rPr>
          <w:rFonts w:ascii="Arial Narrow" w:hAnsi="Arial Narrow" w:cs="Arial"/>
        </w:rPr>
        <w:t>Zamawiający podejmie decyzję, wyrażając zgodę</w:t>
      </w:r>
      <w:r w:rsidR="00295379">
        <w:rPr>
          <w:rFonts w:ascii="Arial Narrow" w:hAnsi="Arial Narrow" w:cs="Arial"/>
        </w:rPr>
        <w:t xml:space="preserve"> na zawarcie umowy</w:t>
      </w:r>
      <w:r w:rsidR="00FE5BB8">
        <w:rPr>
          <w:rFonts w:ascii="Arial Narrow" w:hAnsi="Arial Narrow" w:cs="Arial"/>
        </w:rPr>
        <w:t xml:space="preserve"> lub</w:t>
      </w:r>
      <w:r w:rsidRPr="0090758B">
        <w:rPr>
          <w:rFonts w:ascii="Arial Narrow" w:hAnsi="Arial Narrow" w:cs="Arial"/>
        </w:rPr>
        <w:t xml:space="preserve"> </w:t>
      </w:r>
      <w:r w:rsidR="00295379">
        <w:rPr>
          <w:rFonts w:ascii="Arial Narrow" w:hAnsi="Arial Narrow" w:cs="Arial"/>
        </w:rPr>
        <w:t xml:space="preserve">zgłosi </w:t>
      </w:r>
      <w:r w:rsidRPr="0090758B">
        <w:rPr>
          <w:rFonts w:ascii="Arial Narrow" w:hAnsi="Arial Narrow" w:cs="Arial"/>
        </w:rPr>
        <w:t>zastrzeżenia</w:t>
      </w:r>
      <w:ins w:id="2" w:author="Dariusz Sass" w:date="2021-02-02T19:58:00Z">
        <w:r w:rsidR="00295379">
          <w:rPr>
            <w:rFonts w:ascii="Arial Narrow" w:hAnsi="Arial Narrow" w:cs="Arial"/>
          </w:rPr>
          <w:t xml:space="preserve"> </w:t>
        </w:r>
      </w:ins>
      <w:r w:rsidR="00295379">
        <w:rPr>
          <w:rFonts w:ascii="Arial Narrow" w:hAnsi="Arial Narrow" w:cs="Arial"/>
        </w:rPr>
        <w:t>do przedłożonego projektu umowy o podwykonawstwo, której przedmiotem są roboty budowlane</w:t>
      </w:r>
      <w:r w:rsidR="00FE5BB8">
        <w:rPr>
          <w:rFonts w:ascii="Arial Narrow" w:hAnsi="Arial Narrow" w:cs="Arial"/>
        </w:rPr>
        <w:t>.</w:t>
      </w:r>
      <w:r w:rsidRPr="0090758B">
        <w:rPr>
          <w:rFonts w:ascii="Arial Narrow" w:hAnsi="Arial Narrow" w:cs="Arial"/>
        </w:rPr>
        <w:t xml:space="preserve"> Jeżeli Zamawiający w terminie 14 dni od dnia dostarczenia do siedziby Zamawiającego projektu umowy z dokumentami nie zgłosi pisemnie  </w:t>
      </w:r>
      <w:r w:rsidRPr="0090758B">
        <w:rPr>
          <w:rFonts w:ascii="Arial Narrow" w:hAnsi="Arial Narrow" w:cs="Arial"/>
          <w:color w:val="000000"/>
        </w:rPr>
        <w:t>zastrzeżeń,</w:t>
      </w:r>
      <w:r w:rsidR="00295379">
        <w:rPr>
          <w:rFonts w:ascii="Arial Narrow" w:hAnsi="Arial Narrow" w:cs="Arial"/>
          <w:color w:val="000000"/>
        </w:rPr>
        <w:t xml:space="preserve"> </w:t>
      </w:r>
      <w:r w:rsidRPr="0090758B">
        <w:rPr>
          <w:rFonts w:ascii="Arial Narrow" w:hAnsi="Arial Narrow" w:cs="Arial"/>
          <w:color w:val="000000"/>
        </w:rPr>
        <w:t>uważać się będzie, że wyraził zgodę na zawarcie umowy o Podwykonawstwo.</w:t>
      </w:r>
    </w:p>
    <w:p w14:paraId="52DFB84A"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Podwykonawca lub dalszy Podwykonawca zamierza zawrzeć umowę </w:t>
      </w:r>
      <w:r w:rsidRPr="0090758B">
        <w:rPr>
          <w:rFonts w:ascii="Arial Narrow" w:hAnsi="Arial Narrow" w:cs="Arial"/>
        </w:rPr>
        <w:br/>
        <w:t>o podwykonawstwo, jest zobowiązany najpierw do uzyskania zgody Wykonawcy na zawarcie umowy o podwykonawstwo. Następnie Podwykonawca lub dalszy podwykonawca przedkłada Zamawiającemu projekt tej umowy, wraz z częścią dokumentacji dotyczącą wykonania robót określonych w projekcie, dołączając zgodę Wykonawcy na zawarcie umowy o podwykonawstwo.</w:t>
      </w:r>
    </w:p>
    <w:p w14:paraId="6BADD9CE"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Wykonawca/Podwykonawca/dalszy Podwykonawca przedkłada Zamawiającemu poświadczoną </w:t>
      </w:r>
      <w:r w:rsidRPr="0090758B">
        <w:rPr>
          <w:rFonts w:ascii="Arial Narrow" w:hAnsi="Arial Narrow" w:cs="Arial"/>
        </w:rPr>
        <w:br/>
        <w:t>za zgodność z oryginałem kopię umowy w terminie 7 dni od jej zawarcia.</w:t>
      </w:r>
    </w:p>
    <w:p w14:paraId="07899565"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Zamawiający w terminie 14 dni od dnia dostarczenia do siedziby Zamawiającego umowy nie zgłosi pisemnie sprzeciwu, uważać się będzie, że zaakceptował umowę o podwykonawstwo. </w:t>
      </w:r>
    </w:p>
    <w:p w14:paraId="44350A59"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Podwykonawcą/dalszymi Podwykonawcami musi zawierać w szczególności:</w:t>
      </w:r>
    </w:p>
    <w:p w14:paraId="41DADD3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zakres robót powierzony Podwykonawcy wraz z częścią dokumentacji wykonania robót objętych umową</w:t>
      </w:r>
      <w:r w:rsidR="006D1180">
        <w:rPr>
          <w:rFonts w:ascii="Arial Narrow" w:hAnsi="Arial Narrow"/>
        </w:rPr>
        <w:t xml:space="preserve"> </w:t>
      </w:r>
      <w:r w:rsidRPr="0090758B">
        <w:rPr>
          <w:rFonts w:ascii="Arial Narrow" w:hAnsi="Arial Narrow"/>
        </w:rPr>
        <w:t>,</w:t>
      </w:r>
    </w:p>
    <w:p w14:paraId="046440A6" w14:textId="77777777" w:rsidR="007350C3" w:rsidRPr="006D1180" w:rsidRDefault="007350C3" w:rsidP="004231ED">
      <w:pPr>
        <w:pStyle w:val="Akapitzlist3"/>
        <w:numPr>
          <w:ilvl w:val="1"/>
          <w:numId w:val="49"/>
        </w:numPr>
        <w:jc w:val="both"/>
        <w:rPr>
          <w:rFonts w:ascii="Arial Narrow" w:hAnsi="Arial Narrow"/>
        </w:rPr>
      </w:pPr>
      <w:r w:rsidRPr="0090758B">
        <w:rPr>
          <w:rFonts w:ascii="Arial Narrow" w:hAnsi="Arial Narrow"/>
        </w:rPr>
        <w:t xml:space="preserve">kwotę wynagrodzenia – </w:t>
      </w:r>
      <w:r w:rsidR="006D1180" w:rsidRPr="00757AE7">
        <w:rPr>
          <w:rFonts w:ascii="Arial Narrow" w:hAnsi="Arial Narrow" w:cs="Arial"/>
        </w:rPr>
        <w:t>kwota ta nie powinna być wyższa, niż wartość tego zakresu robót wynikająca z zatwierdzonego harmonogramu rzeczowo-finansowego Wykonawcy; wynagrodzenie musi być tego samego rodzaju, co wynagrodzenie Wykonawcy</w:t>
      </w:r>
      <w:r w:rsidR="00B870EE" w:rsidRPr="00757AE7">
        <w:rPr>
          <w:rFonts w:ascii="Arial Narrow" w:hAnsi="Arial Narrow"/>
        </w:rPr>
        <w:t>,</w:t>
      </w:r>
    </w:p>
    <w:p w14:paraId="1510DB5A"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wykonania robót objętych umową wraz z Harmonogramem (Harmonogram robót musi być zgodny Harmonogramem rzeczowo-finansowym robót Wykonawcy),</w:t>
      </w:r>
    </w:p>
    <w:p w14:paraId="42BBC444"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wystawienia faktury – nie później niż 3 dni od dnia odbioru robót,</w:t>
      </w:r>
    </w:p>
    <w:p w14:paraId="386543D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zapłaty wynagrodzenia dla Podwykonawcy/dalszego Podwykonawcy, przewidziany w umowie o podwykonawstwo, nie może być dłuższy niż</w:t>
      </w:r>
      <w:r w:rsidRPr="0090758B">
        <w:rPr>
          <w:rFonts w:ascii="Arial Narrow" w:hAnsi="Arial Narrow"/>
          <w:color w:val="548DD4"/>
        </w:rPr>
        <w:t xml:space="preserve"> </w:t>
      </w:r>
      <w:r w:rsidRPr="0090758B">
        <w:rPr>
          <w:rFonts w:ascii="Arial Narrow" w:hAnsi="Arial Narrow"/>
        </w:rPr>
        <w:t>30</w:t>
      </w:r>
      <w:r w:rsidRPr="0090758B">
        <w:rPr>
          <w:rFonts w:ascii="Arial Narrow" w:hAnsi="Arial Narrow"/>
          <w:color w:val="548DD4"/>
        </w:rPr>
        <w:t xml:space="preserve">  </w:t>
      </w:r>
      <w:r w:rsidRPr="0090758B">
        <w:rPr>
          <w:rFonts w:ascii="Arial Narrow" w:hAnsi="Arial Narrow"/>
        </w:rPr>
        <w:t>dni od dnia doręczenia faktury lub rachunku, potwierdzających wykonanie zleconej Podwykonawcy lub dalszemu Podwykonawcy roboty budowlanej,</w:t>
      </w:r>
    </w:p>
    <w:p w14:paraId="1FE942F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termin gwarancji i rękojmi nie może upłynąć wcześniej niż termin gwarancji i rękojmi wskazany w niniejszej umowie w </w:t>
      </w:r>
      <w:r w:rsidRPr="0090758B">
        <w:rPr>
          <w:rFonts w:ascii="Arial Narrow" w:hAnsi="Arial Narrow" w:cs="Arial"/>
        </w:rPr>
        <w:t xml:space="preserve">§ 4 ust. </w:t>
      </w:r>
      <w:r w:rsidR="00B870EE">
        <w:rPr>
          <w:rFonts w:ascii="Arial Narrow" w:hAnsi="Arial Narrow" w:cs="Arial"/>
        </w:rPr>
        <w:t xml:space="preserve">3 </w:t>
      </w:r>
      <w:r w:rsidRPr="0090758B">
        <w:rPr>
          <w:rFonts w:ascii="Arial Narrow" w:hAnsi="Arial Narrow" w:cs="Arial"/>
        </w:rPr>
        <w:t xml:space="preserve">i </w:t>
      </w:r>
      <w:r w:rsidR="00B870EE">
        <w:rPr>
          <w:rFonts w:ascii="Arial Narrow" w:hAnsi="Arial Narrow" w:cs="Arial"/>
        </w:rPr>
        <w:t>4</w:t>
      </w:r>
      <w:r w:rsidRPr="0090758B">
        <w:rPr>
          <w:rFonts w:ascii="Arial Narrow" w:hAnsi="Arial Narrow" w:cs="Arial"/>
        </w:rPr>
        <w:t>,</w:t>
      </w:r>
    </w:p>
    <w:p w14:paraId="52BBA53F"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obowiązek, o którym mowa w ust. 1 pkt. 5) niniejszego paragrafu.</w:t>
      </w:r>
    </w:p>
    <w:p w14:paraId="03BF4AB7"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cs="Arial"/>
        </w:rPr>
        <w:lastRenderedPageBreak/>
        <w:t>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o podwykonawstwo,</w:t>
      </w:r>
    </w:p>
    <w:p w14:paraId="5CA20660"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 lub dalszymi Podwykonawcami nie może zawierać postanowień:</w:t>
      </w:r>
    </w:p>
    <w:p w14:paraId="4EDB7E0C" w14:textId="77777777" w:rsidR="007350C3" w:rsidRPr="0090758B" w:rsidRDefault="007350C3" w:rsidP="004231ED">
      <w:pPr>
        <w:pStyle w:val="Akapitzlist3"/>
        <w:numPr>
          <w:ilvl w:val="1"/>
          <w:numId w:val="49"/>
        </w:numPr>
        <w:jc w:val="both"/>
        <w:rPr>
          <w:rFonts w:ascii="Arial Narrow" w:hAnsi="Arial Narrow"/>
        </w:rPr>
      </w:pPr>
      <w:bookmarkStart w:id="3" w:name="_Hlk486165658"/>
      <w:r w:rsidRPr="0090758B">
        <w:rPr>
          <w:rFonts w:ascii="Arial Narrow" w:hAnsi="Arial Narrow"/>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57F5EC9"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uzależniających uzyskanie przez Podwykonawcę lub dalszego Podwykonawcę zapłaty od Wykonawcy  lub Podwykonawcy wynagrodzenia za wykonanie przedmiotu umowy </w:t>
      </w:r>
      <w:r w:rsidRPr="0090758B">
        <w:rPr>
          <w:rFonts w:ascii="Arial Narrow" w:hAnsi="Arial Narrow"/>
        </w:rPr>
        <w:br/>
        <w:t>o podwykonawstwo od odbioru robót przez Zamawiającego,</w:t>
      </w:r>
    </w:p>
    <w:p w14:paraId="1264295A"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zwrot kwot zabezpieczenia przez Wykonawcę Podwykonawcy, od zwrotu zabezpieczenia należytego wykonania umowy Wykonawcy przez Zamawiającego,</w:t>
      </w:r>
    </w:p>
    <w:p w14:paraId="27931D7D" w14:textId="77777777" w:rsidR="00D31003" w:rsidRDefault="007350C3" w:rsidP="004231ED">
      <w:pPr>
        <w:pStyle w:val="Akapitzlist3"/>
        <w:numPr>
          <w:ilvl w:val="1"/>
          <w:numId w:val="49"/>
        </w:numPr>
        <w:jc w:val="both"/>
        <w:rPr>
          <w:rFonts w:ascii="Arial Narrow" w:hAnsi="Arial Narrow"/>
        </w:rPr>
      </w:pPr>
      <w:r w:rsidRPr="0090758B">
        <w:rPr>
          <w:rFonts w:ascii="Arial Narrow" w:hAnsi="Arial Narrow"/>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Pr>
          <w:rFonts w:ascii="Arial Narrow" w:hAnsi="Arial Narrow"/>
        </w:rPr>
        <w:t>,</w:t>
      </w:r>
    </w:p>
    <w:p w14:paraId="51DF1C4D" w14:textId="77777777" w:rsidR="00D3100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kszta</w:t>
      </w:r>
      <w:r w:rsidRPr="00DD0DE2">
        <w:rPr>
          <w:rFonts w:ascii="Arial Narrow" w:hAnsi="Arial Narrow" w:hint="eastAsia"/>
          <w:shd w:val="clear" w:color="auto" w:fill="FFFFFF"/>
        </w:rPr>
        <w:t>ł</w:t>
      </w:r>
      <w:r w:rsidRPr="00DD0DE2">
        <w:rPr>
          <w:rFonts w:ascii="Arial Narrow" w:hAnsi="Arial Narrow"/>
          <w:shd w:val="clear" w:color="auto" w:fill="FFFFFF"/>
        </w:rPr>
        <w:t>tuj</w:t>
      </w:r>
      <w:r w:rsidRPr="00DD0DE2">
        <w:rPr>
          <w:rFonts w:ascii="Arial Narrow" w:hAnsi="Arial Narrow" w:hint="eastAsia"/>
          <w:shd w:val="clear" w:color="auto" w:fill="FFFFFF"/>
        </w:rPr>
        <w:t>ą</w:t>
      </w:r>
      <w:r w:rsidRPr="00DD0DE2">
        <w:rPr>
          <w:rFonts w:ascii="Arial Narrow" w:hAnsi="Arial Narrow"/>
          <w:shd w:val="clear" w:color="auto" w:fill="FFFFFF"/>
        </w:rPr>
        <w:t>cych prawa i obowi</w:t>
      </w:r>
      <w:r w:rsidRPr="00DD0DE2">
        <w:rPr>
          <w:rFonts w:ascii="Arial Narrow" w:hAnsi="Arial Narrow" w:hint="eastAsia"/>
          <w:shd w:val="clear" w:color="auto" w:fill="FFFFFF"/>
        </w:rPr>
        <w:t>ą</w:t>
      </w:r>
      <w:r w:rsidRPr="00DD0DE2">
        <w:rPr>
          <w:rFonts w:ascii="Arial Narrow" w:hAnsi="Arial Narrow"/>
          <w:shd w:val="clear" w:color="auto" w:fill="FFFFFF"/>
        </w:rPr>
        <w:t>zki podwykonawcy, w zakresie kar umownych oraz postanowie</w:t>
      </w:r>
      <w:r w:rsidRPr="00DD0DE2">
        <w:rPr>
          <w:rFonts w:ascii="Arial Narrow" w:hAnsi="Arial Narrow" w:hint="eastAsia"/>
          <w:shd w:val="clear" w:color="auto" w:fill="FFFFFF"/>
        </w:rPr>
        <w:t>ń</w:t>
      </w:r>
      <w:r w:rsidRPr="00DD0DE2">
        <w:rPr>
          <w:rFonts w:ascii="Arial Narrow" w:hAnsi="Arial Narrow"/>
          <w:shd w:val="clear" w:color="auto" w:fill="FFFFFF"/>
        </w:rPr>
        <w:t xml:space="preserve"> dotycz</w:t>
      </w:r>
      <w:r w:rsidRPr="00DD0DE2">
        <w:rPr>
          <w:rFonts w:ascii="Arial Narrow" w:hAnsi="Arial Narrow" w:hint="eastAsia"/>
          <w:shd w:val="clear" w:color="auto" w:fill="FFFFFF"/>
        </w:rPr>
        <w:t>ą</w:t>
      </w:r>
      <w:r w:rsidRPr="00DD0DE2">
        <w:rPr>
          <w:rFonts w:ascii="Arial Narrow" w:hAnsi="Arial Narrow"/>
          <w:shd w:val="clear" w:color="auto" w:fill="FFFFFF"/>
        </w:rPr>
        <w:t>cych warunk</w:t>
      </w:r>
      <w:r w:rsidRPr="00DD0DE2">
        <w:rPr>
          <w:rFonts w:ascii="Arial Narrow" w:hAnsi="Arial Narrow" w:hint="eastAsia"/>
          <w:shd w:val="clear" w:color="auto" w:fill="FFFFFF"/>
        </w:rPr>
        <w:t>ó</w:t>
      </w:r>
      <w:r w:rsidRPr="00DD0DE2">
        <w:rPr>
          <w:rFonts w:ascii="Arial Narrow" w:hAnsi="Arial Narrow"/>
          <w:shd w:val="clear" w:color="auto" w:fill="FFFFFF"/>
        </w:rPr>
        <w:t>w wyp</w:t>
      </w:r>
      <w:r w:rsidRPr="00DD0DE2">
        <w:rPr>
          <w:rFonts w:ascii="Arial Narrow" w:hAnsi="Arial Narrow" w:hint="eastAsia"/>
          <w:shd w:val="clear" w:color="auto" w:fill="FFFFFF"/>
        </w:rPr>
        <w:t>ł</w:t>
      </w:r>
      <w:r w:rsidRPr="00DD0DE2">
        <w:rPr>
          <w:rFonts w:ascii="Arial Narrow" w:hAnsi="Arial Narrow"/>
          <w:shd w:val="clear" w:color="auto" w:fill="FFFFFF"/>
        </w:rPr>
        <w:t>aty wynagrodzenia, w spos</w:t>
      </w:r>
      <w:r w:rsidRPr="00DD0DE2">
        <w:rPr>
          <w:rFonts w:ascii="Arial Narrow" w:hAnsi="Arial Narrow" w:hint="eastAsia"/>
          <w:shd w:val="clear" w:color="auto" w:fill="FFFFFF"/>
        </w:rPr>
        <w:t>ó</w:t>
      </w:r>
      <w:r w:rsidRPr="00DD0DE2">
        <w:rPr>
          <w:rFonts w:ascii="Arial Narrow" w:hAnsi="Arial Narrow"/>
          <w:shd w:val="clear" w:color="auto" w:fill="FFFFFF"/>
        </w:rPr>
        <w:t>b dla niego mniej korzystny ni</w:t>
      </w:r>
      <w:r w:rsidRPr="00DD0DE2">
        <w:rPr>
          <w:rFonts w:ascii="Arial Narrow" w:hAnsi="Arial Narrow" w:hint="eastAsia"/>
          <w:shd w:val="clear" w:color="auto" w:fill="FFFFFF"/>
        </w:rPr>
        <w:t>ż</w:t>
      </w:r>
      <w:r w:rsidRPr="00DD0DE2">
        <w:rPr>
          <w:rFonts w:ascii="Arial Narrow" w:hAnsi="Arial Narrow"/>
          <w:shd w:val="clear" w:color="auto" w:fill="FFFFFF"/>
        </w:rPr>
        <w:t xml:space="preserve"> prawa i obowi</w:t>
      </w:r>
      <w:r w:rsidRPr="00DD0DE2">
        <w:rPr>
          <w:rFonts w:ascii="Arial Narrow" w:hAnsi="Arial Narrow" w:hint="eastAsia"/>
          <w:shd w:val="clear" w:color="auto" w:fill="FFFFFF"/>
        </w:rPr>
        <w:t>ą</w:t>
      </w:r>
      <w:r w:rsidRPr="00DD0DE2">
        <w:rPr>
          <w:rFonts w:ascii="Arial Narrow" w:hAnsi="Arial Narrow"/>
          <w:shd w:val="clear" w:color="auto" w:fill="FFFFFF"/>
        </w:rPr>
        <w:t>zki wykonawcy, ukszta</w:t>
      </w:r>
      <w:r w:rsidRPr="00DD0DE2">
        <w:rPr>
          <w:rFonts w:ascii="Arial Narrow" w:hAnsi="Arial Narrow" w:hint="eastAsia"/>
          <w:shd w:val="clear" w:color="auto" w:fill="FFFFFF"/>
        </w:rPr>
        <w:t>ł</w:t>
      </w:r>
      <w:r w:rsidRPr="00DD0DE2">
        <w:rPr>
          <w:rFonts w:ascii="Arial Narrow" w:hAnsi="Arial Narrow"/>
          <w:shd w:val="clear" w:color="auto" w:fill="FFFFFF"/>
        </w:rPr>
        <w:t>towane postanowieniami umowy zawartej mi</w:t>
      </w:r>
      <w:r w:rsidRPr="00DD0DE2">
        <w:rPr>
          <w:rFonts w:ascii="Arial Narrow" w:hAnsi="Arial Narrow" w:hint="eastAsia"/>
          <w:shd w:val="clear" w:color="auto" w:fill="FFFFFF"/>
        </w:rPr>
        <w:t>ę</w:t>
      </w:r>
      <w:r w:rsidRPr="00DD0DE2">
        <w:rPr>
          <w:rFonts w:ascii="Arial Narrow" w:hAnsi="Arial Narrow"/>
          <w:shd w:val="clear" w:color="auto" w:fill="FFFFFF"/>
        </w:rPr>
        <w:t>dzy zamawiaj</w:t>
      </w:r>
      <w:r w:rsidRPr="00DD0DE2">
        <w:rPr>
          <w:rFonts w:ascii="Arial Narrow" w:hAnsi="Arial Narrow" w:hint="eastAsia"/>
          <w:shd w:val="clear" w:color="auto" w:fill="FFFFFF"/>
        </w:rPr>
        <w:t>ą</w:t>
      </w:r>
      <w:r w:rsidRPr="00DD0DE2">
        <w:rPr>
          <w:rFonts w:ascii="Arial Narrow" w:hAnsi="Arial Narrow"/>
          <w:shd w:val="clear" w:color="auto" w:fill="FFFFFF"/>
        </w:rPr>
        <w:t>cym a wykonawc</w:t>
      </w:r>
      <w:r w:rsidRPr="00DD0DE2">
        <w:rPr>
          <w:rFonts w:ascii="Arial Narrow" w:hAnsi="Arial Narrow" w:hint="eastAsia"/>
          <w:shd w:val="clear" w:color="auto" w:fill="FFFFFF"/>
        </w:rPr>
        <w:t>ą</w:t>
      </w:r>
      <w:r w:rsidRPr="00DD0DE2">
        <w:rPr>
          <w:rFonts w:ascii="Arial Narrow" w:hAnsi="Arial Narrow"/>
          <w:shd w:val="clear" w:color="auto" w:fill="FFFFFF"/>
        </w:rPr>
        <w:t>,</w:t>
      </w:r>
    </w:p>
    <w:p w14:paraId="774D9248" w14:textId="77777777" w:rsidR="007350C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przewidujących termin zapłaty dłuższy niż 30 dni od dnia dor</w:t>
      </w:r>
      <w:r w:rsidRPr="00DD0DE2">
        <w:rPr>
          <w:rFonts w:ascii="Arial Narrow" w:hAnsi="Arial Narrow" w:hint="eastAsia"/>
          <w:shd w:val="clear" w:color="auto" w:fill="FFFFFF"/>
        </w:rPr>
        <w:t>ę</w:t>
      </w:r>
      <w:r w:rsidRPr="00DD0DE2">
        <w:rPr>
          <w:rFonts w:ascii="Arial Narrow" w:hAnsi="Arial Narrow"/>
          <w:shd w:val="clear" w:color="auto" w:fill="FFFFFF"/>
        </w:rPr>
        <w:t>czenia wykonawcy, podwykonawcy lub dalszemu podwykonawcy faktury lub rachunku</w:t>
      </w:r>
      <w:r w:rsidR="007350C3" w:rsidRPr="00DD0DE2">
        <w:rPr>
          <w:rFonts w:ascii="Arial Narrow" w:hAnsi="Arial Narrow"/>
        </w:rPr>
        <w:t>.</w:t>
      </w:r>
    </w:p>
    <w:bookmarkEnd w:id="3"/>
    <w:p w14:paraId="75F1CBF7" w14:textId="77777777" w:rsidR="007350C3" w:rsidRPr="00FC1F23" w:rsidRDefault="007350C3" w:rsidP="004231ED">
      <w:pPr>
        <w:pStyle w:val="Akapitzlist3"/>
        <w:numPr>
          <w:ilvl w:val="0"/>
          <w:numId w:val="49"/>
        </w:numPr>
        <w:jc w:val="both"/>
        <w:rPr>
          <w:rFonts w:ascii="Arial Narrow" w:hAnsi="Arial Narrow" w:cs="Arial"/>
        </w:rPr>
      </w:pPr>
      <w:r w:rsidRPr="00FC1F23">
        <w:rPr>
          <w:rFonts w:ascii="Arial Narrow" w:hAnsi="Arial Narrow" w:cs="Arial"/>
        </w:rPr>
        <w:t xml:space="preserve">Zamawiający zgłasza pisemnie zastrzeżenia do projektu umowy/zmiany umowy </w:t>
      </w:r>
      <w:r w:rsidRPr="00FC1F23">
        <w:rPr>
          <w:rFonts w:ascii="Arial Narrow" w:hAnsi="Arial Narrow" w:cs="Arial"/>
        </w:rPr>
        <w:br/>
        <w:t xml:space="preserve">o podwykonawstwo </w:t>
      </w:r>
      <w:r w:rsidR="00D31003" w:rsidRPr="00FC1F23">
        <w:rPr>
          <w:rFonts w:ascii="Arial Narrow" w:hAnsi="Arial Narrow" w:cs="Arial"/>
        </w:rPr>
        <w:t xml:space="preserve">lub zgłosi sprzeciw do umowy </w:t>
      </w:r>
      <w:r w:rsidRPr="00FC1F23">
        <w:rPr>
          <w:rFonts w:ascii="Arial Narrow" w:hAnsi="Arial Narrow" w:cs="Arial"/>
        </w:rPr>
        <w:t xml:space="preserve">jeżeli umowa/zmiana umowy nie spełnia wymagań określonych w ust. 1 pkt 7) niniejszego paragrafu, w szczególności, jeżeli zakres </w:t>
      </w:r>
      <w:r w:rsidR="0075131D" w:rsidRPr="00FC1F23">
        <w:rPr>
          <w:rFonts w:ascii="Arial Narrow" w:hAnsi="Arial Narrow" w:cs="Arial"/>
        </w:rPr>
        <w:t>projektu umowy/</w:t>
      </w:r>
      <w:r w:rsidRPr="00FC1F23">
        <w:rPr>
          <w:rFonts w:ascii="Arial Narrow" w:hAnsi="Arial Narrow" w:cs="Arial"/>
        </w:rPr>
        <w:t>umowy</w:t>
      </w:r>
      <w:r w:rsidR="0075131D" w:rsidRPr="00FC1F23">
        <w:rPr>
          <w:rFonts w:ascii="Arial Narrow" w:hAnsi="Arial Narrow" w:cs="Arial"/>
        </w:rPr>
        <w:t>/zmiany</w:t>
      </w:r>
      <w:r w:rsidRPr="00FC1F23">
        <w:rPr>
          <w:rFonts w:ascii="Arial Narrow" w:hAnsi="Arial Narrow" w:cs="Arial"/>
        </w:rPr>
        <w:t xml:space="preserve"> o podwykonawstwo jest niezgodny z przedmiotem niniejszej umowy, oraz jeżeli zawiera zapisy określone w ust. 1 pkt) 8 niniejszego paragrafu</w:t>
      </w:r>
      <w:r w:rsidR="0075131D" w:rsidRPr="00FC1F23">
        <w:rPr>
          <w:rFonts w:ascii="Arial Narrow" w:hAnsi="Arial Narrow" w:cs="Arial"/>
        </w:rPr>
        <w:t>.</w:t>
      </w:r>
      <w:r w:rsidRPr="00FC1F23">
        <w:rPr>
          <w:rFonts w:ascii="Arial Narrow" w:hAnsi="Arial Narrow" w:cs="Arial"/>
        </w:rPr>
        <w:t xml:space="preserve"> </w:t>
      </w:r>
    </w:p>
    <w:p w14:paraId="582AADA7" w14:textId="77777777" w:rsidR="007350C3" w:rsidRPr="00DD0DE2" w:rsidRDefault="007350C3" w:rsidP="004231ED">
      <w:pPr>
        <w:numPr>
          <w:ilvl w:val="0"/>
          <w:numId w:val="49"/>
        </w:numPr>
        <w:tabs>
          <w:tab w:val="left" w:pos="1134"/>
        </w:tabs>
        <w:ind w:left="1134" w:hanging="567"/>
        <w:jc w:val="both"/>
        <w:rPr>
          <w:rFonts w:ascii="Arial Narrow" w:hAnsi="Arial Narrow" w:cs="Arial"/>
        </w:rPr>
      </w:pPr>
      <w:r w:rsidRPr="00DD0DE2">
        <w:rPr>
          <w:rFonts w:ascii="Arial Narrow" w:hAnsi="Arial Narrow" w:cs="Arial"/>
        </w:rPr>
        <w:t>Do wszelkich projektów umów/umów/zmian umów o podwykonawstwo</w:t>
      </w:r>
      <w:r w:rsidR="0075131D" w:rsidRPr="00DD0DE2">
        <w:rPr>
          <w:rFonts w:ascii="Arial Narrow" w:hAnsi="Arial Narrow" w:cs="Arial"/>
        </w:rPr>
        <w:t xml:space="preserve">, </w:t>
      </w:r>
      <w:r w:rsidR="0075131D" w:rsidRPr="00DD0DE2">
        <w:rPr>
          <w:rFonts w:ascii="Arial Narrow" w:hAnsi="Arial Narrow"/>
          <w:shd w:val="clear" w:color="auto" w:fill="FFFFFF"/>
        </w:rPr>
        <w:t>kt</w:t>
      </w:r>
      <w:r w:rsidR="0075131D" w:rsidRPr="00DD0DE2">
        <w:rPr>
          <w:rFonts w:ascii="Arial Narrow" w:hAnsi="Arial Narrow" w:hint="eastAsia"/>
          <w:shd w:val="clear" w:color="auto" w:fill="FFFFFF"/>
        </w:rPr>
        <w:t>ó</w:t>
      </w:r>
      <w:r w:rsidR="0075131D" w:rsidRPr="00DD0DE2">
        <w:rPr>
          <w:rFonts w:ascii="Arial Narrow" w:hAnsi="Arial Narrow"/>
          <w:shd w:val="clear" w:color="auto" w:fill="FFFFFF"/>
        </w:rPr>
        <w:t>rych przedmiotem s</w:t>
      </w:r>
      <w:r w:rsidR="0075131D" w:rsidRPr="00DD0DE2">
        <w:rPr>
          <w:rFonts w:ascii="Arial Narrow" w:hAnsi="Arial Narrow" w:hint="eastAsia"/>
          <w:shd w:val="clear" w:color="auto" w:fill="FFFFFF"/>
        </w:rPr>
        <w:t>ą</w:t>
      </w:r>
      <w:r w:rsidR="0075131D" w:rsidRPr="00DD0DE2">
        <w:rPr>
          <w:rFonts w:ascii="Arial Narrow" w:hAnsi="Arial Narrow"/>
          <w:shd w:val="clear" w:color="auto" w:fill="FFFFFF"/>
        </w:rPr>
        <w:t xml:space="preserve"> roboty budowlane</w:t>
      </w:r>
      <w:r w:rsidRPr="00DD0DE2">
        <w:rPr>
          <w:rFonts w:ascii="Arial Narrow" w:hAnsi="Arial Narrow" w:cs="Arial"/>
        </w:rPr>
        <w:t xml:space="preserve"> między Wykonawcą/Podwykonawcą/dalszym Podwykonawcą stosuje się procedurę określoną w ust. 1, pkt. 1 do 8 niniejszego paragrafu.</w:t>
      </w:r>
    </w:p>
    <w:p w14:paraId="7854C14C" w14:textId="77777777"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 xml:space="preserve">Niewypełnienie przez Wykonawcę/Podwykonawcę/dalszego Podwykonawcę obowiązków uzyskania akceptacji Zamawiającego projektu umowy/umowy/zmian umowy stanowi podstawę </w:t>
      </w:r>
      <w:r w:rsidRPr="0090758B">
        <w:rPr>
          <w:rFonts w:ascii="Arial Narrow" w:hAnsi="Arial Narrow" w:cs="Arial"/>
        </w:rPr>
        <w:br/>
        <w:t>do natychmiastowego usunięcia Podwykonawcy/dalszego podwykonawcy przez Zamawiającego lub żądanie od Wykonawcy usunięcia przedmiotowego Podwykonawcy / dalszego podwykonawcy z Terenu Budowy oraz obciążenia Wykonawcy karą umowną.</w:t>
      </w:r>
    </w:p>
    <w:p w14:paraId="66887472" w14:textId="77777777" w:rsidR="007350C3" w:rsidRPr="00DD0DE2" w:rsidRDefault="00A577A1" w:rsidP="004231ED">
      <w:pPr>
        <w:numPr>
          <w:ilvl w:val="0"/>
          <w:numId w:val="65"/>
        </w:numPr>
        <w:tabs>
          <w:tab w:val="left" w:pos="567"/>
          <w:tab w:val="left" w:pos="851"/>
        </w:tabs>
        <w:ind w:left="567" w:hanging="567"/>
        <w:jc w:val="both"/>
        <w:rPr>
          <w:rFonts w:ascii="Arial Narrow" w:hAnsi="Arial Narrow"/>
        </w:rPr>
      </w:pPr>
      <w:r>
        <w:rPr>
          <w:rFonts w:ascii="Arial Narrow" w:hAnsi="Arial Narrow" w:cs="Arial"/>
        </w:rPr>
        <w:t xml:space="preserve">Wykonawca zobowiązany jest do przedłożenia </w:t>
      </w:r>
      <w:r w:rsidR="007350C3" w:rsidRPr="0090758B">
        <w:rPr>
          <w:rFonts w:ascii="Arial Narrow" w:hAnsi="Arial Narrow"/>
          <w:lang w:eastAsia="ar-SA"/>
        </w:rPr>
        <w:t>Zamawiającemu poświadczonej za zgodność z oryginałem kopi</w:t>
      </w:r>
      <w:r>
        <w:rPr>
          <w:rFonts w:ascii="Arial Narrow" w:hAnsi="Arial Narrow"/>
          <w:lang w:eastAsia="ar-SA"/>
        </w:rPr>
        <w:t>i</w:t>
      </w:r>
      <w:r w:rsidR="007350C3" w:rsidRPr="0090758B">
        <w:rPr>
          <w:rFonts w:ascii="Arial Narrow" w:hAnsi="Arial Narrow"/>
          <w:lang w:eastAsia="ar-SA"/>
        </w:rPr>
        <w:t xml:space="preserve"> zawartej </w:t>
      </w:r>
      <w:r w:rsidR="007D4F71">
        <w:rPr>
          <w:rFonts w:ascii="Arial Narrow" w:hAnsi="Arial Narrow"/>
          <w:lang w:eastAsia="ar-SA"/>
        </w:rPr>
        <w:t>u</w:t>
      </w:r>
      <w:r w:rsidR="007350C3" w:rsidRPr="0090758B">
        <w:rPr>
          <w:rFonts w:ascii="Arial Narrow" w:hAnsi="Arial Narrow"/>
          <w:lang w:eastAsia="ar-SA"/>
        </w:rPr>
        <w:t xml:space="preserve">mowy/zmiany umowy o podwykonawstwo, której przedmiotem są dostawy lub usługi stanowiące część przedmiotu </w:t>
      </w:r>
      <w:r w:rsidR="007D4F71">
        <w:rPr>
          <w:rFonts w:ascii="Arial Narrow" w:hAnsi="Arial Narrow"/>
          <w:lang w:eastAsia="ar-SA"/>
        </w:rPr>
        <w:t>u</w:t>
      </w:r>
      <w:r w:rsidR="007350C3" w:rsidRPr="0090758B">
        <w:rPr>
          <w:rFonts w:ascii="Arial Narrow" w:hAnsi="Arial Narrow"/>
          <w:lang w:eastAsia="ar-SA"/>
        </w:rPr>
        <w:t xml:space="preserve">mowy, w terminie 7 dni od dnia jej zawarcia, z wyłączeniem Umów o </w:t>
      </w:r>
      <w:r w:rsidR="00714BC2" w:rsidRPr="0090758B">
        <w:rPr>
          <w:rFonts w:ascii="Arial Narrow" w:hAnsi="Arial Narrow"/>
          <w:lang w:eastAsia="ar-SA"/>
        </w:rPr>
        <w:t>podwykonawstwo</w:t>
      </w:r>
      <w:r w:rsidR="007350C3" w:rsidRPr="0090758B">
        <w:rPr>
          <w:rFonts w:ascii="Arial Narrow" w:hAnsi="Arial Narrow"/>
          <w:lang w:eastAsia="ar-SA"/>
        </w:rPr>
        <w:t xml:space="preserve"> wartości mniejszej niż 0,5 % wartości umowy brutto w sprawie zamówienia publicznego, o którym mowa w § 7 ust. 1, oraz Umów o podwykonawstwo, których przedmiot został wskazany w </w:t>
      </w:r>
      <w:r w:rsidR="00B540CE">
        <w:rPr>
          <w:rFonts w:ascii="Arial Narrow" w:hAnsi="Arial Narrow"/>
          <w:lang w:eastAsia="ar-SA"/>
        </w:rPr>
        <w:t>SWZ</w:t>
      </w:r>
      <w:r w:rsidR="007350C3" w:rsidRPr="0090758B">
        <w:rPr>
          <w:rFonts w:ascii="Arial Narrow" w:hAnsi="Arial Narrow"/>
          <w:lang w:eastAsia="ar-SA"/>
        </w:rPr>
        <w:t xml:space="preserve"> jako niepodlegający temu obowiązkowi, przy czym wyłączenie to nie dotyczy Umów o podwykonawstwo w zakresie dostaw lub usług o wartości większej niż 50.000 zł. oraz wyszczególnionych </w:t>
      </w:r>
      <w:r w:rsidR="007350C3" w:rsidRPr="00DD0DE2">
        <w:rPr>
          <w:rFonts w:ascii="Arial Narrow" w:hAnsi="Arial Narrow"/>
          <w:lang w:eastAsia="ar-SA"/>
        </w:rPr>
        <w:t xml:space="preserve">w </w:t>
      </w:r>
      <w:r w:rsidR="00B540CE" w:rsidRPr="00DD0DE2">
        <w:rPr>
          <w:rFonts w:ascii="Arial Narrow" w:hAnsi="Arial Narrow"/>
          <w:lang w:eastAsia="ar-SA"/>
        </w:rPr>
        <w:t>SWZ</w:t>
      </w:r>
      <w:r w:rsidR="007350C3" w:rsidRPr="00DD0DE2">
        <w:rPr>
          <w:rFonts w:ascii="Arial Narrow" w:hAnsi="Arial Narrow"/>
          <w:lang w:eastAsia="ar-SA"/>
        </w:rPr>
        <w:t>.</w:t>
      </w:r>
      <w:r w:rsidR="00792D7A" w:rsidRPr="00DD0DE2">
        <w:rPr>
          <w:rFonts w:ascii="Arial Narrow" w:hAnsi="Arial Narrow"/>
          <w:lang w:eastAsia="ar-SA"/>
        </w:rPr>
        <w:t xml:space="preserve"> </w:t>
      </w:r>
      <w:r w:rsidR="00792D7A" w:rsidRPr="00DD0DE2">
        <w:rPr>
          <w:rFonts w:ascii="Arial Narrow" w:hAnsi="Arial Narrow"/>
          <w:shd w:val="clear" w:color="auto" w:fill="FFFFFF"/>
        </w:rPr>
        <w:t>Podwykonawca lub dalszy podwykonawca, przedk</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ada po</w:t>
      </w:r>
      <w:r w:rsidR="00792D7A" w:rsidRPr="00DD0DE2">
        <w:rPr>
          <w:rFonts w:ascii="Arial Narrow" w:hAnsi="Arial Narrow" w:hint="eastAsia"/>
          <w:shd w:val="clear" w:color="auto" w:fill="FFFFFF"/>
        </w:rPr>
        <w:t>ś</w:t>
      </w:r>
      <w:r w:rsidR="00792D7A" w:rsidRPr="00DD0DE2">
        <w:rPr>
          <w:rFonts w:ascii="Arial Narrow" w:hAnsi="Arial Narrow"/>
          <w:shd w:val="clear" w:color="auto" w:fill="FFFFFF"/>
        </w:rPr>
        <w:t>wiadczon</w:t>
      </w:r>
      <w:r w:rsidR="00792D7A" w:rsidRPr="00DD0DE2">
        <w:rPr>
          <w:rFonts w:ascii="Arial Narrow" w:hAnsi="Arial Narrow" w:hint="eastAsia"/>
          <w:shd w:val="clear" w:color="auto" w:fill="FFFFFF"/>
        </w:rPr>
        <w:t>ą</w:t>
      </w:r>
      <w:r w:rsidR="00792D7A" w:rsidRPr="00DD0DE2">
        <w:rPr>
          <w:rFonts w:ascii="Arial Narrow" w:hAnsi="Arial Narrow"/>
          <w:shd w:val="clear" w:color="auto" w:fill="FFFFFF"/>
        </w:rPr>
        <w:t xml:space="preserve"> za zgodno</w:t>
      </w:r>
      <w:r w:rsidR="00792D7A" w:rsidRPr="00DD0DE2">
        <w:rPr>
          <w:rFonts w:ascii="Arial Narrow" w:hAnsi="Arial Narrow" w:hint="eastAsia"/>
          <w:shd w:val="clear" w:color="auto" w:fill="FFFFFF"/>
        </w:rPr>
        <w:t>ść</w:t>
      </w:r>
      <w:r w:rsidR="00792D7A" w:rsidRPr="00DD0DE2">
        <w:rPr>
          <w:rFonts w:ascii="Arial Narrow" w:hAnsi="Arial Narrow"/>
          <w:shd w:val="clear" w:color="auto" w:fill="FFFFFF"/>
        </w:rPr>
        <w:t xml:space="preserve"> z orygina</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em kopi</w:t>
      </w:r>
      <w:r w:rsidR="00792D7A" w:rsidRPr="00DD0DE2">
        <w:rPr>
          <w:rFonts w:ascii="Arial Narrow" w:hAnsi="Arial Narrow" w:hint="eastAsia"/>
          <w:shd w:val="clear" w:color="auto" w:fill="FFFFFF"/>
        </w:rPr>
        <w:t>ę</w:t>
      </w:r>
      <w:r w:rsidR="00792D7A" w:rsidRPr="00DD0DE2">
        <w:rPr>
          <w:rFonts w:ascii="Arial Narrow" w:hAnsi="Arial Narrow"/>
          <w:shd w:val="clear" w:color="auto" w:fill="FFFFFF"/>
        </w:rPr>
        <w:t xml:space="preserve"> </w:t>
      </w:r>
      <w:r w:rsidR="00792D7A" w:rsidRPr="00DD0DE2">
        <w:rPr>
          <w:rFonts w:ascii="Arial Narrow" w:hAnsi="Arial Narrow"/>
          <w:lang w:eastAsia="ar-SA"/>
        </w:rPr>
        <w:t>zawartej umowy/zmiany umowy o podwykonawstwo, której przedmiotem są dostawy lub usługi stanowiące część przedmiotu umowy</w:t>
      </w:r>
      <w:r w:rsidR="00792D7A" w:rsidRPr="00DD0DE2">
        <w:rPr>
          <w:rFonts w:ascii="Arial Narrow" w:hAnsi="Arial Narrow"/>
          <w:shd w:val="clear" w:color="auto" w:fill="FFFFFF"/>
        </w:rPr>
        <w:t xml:space="preserve"> Zamawiaj</w:t>
      </w:r>
      <w:r w:rsidR="00792D7A" w:rsidRPr="00DD0DE2">
        <w:rPr>
          <w:rFonts w:ascii="Arial Narrow" w:hAnsi="Arial Narrow" w:hint="eastAsia"/>
          <w:shd w:val="clear" w:color="auto" w:fill="FFFFFF"/>
        </w:rPr>
        <w:t>ą</w:t>
      </w:r>
      <w:r w:rsidR="00DD0DE2">
        <w:rPr>
          <w:rFonts w:ascii="Arial Narrow" w:hAnsi="Arial Narrow"/>
          <w:shd w:val="clear" w:color="auto" w:fill="FFFFFF"/>
        </w:rPr>
        <w:t>cemu i W</w:t>
      </w:r>
      <w:r w:rsidR="00792D7A" w:rsidRPr="00DD0DE2">
        <w:rPr>
          <w:rFonts w:ascii="Arial Narrow" w:hAnsi="Arial Narrow"/>
          <w:shd w:val="clear" w:color="auto" w:fill="FFFFFF"/>
        </w:rPr>
        <w:t>ykonawcy.</w:t>
      </w:r>
    </w:p>
    <w:p w14:paraId="1BE832BA" w14:textId="77777777" w:rsidR="00792D7A" w:rsidRDefault="00792D7A" w:rsidP="004231ED">
      <w:pPr>
        <w:numPr>
          <w:ilvl w:val="0"/>
          <w:numId w:val="66"/>
        </w:numPr>
        <w:ind w:left="567" w:hanging="567"/>
        <w:jc w:val="both"/>
        <w:rPr>
          <w:rFonts w:ascii="Arial Narrow" w:hAnsi="Arial Narrow" w:cs="Arial"/>
        </w:rPr>
      </w:pPr>
      <w:r>
        <w:rPr>
          <w:rFonts w:ascii="Arial Narrow" w:hAnsi="Arial Narrow" w:cs="Arial"/>
        </w:rPr>
        <w:t xml:space="preserve">W przypadku niewypełnienia przez Wykonawcę/Podwykonawcę/dalszego podwykonawcę na wezwanie Zamawiającego obowiązku zmiany umowy/zmiany umowy </w:t>
      </w:r>
      <w:r w:rsidR="00CD006E" w:rsidRPr="0090758B">
        <w:rPr>
          <w:rFonts w:ascii="Arial Narrow" w:hAnsi="Arial Narrow"/>
          <w:lang w:eastAsia="ar-SA"/>
        </w:rPr>
        <w:t xml:space="preserve">której przedmiotem są dostawy lub usługi stanowiące część przedmiotu </w:t>
      </w:r>
      <w:r w:rsidR="00CD006E">
        <w:rPr>
          <w:rFonts w:ascii="Arial Narrow" w:hAnsi="Arial Narrow"/>
          <w:lang w:eastAsia="ar-SA"/>
        </w:rPr>
        <w:t>u</w:t>
      </w:r>
      <w:r w:rsidR="00CD006E" w:rsidRPr="0090758B">
        <w:rPr>
          <w:rFonts w:ascii="Arial Narrow" w:hAnsi="Arial Narrow"/>
          <w:lang w:eastAsia="ar-SA"/>
        </w:rPr>
        <w:t>mowy</w:t>
      </w:r>
      <w:r w:rsidR="00CD006E">
        <w:rPr>
          <w:rFonts w:ascii="Arial Narrow" w:hAnsi="Arial Narrow" w:cs="Arial"/>
        </w:rPr>
        <w:t xml:space="preserve">, o której mowa w ust. 2 </w:t>
      </w:r>
      <w:r>
        <w:rPr>
          <w:rFonts w:ascii="Arial Narrow" w:hAnsi="Arial Narrow" w:cs="Arial"/>
        </w:rPr>
        <w:t>w zakresie skrócenia terminu zap</w:t>
      </w:r>
      <w:r w:rsidR="00CD006E">
        <w:rPr>
          <w:rFonts w:ascii="Arial Narrow" w:hAnsi="Arial Narrow" w:cs="Arial"/>
        </w:rPr>
        <w:t xml:space="preserve">łaty </w:t>
      </w:r>
      <w:r w:rsidR="00CD006E">
        <w:rPr>
          <w:rFonts w:ascii="Arial Narrow" w:hAnsi="Arial Narrow" w:cs="Arial"/>
        </w:rPr>
        <w:lastRenderedPageBreak/>
        <w:t>dłuższego niż 30 dni do 30</w:t>
      </w:r>
      <w:r w:rsidR="00D35C1B">
        <w:rPr>
          <w:rFonts w:ascii="Arial Narrow" w:hAnsi="Arial Narrow" w:cs="Arial"/>
        </w:rPr>
        <w:t xml:space="preserve"> dni, Z</w:t>
      </w:r>
      <w:r w:rsidR="00CD006E">
        <w:rPr>
          <w:rFonts w:ascii="Arial Narrow" w:hAnsi="Arial Narrow" w:cs="Arial"/>
        </w:rPr>
        <w:t>amawiający będzie uprawniony do nałożenia na Wykonawcę/Podwykonawcę/dalszego podwykonawcę kary umownej.</w:t>
      </w:r>
    </w:p>
    <w:p w14:paraId="35EEBFF8"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Umowy o podwykonawstwo zawarte z naruszeniem postanowień ust. 1 i ust. 2 niniejszego paragrafu stanowią rażące naruszenie niniejszej umowy.</w:t>
      </w:r>
    </w:p>
    <w:p w14:paraId="234761FD"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Brak zgłoszenia Zamawiającemu robót/dostaw/usług realizowanych przez Podwykonawcę/dalszego Podwykonawcę traktowany będzie jako realizacja robót budowlanych objętych niniejszą umową przez Wykonawcę siłami własnymi.</w:t>
      </w:r>
    </w:p>
    <w:p w14:paraId="0486F909"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Za działania lub zaniechania Podwykonawców/dalszych podwykonawców Wykonawca odpowiada jak za własne.</w:t>
      </w:r>
    </w:p>
    <w:p w14:paraId="490C84BE"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W ramach Ubezpieczenia Wykonawcy ubezpieczonymi będą także wszyscy Podwykonawcy/dalsi Podwykonawcy.</w:t>
      </w:r>
    </w:p>
    <w:p w14:paraId="004D48E4"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lang w:eastAsia="ar-SA"/>
        </w:rPr>
        <w:t xml:space="preserve">W przypadku, gdy projekt Umowy o podwykonawstwo lub projekt zmiany Umowy o podwykonawstwo  </w:t>
      </w:r>
      <w:r w:rsidRPr="0090758B">
        <w:rPr>
          <w:rFonts w:ascii="Arial Narrow" w:hAnsi="Arial Narrow"/>
          <w:lang w:eastAsia="ar-SA"/>
        </w:rPr>
        <w:br/>
        <w:t>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2FF1FA7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Niezależnie od postanowień ust. 1-</w:t>
      </w:r>
      <w:r w:rsidR="00792D7A">
        <w:rPr>
          <w:rFonts w:ascii="Arial Narrow" w:hAnsi="Arial Narrow"/>
        </w:rPr>
        <w:t>8</w:t>
      </w:r>
      <w:r w:rsidRPr="0090758B">
        <w:rPr>
          <w:rFonts w:ascii="Arial Narrow" w:hAnsi="Arial Narrow"/>
        </w:rPr>
        <w:t xml:space="preserve"> powyżej,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71228471"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543FC9C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 xml:space="preserve">Jeżeli powierzenie podwykonawcy wykonania części zamówienia na roboty budowlane lub usługi nastąpi w trakcie realizacji przedmiotowego zadania, Wykonawca na żądanie Zamawiającego przedstawi oświadczenie podwykonawcy, o którym mowa w art. </w:t>
      </w:r>
      <w:r w:rsidR="00A577A1">
        <w:rPr>
          <w:rFonts w:ascii="Arial Narrow" w:hAnsi="Arial Narrow"/>
        </w:rPr>
        <w:t>1</w:t>
      </w:r>
      <w:r w:rsidRPr="0090758B">
        <w:rPr>
          <w:rFonts w:ascii="Arial Narrow" w:hAnsi="Arial Narrow"/>
        </w:rPr>
        <w:t xml:space="preserve">25 ust. 1 ustawy PZP lub </w:t>
      </w:r>
      <w:r w:rsidR="00A577A1">
        <w:rPr>
          <w:rFonts w:ascii="Arial Narrow" w:hAnsi="Arial Narrow"/>
        </w:rPr>
        <w:t xml:space="preserve"> podmiotowe środki dowodowe dotyczące tego podwykonawcy</w:t>
      </w:r>
      <w:r w:rsidRPr="0090758B">
        <w:rPr>
          <w:rFonts w:ascii="Arial Narrow" w:hAnsi="Arial Narrow"/>
        </w:rPr>
        <w:t xml:space="preserve">  potwierdzające brak podstaw wykluczenia wobec tego podwykonawcy</w:t>
      </w:r>
      <w:r w:rsidR="00A577A1">
        <w:rPr>
          <w:rFonts w:ascii="Arial Narrow" w:hAnsi="Arial Narrow"/>
        </w:rPr>
        <w:t>, o których mowa w art. 108 i art. 109 ustawy PZP</w:t>
      </w:r>
      <w:r w:rsidRPr="0090758B">
        <w:rPr>
          <w:rFonts w:ascii="Arial Narrow" w:hAnsi="Arial Narrow"/>
        </w:rPr>
        <w:t>.</w:t>
      </w:r>
    </w:p>
    <w:p w14:paraId="2E2CB255"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Zapisy ust. 1</w:t>
      </w:r>
      <w:r w:rsidR="00792D7A">
        <w:rPr>
          <w:rFonts w:ascii="Arial Narrow" w:hAnsi="Arial Narrow"/>
        </w:rPr>
        <w:t>1</w:t>
      </w:r>
      <w:r w:rsidRPr="0090758B">
        <w:rPr>
          <w:rFonts w:ascii="Arial Narrow" w:hAnsi="Arial Narrow"/>
        </w:rPr>
        <w:t xml:space="preserve"> stosuje się wobec dalszych podwykonawców.</w:t>
      </w:r>
    </w:p>
    <w:p w14:paraId="03C234F5" w14:textId="77777777" w:rsidR="00247748" w:rsidRPr="0090758B" w:rsidRDefault="00247748"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7</w:t>
      </w:r>
    </w:p>
    <w:p w14:paraId="4C7658D2" w14:textId="77777777" w:rsidR="00FC39EE" w:rsidRPr="008A718F" w:rsidRDefault="00955660" w:rsidP="00757AE7">
      <w:pPr>
        <w:spacing w:after="240"/>
        <w:jc w:val="center"/>
        <w:rPr>
          <w:rFonts w:ascii="Arial Narrow" w:hAnsi="Arial Narrow" w:cs="Arial"/>
          <w:b/>
        </w:rPr>
      </w:pPr>
      <w:r w:rsidRPr="008A718F">
        <w:rPr>
          <w:rFonts w:ascii="Arial Narrow" w:hAnsi="Arial Narrow" w:cs="Arial"/>
          <w:b/>
        </w:rPr>
        <w:t>(w</w:t>
      </w:r>
      <w:r w:rsidR="00864ECE" w:rsidRPr="008A718F">
        <w:rPr>
          <w:rFonts w:ascii="Arial Narrow" w:hAnsi="Arial Narrow" w:cs="Arial"/>
          <w:b/>
        </w:rPr>
        <w:t>ynagrodzenie</w:t>
      </w:r>
      <w:r w:rsidR="003A602F" w:rsidRPr="008A718F">
        <w:rPr>
          <w:rFonts w:ascii="Arial Narrow" w:hAnsi="Arial Narrow" w:cs="Arial"/>
          <w:b/>
        </w:rPr>
        <w:t xml:space="preserve"> i sposób płatności</w:t>
      </w:r>
      <w:r w:rsidRPr="008A718F">
        <w:rPr>
          <w:rFonts w:ascii="Arial Narrow" w:hAnsi="Arial Narrow" w:cs="Arial"/>
          <w:b/>
        </w:rPr>
        <w:t>)</w:t>
      </w:r>
    </w:p>
    <w:p w14:paraId="5816D69E" w14:textId="60FF6324" w:rsidR="00CF24A9" w:rsidRPr="00CF24A9" w:rsidRDefault="00284A70" w:rsidP="00CF24A9">
      <w:pPr>
        <w:pStyle w:val="Akapitzlist"/>
        <w:numPr>
          <w:ilvl w:val="3"/>
          <w:numId w:val="73"/>
        </w:numPr>
        <w:ind w:left="426" w:hanging="426"/>
        <w:jc w:val="both"/>
        <w:rPr>
          <w:rFonts w:ascii="Arial Narrow" w:hAnsi="Arial Narrow" w:cs="Arial"/>
        </w:rPr>
      </w:pPr>
      <w:r w:rsidRPr="00DE20C7">
        <w:rPr>
          <w:rFonts w:ascii="Arial Narrow" w:hAnsi="Arial Narrow" w:cs="Arial"/>
        </w:rPr>
        <w:t>Strony ustalaj</w:t>
      </w:r>
      <w:r w:rsidR="00BA656F" w:rsidRPr="00DE20C7">
        <w:rPr>
          <w:rFonts w:ascii="Arial Narrow" w:hAnsi="Arial Narrow" w:cs="Arial"/>
        </w:rPr>
        <w:t>ą</w:t>
      </w:r>
      <w:r w:rsidR="00F94229">
        <w:rPr>
          <w:rFonts w:ascii="Arial Narrow" w:hAnsi="Arial Narrow" w:cs="Arial"/>
        </w:rPr>
        <w:t xml:space="preserve"> łączne wstępne wynagrodzenie ogółem zgodnie z ofertą Wykonawcy w wysokości ……</w:t>
      </w:r>
      <w:r w:rsidR="00FE5F53" w:rsidRPr="00DE20C7">
        <w:rPr>
          <w:rFonts w:ascii="Arial Narrow" w:hAnsi="Arial Narrow" w:cs="Arial"/>
        </w:rPr>
        <w:t>zł brutto</w:t>
      </w:r>
      <w:r w:rsidR="00CB091B" w:rsidRPr="00DE20C7">
        <w:rPr>
          <w:rFonts w:ascii="Arial Narrow" w:hAnsi="Arial Narrow" w:cs="Arial"/>
        </w:rPr>
        <w:t xml:space="preserve"> ( słownie: ………….zł brutto)</w:t>
      </w:r>
      <w:r w:rsidR="00DE20C7" w:rsidRPr="00DE20C7">
        <w:rPr>
          <w:rFonts w:ascii="Arial Narrow" w:hAnsi="Arial Narrow" w:cs="Arial"/>
          <w:color w:val="000000"/>
        </w:rPr>
        <w:t xml:space="preserve"> </w:t>
      </w:r>
    </w:p>
    <w:p w14:paraId="4E14D6E8" w14:textId="4370C3DD" w:rsidR="00952165" w:rsidRDefault="00952165" w:rsidP="00CF24A9">
      <w:pPr>
        <w:pStyle w:val="Akapitzlist"/>
        <w:numPr>
          <w:ilvl w:val="3"/>
          <w:numId w:val="73"/>
        </w:numPr>
        <w:ind w:left="426" w:hanging="426"/>
        <w:jc w:val="both"/>
        <w:rPr>
          <w:rFonts w:ascii="Arial Narrow" w:hAnsi="Arial Narrow" w:cs="Arial"/>
        </w:rPr>
      </w:pPr>
      <w:r w:rsidRPr="00497494">
        <w:rPr>
          <w:rFonts w:ascii="Arial Narrow" w:hAnsi="Arial Narrow"/>
        </w:rPr>
        <w:t xml:space="preserve">Wynagrodzenie jest wynagrodzeniem </w:t>
      </w:r>
      <w:r w:rsidRPr="00AA556F">
        <w:rPr>
          <w:rFonts w:ascii="Arial Narrow" w:hAnsi="Arial Narrow"/>
          <w:b/>
        </w:rPr>
        <w:t>kosztorysowym</w:t>
      </w:r>
      <w:r w:rsidRPr="00497494">
        <w:rPr>
          <w:rFonts w:ascii="Arial Narrow" w:hAnsi="Arial Narrow"/>
        </w:rPr>
        <w:t xml:space="preserve"> </w:t>
      </w:r>
      <w:r>
        <w:rPr>
          <w:rFonts w:ascii="Arial Narrow" w:hAnsi="Arial Narrow"/>
        </w:rPr>
        <w:t xml:space="preserve">i </w:t>
      </w:r>
      <w:r w:rsidRPr="00497494">
        <w:rPr>
          <w:rFonts w:ascii="Arial Narrow" w:hAnsi="Arial Narrow"/>
        </w:rPr>
        <w:t>obejmuje</w:t>
      </w:r>
      <w:r>
        <w:rPr>
          <w:rFonts w:ascii="Arial Narrow" w:hAnsi="Arial Narrow"/>
        </w:rPr>
        <w:t xml:space="preserve"> </w:t>
      </w:r>
      <w:r w:rsidRPr="00497494">
        <w:rPr>
          <w:rFonts w:ascii="Arial Narrow" w:hAnsi="Arial Narrow"/>
        </w:rPr>
        <w:t>wszystkie koszty związane z realizacją przedmiotu</w:t>
      </w:r>
      <w:r>
        <w:rPr>
          <w:rFonts w:ascii="Arial Narrow" w:hAnsi="Arial Narrow"/>
        </w:rPr>
        <w:t xml:space="preserve"> </w:t>
      </w:r>
      <w:r w:rsidR="00CD006E">
        <w:rPr>
          <w:rFonts w:ascii="Arial Narrow" w:hAnsi="Arial Narrow"/>
        </w:rPr>
        <w:t xml:space="preserve">umowy </w:t>
      </w:r>
      <w:r>
        <w:rPr>
          <w:rFonts w:ascii="Arial Narrow" w:hAnsi="Arial Narrow"/>
        </w:rPr>
        <w:t>i objęte</w:t>
      </w:r>
      <w:r w:rsidRPr="00497494">
        <w:rPr>
          <w:rFonts w:ascii="Arial Narrow" w:hAnsi="Arial Narrow"/>
        </w:rPr>
        <w:t xml:space="preserve"> niniejsz</w:t>
      </w:r>
      <w:r>
        <w:rPr>
          <w:rFonts w:ascii="Arial Narrow" w:hAnsi="Arial Narrow"/>
        </w:rPr>
        <w:t>ą</w:t>
      </w:r>
      <w:r w:rsidRPr="00497494">
        <w:rPr>
          <w:rFonts w:ascii="Arial Narrow" w:hAnsi="Arial Narrow"/>
        </w:rPr>
        <w:t xml:space="preserve"> </w:t>
      </w:r>
      <w:r>
        <w:rPr>
          <w:rFonts w:ascii="Arial Narrow" w:hAnsi="Arial Narrow"/>
        </w:rPr>
        <w:t>U</w:t>
      </w:r>
      <w:r w:rsidRPr="00497494">
        <w:rPr>
          <w:rFonts w:ascii="Arial Narrow" w:hAnsi="Arial Narrow"/>
        </w:rPr>
        <w:t>mow</w:t>
      </w:r>
      <w:r>
        <w:rPr>
          <w:rFonts w:ascii="Arial Narrow" w:hAnsi="Arial Narrow"/>
        </w:rPr>
        <w:t>ą</w:t>
      </w:r>
      <w:r>
        <w:rPr>
          <w:rFonts w:ascii="Arial Narrow" w:hAnsi="Arial Narrow" w:cs="Arial"/>
        </w:rPr>
        <w:t>, na podstawie Tabeli Elementów Rozliczeniowych.</w:t>
      </w:r>
    </w:p>
    <w:p w14:paraId="10856C02" w14:textId="77777777" w:rsidR="00952165" w:rsidRPr="00E57EF3" w:rsidRDefault="00952165" w:rsidP="004231ED">
      <w:pPr>
        <w:numPr>
          <w:ilvl w:val="0"/>
          <w:numId w:val="79"/>
        </w:numPr>
        <w:ind w:left="426" w:hanging="426"/>
        <w:jc w:val="both"/>
        <w:rPr>
          <w:rFonts w:ascii="Arial Narrow" w:hAnsi="Arial Narrow" w:cs="Arial"/>
        </w:rPr>
      </w:pPr>
      <w:r w:rsidRPr="00E57EF3">
        <w:rPr>
          <w:rFonts w:ascii="Arial Narrow" w:hAnsi="Arial Narrow" w:cs="Arial"/>
        </w:rPr>
        <w:t>Ostateczna wartość przedmiotu umowy określona w ust. 1 zostanie ustalona po odbiorze robót budowlanych stanowiących przedmiot umowy, zatwierdzonym protokołem odbioru końcowego robót na podstawie przeprowadzonego obmiaru oraz kosztorysu powykonawczego sporządzon</w:t>
      </w:r>
      <w:r>
        <w:rPr>
          <w:rFonts w:ascii="Arial Narrow" w:hAnsi="Arial Narrow" w:cs="Arial"/>
        </w:rPr>
        <w:t xml:space="preserve">ego przez Wykonawcę </w:t>
      </w:r>
      <w:r w:rsidRPr="00E57EF3">
        <w:rPr>
          <w:rFonts w:ascii="Arial Narrow" w:hAnsi="Arial Narrow" w:cs="Arial"/>
        </w:rPr>
        <w:t>i sprawdzonego przez inspektora nadzoru.</w:t>
      </w:r>
    </w:p>
    <w:p w14:paraId="698D4784" w14:textId="77777777" w:rsidR="00952165" w:rsidRPr="00E57EF3" w:rsidRDefault="00952165" w:rsidP="004231ED">
      <w:pPr>
        <w:pStyle w:val="Akapitzlist"/>
        <w:numPr>
          <w:ilvl w:val="0"/>
          <w:numId w:val="79"/>
        </w:numPr>
        <w:ind w:left="426" w:hanging="426"/>
        <w:jc w:val="both"/>
        <w:rPr>
          <w:rFonts w:ascii="Arial Narrow" w:eastAsia="Calibri" w:hAnsi="Arial Narrow"/>
        </w:rPr>
      </w:pPr>
      <w:r w:rsidRPr="00E57EF3">
        <w:rPr>
          <w:rFonts w:ascii="Arial Narrow" w:eastAsia="Calibri" w:hAnsi="Arial Narrow"/>
        </w:rPr>
        <w:t xml:space="preserve">Z tytułu prawidłowego i terminowego wykonania Umowy, Wykonawcy przysługiwać będzie wynagrodzenie kosztorysowe ustalone jako iloczyn ryczałtowych cen jednostkowych poszczególnych robót określonych </w:t>
      </w:r>
      <w:r w:rsidRPr="00E57EF3">
        <w:rPr>
          <w:rFonts w:ascii="Arial Narrow" w:eastAsia="Calibri" w:hAnsi="Arial Narrow"/>
        </w:rPr>
        <w:br/>
        <w:t xml:space="preserve">w TER oraz ilości faktycznie wykonanych przez Wykonawcę robót wynikających z obmiarów wskazanych </w:t>
      </w:r>
      <w:r w:rsidRPr="00E57EF3">
        <w:rPr>
          <w:rFonts w:ascii="Arial Narrow" w:eastAsia="Calibri" w:hAnsi="Arial Narrow"/>
        </w:rPr>
        <w:br/>
        <w:t>w protokołach odbiorów częściowych/końcowego.</w:t>
      </w:r>
    </w:p>
    <w:p w14:paraId="6BFD7508" w14:textId="77777777" w:rsidR="00DE785D" w:rsidRPr="006E1648" w:rsidRDefault="00952165" w:rsidP="004231ED">
      <w:pPr>
        <w:numPr>
          <w:ilvl w:val="0"/>
          <w:numId w:val="79"/>
        </w:numPr>
        <w:ind w:left="426" w:hanging="426"/>
        <w:jc w:val="both"/>
        <w:rPr>
          <w:rFonts w:ascii="Arial Narrow" w:hAnsi="Arial Narrow" w:cs="Arial"/>
        </w:rPr>
      </w:pPr>
      <w:r w:rsidRPr="00497494">
        <w:rPr>
          <w:rFonts w:ascii="Arial Narrow" w:hAnsi="Arial Narrow"/>
        </w:rPr>
        <w:t>Zwiększenie wynagrodzenia kosztorysowego określonego w ust.</w:t>
      </w:r>
      <w:r>
        <w:rPr>
          <w:rFonts w:ascii="Arial Narrow" w:hAnsi="Arial Narrow"/>
        </w:rPr>
        <w:t xml:space="preserve"> </w:t>
      </w:r>
      <w:r w:rsidRPr="00497494">
        <w:rPr>
          <w:rFonts w:ascii="Arial Narrow" w:hAnsi="Arial Narrow"/>
        </w:rPr>
        <w:t>1, wymaga zawarcia stosownego porozumienia/aneksu do niniejszej umowy wraz z określeniem przyczyn zaistniałej sytuacji</w:t>
      </w:r>
      <w:r>
        <w:rPr>
          <w:rFonts w:ascii="Arial Narrow" w:hAnsi="Arial Narrow"/>
        </w:rPr>
        <w:t>.</w:t>
      </w:r>
    </w:p>
    <w:p w14:paraId="757FAB30" w14:textId="77777777" w:rsidR="00115BCB" w:rsidRPr="00CD006E" w:rsidRDefault="00952165" w:rsidP="004231ED">
      <w:pPr>
        <w:numPr>
          <w:ilvl w:val="0"/>
          <w:numId w:val="79"/>
        </w:numPr>
        <w:ind w:left="426" w:hanging="426"/>
        <w:jc w:val="both"/>
        <w:rPr>
          <w:rFonts w:ascii="Arial Narrow" w:hAnsi="Arial Narrow" w:cs="Arial"/>
        </w:rPr>
      </w:pPr>
      <w:r>
        <w:rPr>
          <w:rFonts w:ascii="Arial Narrow" w:hAnsi="Arial Narrow"/>
        </w:rPr>
        <w:t xml:space="preserve"> </w:t>
      </w:r>
      <w:r w:rsidR="00115BCB" w:rsidRPr="008A718F">
        <w:rPr>
          <w:rFonts w:ascii="Arial Narrow" w:hAnsi="Arial Narrow"/>
        </w:rPr>
        <w:t>Zapłata wynagrodzenia i wszystkie inne płatności dokonywane na podstawie Umowy będą realizowane przez Zamawiającego w złotych polskich.</w:t>
      </w:r>
    </w:p>
    <w:p w14:paraId="3DD7573C" w14:textId="77777777" w:rsidR="00DE20C7" w:rsidRPr="007D4F71" w:rsidRDefault="00115BCB" w:rsidP="004231ED">
      <w:pPr>
        <w:numPr>
          <w:ilvl w:val="0"/>
          <w:numId w:val="79"/>
        </w:numPr>
        <w:ind w:left="426" w:hanging="426"/>
        <w:jc w:val="both"/>
        <w:rPr>
          <w:rFonts w:ascii="Arial Narrow" w:hAnsi="Arial Narrow" w:cs="Arial"/>
        </w:rPr>
      </w:pPr>
      <w:r w:rsidRPr="00714BC2">
        <w:rPr>
          <w:rFonts w:ascii="Arial Narrow" w:hAnsi="Arial Narrow"/>
        </w:rPr>
        <w:t xml:space="preserve">Wynagrodzenie Wykonawcy uwzględnia wszystkie obowiązujące w Polsce podatki, łącznie </w:t>
      </w:r>
      <w:r w:rsidRPr="00714BC2">
        <w:rPr>
          <w:rFonts w:ascii="Arial Narrow" w:hAnsi="Arial Narrow"/>
        </w:rPr>
        <w:br/>
        <w:t>z VAT oraz opłaty celne i inne opłaty</w:t>
      </w:r>
      <w:r w:rsidR="003D2164" w:rsidRPr="00714BC2">
        <w:rPr>
          <w:rFonts w:ascii="Arial Narrow" w:hAnsi="Arial Narrow"/>
        </w:rPr>
        <w:t xml:space="preserve"> związane z wykonywaniem robót aktualne na dzień podpisania umowy.</w:t>
      </w:r>
    </w:p>
    <w:p w14:paraId="093A69F3" w14:textId="77777777" w:rsidR="00DE20C7" w:rsidRPr="00407FE6" w:rsidRDefault="003E4161" w:rsidP="004231ED">
      <w:pPr>
        <w:numPr>
          <w:ilvl w:val="0"/>
          <w:numId w:val="79"/>
        </w:numPr>
        <w:ind w:left="426" w:hanging="426"/>
        <w:jc w:val="both"/>
        <w:rPr>
          <w:rFonts w:ascii="Arial Narrow" w:hAnsi="Arial Narrow" w:cs="Arial"/>
        </w:rPr>
      </w:pPr>
      <w:r w:rsidRPr="00DE20C7">
        <w:rPr>
          <w:rFonts w:ascii="Arial Narrow" w:hAnsi="Arial Narrow" w:cs="Arial"/>
        </w:rPr>
        <w:lastRenderedPageBreak/>
        <w:t>Zamawiający nie przewiduje udzielania zaliczek.</w:t>
      </w:r>
    </w:p>
    <w:p w14:paraId="20FF37E4" w14:textId="488DC22A" w:rsidR="00DE20C7" w:rsidRPr="00DE20C7" w:rsidRDefault="00BA656F" w:rsidP="004231ED">
      <w:pPr>
        <w:numPr>
          <w:ilvl w:val="0"/>
          <w:numId w:val="79"/>
        </w:numPr>
        <w:ind w:left="426" w:hanging="426"/>
        <w:jc w:val="both"/>
        <w:rPr>
          <w:rFonts w:ascii="Arial Narrow" w:hAnsi="Arial Narrow" w:cs="Arial"/>
          <w:color w:val="000000"/>
        </w:rPr>
      </w:pPr>
      <w:r w:rsidRPr="00DE20C7">
        <w:rPr>
          <w:rFonts w:ascii="Arial Narrow" w:hAnsi="Arial Narrow" w:cs="Arial"/>
          <w:color w:val="000000"/>
          <w:u w:val="single"/>
        </w:rPr>
        <w:t xml:space="preserve">Zobowiązanym do zapłaty wynagrodzenia wynikającego </w:t>
      </w:r>
      <w:r w:rsidR="00DE20C7" w:rsidRPr="00DE20C7">
        <w:rPr>
          <w:rFonts w:ascii="Arial Narrow" w:hAnsi="Arial Narrow" w:cs="Arial"/>
          <w:color w:val="000000"/>
          <w:u w:val="single"/>
        </w:rPr>
        <w:t xml:space="preserve">jest: Miasto Gorzów Wlkp. – Urząd Miasta, ul. Sikorskiego 3-4, 66-400 Gorzów Wlkp., NIP:  599-00-19-632.  Wykonawca wystawi fakturę VAT za powyższe roboty bezpośrednio na Miasto Gorzów </w:t>
      </w:r>
      <w:r w:rsidR="00DE20C7">
        <w:rPr>
          <w:rFonts w:ascii="Arial Narrow" w:hAnsi="Arial Narrow" w:cs="Arial"/>
          <w:color w:val="000000"/>
          <w:u w:val="single"/>
        </w:rPr>
        <w:t>Wielkopolski</w:t>
      </w:r>
      <w:r w:rsidR="00DE20C7" w:rsidRPr="00DE20C7">
        <w:rPr>
          <w:rFonts w:ascii="Arial Narrow" w:hAnsi="Arial Narrow" w:cs="Arial"/>
          <w:color w:val="000000"/>
          <w:u w:val="single"/>
        </w:rPr>
        <w:t xml:space="preserve"> – Urząd Miasta.</w:t>
      </w:r>
    </w:p>
    <w:p w14:paraId="4FA57943" w14:textId="77777777" w:rsidR="00124908" w:rsidRPr="00757AE7" w:rsidRDefault="008A718F" w:rsidP="004231ED">
      <w:pPr>
        <w:numPr>
          <w:ilvl w:val="0"/>
          <w:numId w:val="79"/>
        </w:numPr>
        <w:ind w:left="426" w:hanging="426"/>
        <w:jc w:val="both"/>
        <w:rPr>
          <w:rFonts w:ascii="Arial Narrow" w:hAnsi="Arial Narrow" w:cs="Arial"/>
          <w:color w:val="000000"/>
        </w:rPr>
      </w:pPr>
      <w:r w:rsidRPr="00AF6D8F">
        <w:rPr>
          <w:rFonts w:ascii="Arial Narrow" w:hAnsi="Arial Narrow" w:cs="Arial"/>
          <w:color w:val="000000"/>
        </w:rPr>
        <w:t xml:space="preserve">Podstawą </w:t>
      </w:r>
      <w:r w:rsidR="00124908" w:rsidRPr="00757AE7">
        <w:rPr>
          <w:rFonts w:ascii="Arial Narrow" w:hAnsi="Arial Narrow" w:cs="Arial"/>
          <w:color w:val="000000"/>
        </w:rPr>
        <w:t>do zapłaty będzie prawidłowo wystawiona faktura VAT wraz załącznikami:</w:t>
      </w:r>
    </w:p>
    <w:p w14:paraId="1A29E3F9"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z protokołem częściowego odbioru robót/końcowego odbioru robót, potwierdzonym przez Nadzór Inwestorski,</w:t>
      </w:r>
    </w:p>
    <w:p w14:paraId="541B78C2"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 </w:t>
      </w:r>
      <w:r w:rsidRPr="00757AE7">
        <w:rPr>
          <w:rFonts w:ascii="Arial Narrow" w:hAnsi="Arial Narrow" w:cs="Arial"/>
          <w:color w:val="000000"/>
          <w:u w:val="single"/>
        </w:rPr>
        <w:t xml:space="preserve">zestawieniem zakresu i należnego wynagrodzenia Podwykonawców/dalszych Podwykonawców wraz z wystawionymi przez Podwykonawców/dalszych Podwykonawców fakturami, za zakończone i odebrane roboty ujęte w Tabeli Elementów Rozliczeniowych </w:t>
      </w:r>
    </w:p>
    <w:p w14:paraId="3CF4983F"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kopiami dokumentów przelewów bankowych potwierdzającymi, że Podwykonawcy/dalsi Podwykonawcy otrzymali wynagrodzenie należne im wg zestawienia należnego wynagrodzenia Podwykonawców/dalszych Podwykonawców, stanowiącego załącznik do faktury. </w:t>
      </w:r>
    </w:p>
    <w:p w14:paraId="0E8186B3" w14:textId="77777777" w:rsidR="00124908" w:rsidRDefault="00124908" w:rsidP="004231ED">
      <w:pPr>
        <w:pStyle w:val="Akapitzlist"/>
        <w:numPr>
          <w:ilvl w:val="1"/>
          <w:numId w:val="69"/>
        </w:numPr>
        <w:spacing w:after="39"/>
        <w:ind w:left="709" w:right="64" w:hanging="283"/>
        <w:jc w:val="both"/>
        <w:rPr>
          <w:rFonts w:ascii="Arial Narrow" w:hAnsi="Arial Narrow"/>
        </w:rPr>
      </w:pPr>
      <w:r w:rsidRPr="00757AE7">
        <w:rPr>
          <w:rFonts w:ascii="Arial Narrow" w:hAnsi="Arial Narrow"/>
        </w:rPr>
        <w:t xml:space="preserve">oświadczenie Wykonawcy o zatrudnieniu wszystkich osób wskazanych w wykazie, o którym mowa w § 5 ust. 14 pkt. 3 </w:t>
      </w:r>
      <w:r w:rsidR="00A41DA5">
        <w:rPr>
          <w:rFonts w:ascii="Arial Narrow" w:hAnsi="Arial Narrow"/>
        </w:rPr>
        <w:t xml:space="preserve">lit. c </w:t>
      </w:r>
      <w:r w:rsidRPr="00757AE7">
        <w:rPr>
          <w:rFonts w:ascii="Arial Narrow" w:hAnsi="Arial Narrow"/>
        </w:rPr>
        <w:t xml:space="preserve">niniejszej umowy na podstawie umowy o pracę, jeżeli wykonywanie tych czynności polega na wykonywaniu pracy w rozumieniu art. 22 </w:t>
      </w:r>
      <w:r w:rsidRPr="00757AE7">
        <w:rPr>
          <w:noProof/>
          <w:sz w:val="28"/>
        </w:rPr>
        <w:drawing>
          <wp:inline distT="0" distB="0" distL="0" distR="0" wp14:anchorId="274E574B" wp14:editId="03778E93">
            <wp:extent cx="48260" cy="12128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60" cy="121285"/>
                    </a:xfrm>
                    <a:prstGeom prst="rect">
                      <a:avLst/>
                    </a:prstGeom>
                    <a:noFill/>
                    <a:ln>
                      <a:noFill/>
                    </a:ln>
                  </pic:spPr>
                </pic:pic>
              </a:graphicData>
            </a:graphic>
          </wp:inline>
        </w:drawing>
      </w:r>
      <w:r w:rsidRPr="00757AE7">
        <w:rPr>
          <w:rFonts w:ascii="Arial Narrow" w:hAnsi="Arial Narrow"/>
        </w:rPr>
        <w:t xml:space="preserve"> 1 ustawy z dnia 26 czerwca 1974 r. Kodeks pracy.</w:t>
      </w:r>
    </w:p>
    <w:p w14:paraId="1A194464" w14:textId="015EA206" w:rsidR="008A718F" w:rsidRPr="00D35C1B" w:rsidRDefault="008A718F" w:rsidP="004231ED">
      <w:pPr>
        <w:numPr>
          <w:ilvl w:val="0"/>
          <w:numId w:val="80"/>
        </w:numPr>
        <w:ind w:left="426"/>
        <w:jc w:val="both"/>
        <w:rPr>
          <w:rFonts w:ascii="Arial Narrow" w:hAnsi="Arial Narrow" w:cs="Arial"/>
          <w:color w:val="000000"/>
        </w:rPr>
      </w:pPr>
      <w:r w:rsidRPr="00D35C1B">
        <w:rPr>
          <w:rFonts w:ascii="Arial Narrow" w:hAnsi="Arial Narrow" w:cs="Arial"/>
          <w:color w:val="000000"/>
        </w:rPr>
        <w:t>Rozliczenia za wykonane roboty dokonywane wg następujących zasad:</w:t>
      </w:r>
    </w:p>
    <w:p w14:paraId="56616F1E" w14:textId="77777777" w:rsidR="00CD0C8A" w:rsidRPr="00CD0C8A" w:rsidRDefault="00CD0C8A" w:rsidP="00757AE7">
      <w:pPr>
        <w:ind w:left="709" w:hanging="283"/>
        <w:jc w:val="both"/>
        <w:rPr>
          <w:rFonts w:ascii="Arial Narrow" w:hAnsi="Arial Narrow" w:cs="Arial"/>
          <w:strike/>
          <w:color w:val="000000"/>
        </w:rPr>
      </w:pPr>
      <w:r w:rsidRPr="00CD0C8A">
        <w:rPr>
          <w:rFonts w:ascii="Arial Narrow" w:hAnsi="Arial Narrow" w:cs="Arial"/>
          <w:color w:val="000000"/>
        </w:rPr>
        <w:t>a</w:t>
      </w:r>
      <w:r w:rsidR="008A718F" w:rsidRPr="00CD0C8A">
        <w:rPr>
          <w:rFonts w:ascii="Arial Narrow" w:hAnsi="Arial Narrow" w:cs="Arial"/>
          <w:color w:val="000000"/>
        </w:rPr>
        <w:t xml:space="preserve">) </w:t>
      </w:r>
      <w:r w:rsidR="0047066F">
        <w:rPr>
          <w:rFonts w:ascii="Arial Narrow" w:hAnsi="Arial Narrow" w:cs="Arial"/>
          <w:color w:val="000000"/>
        </w:rPr>
        <w:t xml:space="preserve"> </w:t>
      </w:r>
      <w:r w:rsidR="008A718F" w:rsidRPr="00CD0C8A">
        <w:rPr>
          <w:rFonts w:ascii="Arial Narrow" w:hAnsi="Arial Narrow" w:cs="Arial"/>
          <w:color w:val="000000"/>
        </w:rPr>
        <w:t>Kwota wynagrodzenia częściowego wynikać będzie z obmiaru Wykonawcy potwierdzonego geodezyjnie i przez Nadzór Inwestorski, po podpisaniu przez strony protokołu odbioru częściowego.</w:t>
      </w:r>
    </w:p>
    <w:p w14:paraId="72F0B3FA" w14:textId="77777777" w:rsidR="00CD0C8A" w:rsidRPr="00CD0C8A" w:rsidRDefault="00CD0C8A" w:rsidP="00757AE7">
      <w:pPr>
        <w:pStyle w:val="Akapitzlist"/>
        <w:ind w:left="709" w:hanging="283"/>
      </w:pPr>
      <w:r w:rsidRPr="00CD0C8A">
        <w:rPr>
          <w:rFonts w:ascii="Arial Narrow" w:hAnsi="Arial Narrow" w:cs="Arial"/>
          <w:color w:val="000000"/>
        </w:rPr>
        <w:t>b)</w:t>
      </w:r>
      <w:r>
        <w:rPr>
          <w:rFonts w:ascii="Arial Narrow" w:hAnsi="Arial Narrow" w:cs="Arial"/>
          <w:color w:val="000000"/>
        </w:rPr>
        <w:t xml:space="preserve"> </w:t>
      </w:r>
      <w:r w:rsidR="0047066F">
        <w:rPr>
          <w:rFonts w:ascii="Arial Narrow" w:hAnsi="Arial Narrow" w:cs="Arial"/>
          <w:color w:val="000000"/>
        </w:rPr>
        <w:t xml:space="preserve"> </w:t>
      </w:r>
      <w:r w:rsidR="008A718F" w:rsidRPr="00757AE7">
        <w:rPr>
          <w:rFonts w:ascii="Arial Narrow" w:hAnsi="Arial Narrow" w:cs="Arial"/>
          <w:color w:val="000000"/>
        </w:rPr>
        <w:t>Fakturowanie za wykonanie części robót będzie możliwe nie częściej niż raz w miesiącu,</w:t>
      </w:r>
    </w:p>
    <w:p w14:paraId="1735751C" w14:textId="77777777" w:rsidR="00CD0C8A" w:rsidRPr="00757AE7" w:rsidRDefault="00CD0C8A" w:rsidP="004231ED">
      <w:pPr>
        <w:pStyle w:val="Akapitzlist"/>
        <w:numPr>
          <w:ilvl w:val="0"/>
          <w:numId w:val="50"/>
        </w:numPr>
        <w:ind w:left="709" w:hanging="283"/>
        <w:rPr>
          <w:rFonts w:ascii="Arial Narrow" w:hAnsi="Arial Narrow" w:cs="Arial"/>
          <w:color w:val="000000"/>
        </w:rPr>
      </w:pPr>
      <w:r w:rsidRPr="00757AE7">
        <w:rPr>
          <w:rFonts w:ascii="Arial Narrow" w:hAnsi="Arial Narrow" w:cs="Arial"/>
        </w:rPr>
        <w:t>Faktura końcowa wystawiona zostanie na podstawie protokołu odbioru końcowego robót</w:t>
      </w:r>
      <w:r>
        <w:rPr>
          <w:rFonts w:ascii="Arial Narrow" w:hAnsi="Arial Narrow" w:cs="Arial"/>
        </w:rPr>
        <w:t>,</w:t>
      </w:r>
    </w:p>
    <w:p w14:paraId="78DA6D3D" w14:textId="77777777" w:rsidR="00CD0C8A" w:rsidRPr="00757AE7" w:rsidRDefault="00CD0C8A" w:rsidP="004231ED">
      <w:pPr>
        <w:pStyle w:val="Akapitzlist6"/>
        <w:numPr>
          <w:ilvl w:val="0"/>
          <w:numId w:val="50"/>
        </w:numPr>
        <w:ind w:left="709" w:hanging="283"/>
        <w:rPr>
          <w:rFonts w:ascii="Arial Narrow" w:hAnsi="Arial Narrow" w:cs="Arial"/>
        </w:rPr>
      </w:pPr>
      <w:r w:rsidRPr="00757AE7">
        <w:rPr>
          <w:rFonts w:ascii="Arial Narrow" w:hAnsi="Arial Narrow" w:cs="Arial"/>
        </w:rPr>
        <w:t>Do każdej faktury dołączony będzie obmiar robót oraz dokumenty potwierdzające jakość wykonanych robót ( certyfikaty, aprobaty, deklaracje zgodności, itp.), szkice geodezyjne, wyniki badań oraz inne dokumenty wymagane przy odbiorze robót.</w:t>
      </w:r>
    </w:p>
    <w:p w14:paraId="6E9DB498" w14:textId="77777777" w:rsidR="005077E2" w:rsidRDefault="00D20FE3" w:rsidP="004231ED">
      <w:pPr>
        <w:pStyle w:val="Akapitzlist"/>
        <w:numPr>
          <w:ilvl w:val="0"/>
          <w:numId w:val="81"/>
        </w:numPr>
        <w:ind w:left="426"/>
        <w:jc w:val="both"/>
        <w:rPr>
          <w:rFonts w:ascii="Arial Narrow" w:hAnsi="Arial Narrow" w:cs="Arial"/>
        </w:rPr>
      </w:pPr>
      <w:r w:rsidRPr="00D35C1B">
        <w:rPr>
          <w:rFonts w:ascii="Arial Narrow" w:hAnsi="Arial Narrow" w:cs="Arial"/>
        </w:rPr>
        <w:t>F</w:t>
      </w:r>
      <w:r w:rsidR="005077E2" w:rsidRPr="00D35C1B">
        <w:rPr>
          <w:rFonts w:ascii="Arial Narrow" w:hAnsi="Arial Narrow" w:cs="Arial"/>
        </w:rPr>
        <w:t xml:space="preserve">akturowanie na podstawie protokołów odbiorów częściowych będzie dokonywane do łącznie </w:t>
      </w:r>
      <w:r w:rsidR="002D35F9" w:rsidRPr="00D35C1B">
        <w:rPr>
          <w:rFonts w:ascii="Arial Narrow" w:hAnsi="Arial Narrow" w:cs="Arial"/>
        </w:rPr>
        <w:t xml:space="preserve">85 </w:t>
      </w:r>
      <w:r w:rsidR="005077E2" w:rsidRPr="00D35C1B">
        <w:rPr>
          <w:rFonts w:ascii="Arial Narrow" w:hAnsi="Arial Narrow" w:cs="Arial"/>
        </w:rPr>
        <w:t xml:space="preserve">% wynagrodzenia określonego w ust. 1 niniejszego paragrafu, pozostałe </w:t>
      </w:r>
      <w:r w:rsidR="002D35F9" w:rsidRPr="00D35C1B">
        <w:rPr>
          <w:rFonts w:ascii="Arial Narrow" w:hAnsi="Arial Narrow" w:cs="Arial"/>
        </w:rPr>
        <w:t xml:space="preserve">15 </w:t>
      </w:r>
      <w:r w:rsidR="005077E2" w:rsidRPr="00D35C1B">
        <w:rPr>
          <w:rFonts w:ascii="Arial Narrow" w:hAnsi="Arial Narrow" w:cs="Arial"/>
        </w:rPr>
        <w:t xml:space="preserve">% będzie fakturowane </w:t>
      </w:r>
      <w:r w:rsidR="00AC72E6" w:rsidRPr="00D35C1B">
        <w:rPr>
          <w:rFonts w:ascii="Arial Narrow" w:hAnsi="Arial Narrow" w:cs="Arial"/>
        </w:rPr>
        <w:t>po dokonaniu odbioru końcowego i podpisaniu</w:t>
      </w:r>
      <w:r w:rsidR="005077E2" w:rsidRPr="00D35C1B">
        <w:rPr>
          <w:rFonts w:ascii="Arial Narrow" w:hAnsi="Arial Narrow" w:cs="Arial"/>
        </w:rPr>
        <w:t xml:space="preserve"> protokołu odbioru końcowego.</w:t>
      </w:r>
    </w:p>
    <w:p w14:paraId="332619BD" w14:textId="77777777" w:rsidR="005077E2" w:rsidRPr="00D35C1B" w:rsidRDefault="00586E25" w:rsidP="004231ED">
      <w:pPr>
        <w:pStyle w:val="Akapitzlist"/>
        <w:numPr>
          <w:ilvl w:val="0"/>
          <w:numId w:val="81"/>
        </w:numPr>
        <w:ind w:left="426"/>
        <w:jc w:val="both"/>
        <w:rPr>
          <w:rFonts w:ascii="Arial Narrow" w:hAnsi="Arial Narrow" w:cs="Arial"/>
        </w:rPr>
      </w:pPr>
      <w:r w:rsidRPr="00D35C1B">
        <w:rPr>
          <w:rFonts w:ascii="Arial Narrow" w:hAnsi="Arial Narrow" w:cs="Arial"/>
        </w:rPr>
        <w:t>Zapłata</w:t>
      </w:r>
      <w:r w:rsidR="005077E2" w:rsidRPr="00D35C1B">
        <w:rPr>
          <w:rFonts w:ascii="Arial Narrow" w:hAnsi="Arial Narrow" w:cs="Arial"/>
        </w:rPr>
        <w:t xml:space="preserve"> faktur Wykonawcy </w:t>
      </w:r>
      <w:r w:rsidRPr="00D35C1B">
        <w:rPr>
          <w:rFonts w:ascii="Arial Narrow" w:hAnsi="Arial Narrow" w:cs="Arial"/>
        </w:rPr>
        <w:t>nastąpi w terminie</w:t>
      </w:r>
      <w:r w:rsidR="005077E2" w:rsidRPr="00D35C1B">
        <w:rPr>
          <w:rFonts w:ascii="Arial Narrow" w:hAnsi="Arial Narrow" w:cs="Arial"/>
        </w:rPr>
        <w:t xml:space="preserve"> </w:t>
      </w:r>
      <w:r w:rsidRPr="00D35C1B">
        <w:rPr>
          <w:rFonts w:ascii="Arial Narrow" w:hAnsi="Arial Narrow" w:cs="Arial"/>
        </w:rPr>
        <w:t xml:space="preserve">30 </w:t>
      </w:r>
      <w:r w:rsidR="005077E2" w:rsidRPr="00D35C1B">
        <w:rPr>
          <w:rFonts w:ascii="Arial Narrow" w:hAnsi="Arial Narrow" w:cs="Arial"/>
        </w:rPr>
        <w:t xml:space="preserve">dni od dnia doręczenia Zamawiającemu prawidłowo wystawionej faktury VAT złożonej </w:t>
      </w:r>
      <w:r w:rsidR="005077E2" w:rsidRPr="00D35C1B">
        <w:rPr>
          <w:rFonts w:ascii="Arial Narrow" w:hAnsi="Arial Narrow" w:cs="Arial"/>
          <w:u w:val="single"/>
        </w:rPr>
        <w:t xml:space="preserve">wraz z dokumentami </w:t>
      </w:r>
      <w:r w:rsidR="00203DC3" w:rsidRPr="00D35C1B">
        <w:rPr>
          <w:rFonts w:ascii="Arial Narrow" w:hAnsi="Arial Narrow" w:cs="Arial"/>
          <w:u w:val="single"/>
        </w:rPr>
        <w:t>określonymi w ust.</w:t>
      </w:r>
      <w:r w:rsidR="00D35C1B">
        <w:rPr>
          <w:rFonts w:ascii="Arial Narrow" w:hAnsi="Arial Narrow" w:cs="Arial"/>
          <w:u w:val="single"/>
        </w:rPr>
        <w:t xml:space="preserve"> </w:t>
      </w:r>
      <w:r w:rsidR="00DE785D" w:rsidRPr="00D35C1B">
        <w:rPr>
          <w:rFonts w:ascii="Arial Narrow" w:hAnsi="Arial Narrow" w:cs="Arial"/>
          <w:u w:val="single"/>
        </w:rPr>
        <w:t>10</w:t>
      </w:r>
      <w:r w:rsidR="00D35C1B">
        <w:rPr>
          <w:rFonts w:ascii="Arial Narrow" w:hAnsi="Arial Narrow" w:cs="Arial"/>
          <w:u w:val="single"/>
        </w:rPr>
        <w:t xml:space="preserve"> i ust.</w:t>
      </w:r>
      <w:r w:rsidR="0047066F" w:rsidRPr="00D35C1B">
        <w:rPr>
          <w:rFonts w:ascii="Arial Narrow" w:hAnsi="Arial Narrow" w:cs="Arial"/>
          <w:u w:val="single"/>
        </w:rPr>
        <w:t xml:space="preserve"> 11</w:t>
      </w:r>
      <w:r w:rsidR="00DE785D" w:rsidRPr="00D35C1B">
        <w:rPr>
          <w:rFonts w:ascii="Arial Narrow" w:hAnsi="Arial Narrow" w:cs="Arial"/>
          <w:u w:val="single"/>
        </w:rPr>
        <w:t xml:space="preserve"> </w:t>
      </w:r>
      <w:r w:rsidR="006D1180" w:rsidRPr="00D35C1B">
        <w:rPr>
          <w:rFonts w:ascii="Arial Narrow" w:hAnsi="Arial Narrow" w:cs="Arial"/>
          <w:u w:val="single"/>
        </w:rPr>
        <w:t>lit</w:t>
      </w:r>
      <w:r w:rsidR="00D35C1B">
        <w:rPr>
          <w:rFonts w:ascii="Arial Narrow" w:hAnsi="Arial Narrow" w:cs="Arial"/>
          <w:u w:val="single"/>
        </w:rPr>
        <w:t>.</w:t>
      </w:r>
      <w:r w:rsidR="006D1180" w:rsidRPr="00D35C1B">
        <w:rPr>
          <w:rFonts w:ascii="Arial Narrow" w:hAnsi="Arial Narrow" w:cs="Arial"/>
          <w:u w:val="single"/>
        </w:rPr>
        <w:t xml:space="preserve"> d) </w:t>
      </w:r>
      <w:r w:rsidR="00203DC3" w:rsidRPr="00D35C1B">
        <w:rPr>
          <w:rFonts w:ascii="Arial Narrow" w:hAnsi="Arial Narrow" w:cs="Arial"/>
          <w:u w:val="single"/>
        </w:rPr>
        <w:t>niniejszego paragrafu oraz po spełnieniu zapisu określonego w ust.</w:t>
      </w:r>
      <w:r w:rsidR="00130FE1" w:rsidRPr="00D35C1B">
        <w:rPr>
          <w:rFonts w:ascii="Arial Narrow" w:hAnsi="Arial Narrow" w:cs="Arial"/>
          <w:u w:val="single"/>
        </w:rPr>
        <w:t>20</w:t>
      </w:r>
      <w:r w:rsidR="00D20FE3" w:rsidRPr="00D35C1B">
        <w:rPr>
          <w:rFonts w:ascii="Arial Narrow" w:hAnsi="Arial Narrow" w:cs="Arial"/>
          <w:u w:val="single"/>
        </w:rPr>
        <w:t>.</w:t>
      </w:r>
    </w:p>
    <w:p w14:paraId="57B63E80" w14:textId="267A6EB6" w:rsidR="005077E2" w:rsidRPr="00D35C1B"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Za termin zapłaty Strony uznawać będą termin obciążenia rachunku Zamawiającego.</w:t>
      </w:r>
      <w:r w:rsidR="00DE20C7" w:rsidRPr="00D35C1B">
        <w:rPr>
          <w:rFonts w:ascii="Arial Narrow" w:hAnsi="Arial Narrow" w:cs="Arial"/>
          <w:color w:val="000000"/>
        </w:rPr>
        <w:t xml:space="preserve"> </w:t>
      </w:r>
    </w:p>
    <w:p w14:paraId="0588A259" w14:textId="77777777" w:rsidR="00115BCB" w:rsidRPr="00D35C1B" w:rsidRDefault="0012359F"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themeColor="text1"/>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xml:space="preserve">. Zapłatę w tym systemie uznaje się za dokonanie płatności w terminie ustalonym w umowie. Podzieloną płatność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xml:space="preserve"> stosuje się wyłącznie przy płatnościach bezgotówkowych, realizowanych za pośrednictwem polecenia przelewu lub polecenia zapłaty dla </w:t>
      </w:r>
      <w:r w:rsidRPr="00D35C1B">
        <w:rPr>
          <w:rStyle w:val="Pogrubienie"/>
          <w:rFonts w:ascii="Arial Narrow" w:eastAsia="Andale Sans UI" w:hAnsi="Arial Narrow" w:cs="Arial"/>
          <w:color w:val="000000" w:themeColor="text1"/>
        </w:rPr>
        <w:t xml:space="preserve">czynnych podatników VAT. </w:t>
      </w:r>
      <w:r w:rsidRPr="00D35C1B">
        <w:rPr>
          <w:rFonts w:ascii="Arial Narrow" w:hAnsi="Arial Narrow" w:cs="Arial"/>
          <w:color w:val="000000" w:themeColor="text1"/>
        </w:rPr>
        <w:t xml:space="preserve">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w:t>
      </w:r>
    </w:p>
    <w:p w14:paraId="65C8EEBF"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Wykonawca oświadcza, że jest czynnym płatnikiem podatku VAT.</w:t>
      </w:r>
    </w:p>
    <w:p w14:paraId="687BFAFD"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 xml:space="preserve">Wykonawca oświadcza, ze rachunek bankowy wskazany na fakturze VAT znajduje się na białej </w:t>
      </w:r>
      <w:r w:rsidR="00130FE1" w:rsidRPr="00D35C1B">
        <w:rPr>
          <w:rFonts w:ascii="Arial Narrow" w:hAnsi="Arial Narrow" w:cs="Arial"/>
          <w:color w:val="000000"/>
          <w:szCs w:val="22"/>
        </w:rPr>
        <w:t>liście podatkowej</w:t>
      </w:r>
      <w:r w:rsidRPr="00D35C1B">
        <w:rPr>
          <w:rFonts w:ascii="Arial Narrow" w:hAnsi="Arial Narrow" w:cs="Arial"/>
          <w:color w:val="000000"/>
          <w:szCs w:val="22"/>
        </w:rPr>
        <w:t>.</w:t>
      </w:r>
    </w:p>
    <w:p w14:paraId="7758A16F"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Wykonawca zobowiązany jest do dokonania we własnym zakresie wynagrodzenia należnego Podwykonawcom z zachowaniem terminów płatności określonych w umowach o podwykonawstwo.</w:t>
      </w:r>
    </w:p>
    <w:p w14:paraId="1E362440"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nie wywiązania się Wykonawcy z obowiązku zapłaty wynagrodzenia należnego Podwykonawcy</w:t>
      </w:r>
      <w:r w:rsidR="00A41DA5" w:rsidRPr="00D35C1B">
        <w:rPr>
          <w:rFonts w:ascii="Arial Narrow" w:hAnsi="Arial Narrow" w:cs="Arial"/>
        </w:rPr>
        <w:t>, Podwykonawcy z obowiązku zapłaty wynagrodzenia dalszemu podwykonawcy</w:t>
      </w:r>
      <w:r w:rsidR="0095615A" w:rsidRPr="00D35C1B">
        <w:rPr>
          <w:rFonts w:ascii="Arial Narrow" w:hAnsi="Arial Narrow" w:cs="Arial"/>
        </w:rPr>
        <w:t xml:space="preserve"> Zamawiającego, Wykonawcę oraz </w:t>
      </w:r>
      <w:r w:rsidRPr="00D35C1B">
        <w:rPr>
          <w:rFonts w:ascii="Arial Narrow" w:hAnsi="Arial Narrow" w:cs="Arial"/>
        </w:rPr>
        <w:t>Podwykonawcę</w:t>
      </w:r>
      <w:r w:rsidR="00A41DA5" w:rsidRPr="00D35C1B">
        <w:rPr>
          <w:rFonts w:ascii="Arial Narrow" w:hAnsi="Arial Narrow" w:cs="Arial"/>
        </w:rPr>
        <w:t xml:space="preserve"> </w:t>
      </w:r>
      <w:r w:rsidR="0095615A" w:rsidRPr="00D35C1B">
        <w:rPr>
          <w:rFonts w:ascii="Arial Narrow" w:hAnsi="Arial Narrow" w:cs="Arial"/>
        </w:rPr>
        <w:t xml:space="preserve">/ </w:t>
      </w:r>
      <w:r w:rsidR="002377F9" w:rsidRPr="00D35C1B">
        <w:rPr>
          <w:rFonts w:ascii="Arial Narrow" w:hAnsi="Arial Narrow" w:cs="Arial"/>
        </w:rPr>
        <w:t>dalszego podwykonawcę</w:t>
      </w:r>
      <w:r w:rsidRPr="00D35C1B">
        <w:rPr>
          <w:rFonts w:ascii="Arial Narrow" w:hAnsi="Arial Narrow" w:cs="Arial"/>
        </w:rPr>
        <w:t xml:space="preserve"> obowiązują procedury </w:t>
      </w:r>
      <w:r w:rsidR="00712640" w:rsidRPr="00D35C1B">
        <w:rPr>
          <w:rFonts w:ascii="Arial Narrow" w:hAnsi="Arial Narrow" w:cs="Arial"/>
        </w:rPr>
        <w:t xml:space="preserve">postępowania określone w ust. </w:t>
      </w:r>
      <w:r w:rsidR="00DE785D" w:rsidRPr="00D35C1B">
        <w:rPr>
          <w:rFonts w:ascii="Arial Narrow" w:hAnsi="Arial Narrow" w:cs="Arial"/>
        </w:rPr>
        <w:t>2</w:t>
      </w:r>
      <w:r w:rsidR="00130FE1" w:rsidRPr="00D35C1B">
        <w:rPr>
          <w:rFonts w:ascii="Arial Narrow" w:hAnsi="Arial Narrow" w:cs="Arial"/>
        </w:rPr>
        <w:t>1</w:t>
      </w:r>
      <w:r w:rsidR="00D51FA2" w:rsidRPr="00D35C1B">
        <w:rPr>
          <w:rFonts w:ascii="Arial Narrow" w:hAnsi="Arial Narrow" w:cs="Arial"/>
        </w:rPr>
        <w:t xml:space="preserve"> do </w:t>
      </w:r>
      <w:r w:rsidR="00402D7F" w:rsidRPr="00D35C1B">
        <w:rPr>
          <w:rFonts w:ascii="Arial Narrow" w:hAnsi="Arial Narrow" w:cs="Arial"/>
        </w:rPr>
        <w:t>2</w:t>
      </w:r>
      <w:r w:rsidR="00130FE1" w:rsidRPr="00D35C1B">
        <w:rPr>
          <w:rFonts w:ascii="Arial Narrow" w:hAnsi="Arial Narrow" w:cs="Arial"/>
        </w:rPr>
        <w:t>6</w:t>
      </w:r>
      <w:r w:rsidR="00402D7F" w:rsidRPr="00D35C1B">
        <w:rPr>
          <w:rFonts w:ascii="Arial Narrow" w:hAnsi="Arial Narrow" w:cs="Arial"/>
        </w:rPr>
        <w:t xml:space="preserve"> </w:t>
      </w:r>
      <w:r w:rsidRPr="00D35C1B">
        <w:rPr>
          <w:rFonts w:ascii="Arial Narrow" w:hAnsi="Arial Narrow" w:cs="Arial"/>
        </w:rPr>
        <w:t>niniejszego paragrafu.</w:t>
      </w:r>
    </w:p>
    <w:p w14:paraId="1E1967B8" w14:textId="77777777" w:rsidR="00C40A00"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lastRenderedPageBreak/>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4FACC7B9"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braku potwierdzenia dokonania zapłaty dla Podwykonawców</w:t>
      </w:r>
      <w:r w:rsidR="002377F9" w:rsidRPr="00D35C1B">
        <w:rPr>
          <w:rFonts w:ascii="Arial Narrow" w:hAnsi="Arial Narrow" w:cs="Arial"/>
        </w:rPr>
        <w:t>/dalszych podwykonawców</w:t>
      </w:r>
      <w:r w:rsidRPr="00D35C1B">
        <w:rPr>
          <w:rFonts w:ascii="Arial Narrow" w:hAnsi="Arial Narrow" w:cs="Arial"/>
        </w:rPr>
        <w:t xml:space="preserve"> Zamawiający wstrzymuje wypłatę należnego wynagrodzenia Wykonawcy za odebrane roboty budowlane w części równej sumie kwot należnego wynagrodzenia Podwykonawców/dalszych podwykonawców.</w:t>
      </w:r>
    </w:p>
    <w:p w14:paraId="3276E1CB"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D35C1B">
        <w:rPr>
          <w:rFonts w:ascii="Arial Narrow" w:hAnsi="Arial Narrow"/>
        </w:rPr>
        <w:t xml:space="preserve"> w przypadku umów, których przedmiotem są roboty budowlane</w:t>
      </w:r>
      <w:r w:rsidRPr="00D35C1B">
        <w:rPr>
          <w:rFonts w:ascii="Arial Narrow" w:hAnsi="Arial Narrow"/>
        </w:rPr>
        <w:t>.</w:t>
      </w:r>
    </w:p>
    <w:p w14:paraId="15C0FD91"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Wynagrodzenie, o którym mowa w ust. </w:t>
      </w:r>
      <w:r w:rsidR="00402D7F" w:rsidRPr="00D35C1B">
        <w:rPr>
          <w:rFonts w:ascii="Arial Narrow" w:hAnsi="Arial Narrow"/>
        </w:rPr>
        <w:t>2</w:t>
      </w:r>
      <w:r w:rsidR="00CD0C8A" w:rsidRPr="00D35C1B">
        <w:rPr>
          <w:rFonts w:ascii="Arial Narrow" w:hAnsi="Arial Narrow"/>
        </w:rPr>
        <w:t>2</w:t>
      </w:r>
      <w:r w:rsidRPr="00D35C1B">
        <w:rPr>
          <w:rFonts w:ascii="Arial Narrow" w:hAnsi="Arial Narrow"/>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7CC6ED5"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D35C1B">
        <w:rPr>
          <w:rFonts w:ascii="Arial Narrow" w:hAnsi="Arial Narrow"/>
        </w:rPr>
        <w:t>2</w:t>
      </w:r>
      <w:r w:rsidR="00CD0C8A" w:rsidRPr="00D35C1B">
        <w:rPr>
          <w:rFonts w:ascii="Arial Narrow" w:hAnsi="Arial Narrow"/>
        </w:rPr>
        <w:t>2</w:t>
      </w:r>
      <w:r w:rsidRPr="00D35C1B">
        <w:rPr>
          <w:rFonts w:ascii="Arial Narrow" w:hAnsi="Arial Narrow"/>
        </w:rPr>
        <w:t xml:space="preserve">. Termin na wniesienie uwag ustala się na 7 dni od </w:t>
      </w:r>
      <w:bookmarkStart w:id="4" w:name="_Hlk486827070"/>
      <w:r w:rsidRPr="00D35C1B">
        <w:rPr>
          <w:rFonts w:ascii="Arial Narrow" w:hAnsi="Arial Narrow"/>
        </w:rPr>
        <w:t>daty doręczenia powiadomienia o roszczeniu podwykonawcy.</w:t>
      </w:r>
      <w:bookmarkEnd w:id="4"/>
      <w:r w:rsidR="00FF3080" w:rsidRPr="00D35C1B">
        <w:rPr>
          <w:rFonts w:ascii="Arial Narrow" w:hAnsi="Arial Narrow"/>
        </w:rPr>
        <w:t xml:space="preserve"> W uwagach nie można powoływać się na potrącenie roszczeń wykonawcy względem podwykonawcy niezwiązanych z umową o podwykonawstwo. </w:t>
      </w:r>
    </w:p>
    <w:p w14:paraId="68C49BF8" w14:textId="77777777" w:rsidR="00D35C1B"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 przypadku zgłoszenia uwag, o których mowa w ust. </w:t>
      </w:r>
      <w:r w:rsidR="00402D7F" w:rsidRPr="00D35C1B">
        <w:rPr>
          <w:rFonts w:ascii="Arial Narrow" w:hAnsi="Arial Narrow"/>
        </w:rPr>
        <w:t>2</w:t>
      </w:r>
      <w:r w:rsidR="00CD0C8A" w:rsidRPr="00D35C1B">
        <w:rPr>
          <w:rFonts w:ascii="Arial Narrow" w:hAnsi="Arial Narrow"/>
        </w:rPr>
        <w:t>4</w:t>
      </w:r>
      <w:r w:rsidRPr="00D35C1B">
        <w:rPr>
          <w:rFonts w:ascii="Arial Narrow" w:hAnsi="Arial Narrow"/>
        </w:rPr>
        <w:t>, w terminie wskazanym p</w:t>
      </w:r>
      <w:r w:rsidR="0027568A" w:rsidRPr="00D35C1B">
        <w:rPr>
          <w:rFonts w:ascii="Arial Narrow" w:hAnsi="Arial Narrow"/>
        </w:rPr>
        <w:t xml:space="preserve">rzez zamawiającego, zamawiający </w:t>
      </w:r>
      <w:r w:rsidRPr="00D35C1B">
        <w:rPr>
          <w:rFonts w:ascii="Arial Narrow" w:hAnsi="Arial Narrow"/>
        </w:rPr>
        <w:t>może:</w:t>
      </w:r>
      <w:r w:rsidR="005A68F9" w:rsidRPr="00D35C1B">
        <w:rPr>
          <w:rFonts w:ascii="Arial Narrow" w:hAnsi="Arial Narrow"/>
        </w:rPr>
        <w:t xml:space="preserve"> </w:t>
      </w:r>
    </w:p>
    <w:p w14:paraId="59A07AF1"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nie dokonać bezpośredniej zapłaty wynagrodzenia podwykonawcy lub dalszemu podwykonawcy, jeżeli wykonawca wykaże niezasadność takiej zapłaty</w:t>
      </w:r>
      <w:r w:rsidR="00D35C1B">
        <w:rPr>
          <w:rFonts w:ascii="Arial Narrow" w:hAnsi="Arial Narrow"/>
        </w:rPr>
        <w:t>,</w:t>
      </w:r>
      <w:r w:rsidRPr="00D35C1B">
        <w:rPr>
          <w:rFonts w:ascii="Arial Narrow" w:hAnsi="Arial Narrow"/>
        </w:rPr>
        <w:t xml:space="preserve"> albo</w:t>
      </w:r>
    </w:p>
    <w:p w14:paraId="7C99676F"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21FF24" w14:textId="77777777" w:rsidR="00270B7C"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 xml:space="preserve"> dokonać bezpośredniej zapłaty wynagrodzenia podwykonawcy lub dalszemu podwykonawcy, jeżeli podwykonawca lub dalszy podwykonawca wykaże zasadność takiej zapłaty.</w:t>
      </w:r>
    </w:p>
    <w:p w14:paraId="4745DE9F" w14:textId="77777777" w:rsidR="00270B7C"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Zamawiający dokona bezpośredniej zapłaty na rzecz Podwykonawcy/dalszego podwykonawcy wyłącznie wymagalnego wynagrodzenia,  bez odsetek należnych Podwykonawcom/dalszym podwykonawcom.</w:t>
      </w:r>
    </w:p>
    <w:p w14:paraId="5E7A4BBB" w14:textId="77777777" w:rsidR="00270B7C" w:rsidRPr="00D35C1B" w:rsidRDefault="00FF3080" w:rsidP="004231ED">
      <w:pPr>
        <w:pStyle w:val="Akapitzlist"/>
        <w:numPr>
          <w:ilvl w:val="0"/>
          <w:numId w:val="81"/>
        </w:numPr>
        <w:ind w:left="426"/>
        <w:jc w:val="both"/>
        <w:rPr>
          <w:rFonts w:ascii="Arial Narrow" w:hAnsi="Arial Narrow" w:cs="Arial"/>
        </w:rPr>
      </w:pPr>
      <w:r w:rsidRPr="00D35C1B">
        <w:rPr>
          <w:rFonts w:ascii="Arial Narrow" w:hAnsi="Arial Narrow"/>
          <w:shd w:val="clear" w:color="auto" w:fill="FFFFFF"/>
        </w:rPr>
        <w:t>W przypadku dokonania bezpo</w:t>
      </w:r>
      <w:r w:rsidRPr="00D35C1B">
        <w:rPr>
          <w:rFonts w:ascii="Arial Narrow" w:hAnsi="Arial Narrow" w:hint="eastAsia"/>
          <w:shd w:val="clear" w:color="auto" w:fill="FFFFFF"/>
        </w:rPr>
        <w:t>ś</w:t>
      </w:r>
      <w:r w:rsidRPr="00D35C1B">
        <w:rPr>
          <w:rFonts w:ascii="Arial Narrow" w:hAnsi="Arial Narrow"/>
          <w:shd w:val="clear" w:color="auto" w:fill="FFFFFF"/>
        </w:rPr>
        <w:t>redniej zap</w:t>
      </w:r>
      <w:r w:rsidRPr="00D35C1B">
        <w:rPr>
          <w:rFonts w:ascii="Arial Narrow" w:hAnsi="Arial Narrow" w:hint="eastAsia"/>
          <w:shd w:val="clear" w:color="auto" w:fill="FFFFFF"/>
        </w:rPr>
        <w:t>ł</w:t>
      </w:r>
      <w:r w:rsidRPr="00D35C1B">
        <w:rPr>
          <w:rFonts w:ascii="Arial Narrow" w:hAnsi="Arial Narrow"/>
          <w:shd w:val="clear" w:color="auto" w:fill="FFFFFF"/>
        </w:rPr>
        <w:t>aty podwykonawcy lub dalszemu podwykonawcy zamawiaj</w:t>
      </w:r>
      <w:r w:rsidRPr="00D35C1B">
        <w:rPr>
          <w:rFonts w:ascii="Arial Narrow" w:hAnsi="Arial Narrow" w:hint="eastAsia"/>
          <w:shd w:val="clear" w:color="auto" w:fill="FFFFFF"/>
        </w:rPr>
        <w:t>ą</w:t>
      </w:r>
      <w:r w:rsidRPr="00D35C1B">
        <w:rPr>
          <w:rFonts w:ascii="Arial Narrow" w:hAnsi="Arial Narrow"/>
          <w:shd w:val="clear" w:color="auto" w:fill="FFFFFF"/>
        </w:rPr>
        <w:t>cy potr</w:t>
      </w:r>
      <w:r w:rsidRPr="00D35C1B">
        <w:rPr>
          <w:rFonts w:ascii="Arial Narrow" w:hAnsi="Arial Narrow" w:hint="eastAsia"/>
          <w:shd w:val="clear" w:color="auto" w:fill="FFFFFF"/>
        </w:rPr>
        <w:t>ą</w:t>
      </w:r>
      <w:r w:rsidRPr="00D35C1B">
        <w:rPr>
          <w:rFonts w:ascii="Arial Narrow" w:hAnsi="Arial Narrow"/>
          <w:shd w:val="clear" w:color="auto" w:fill="FFFFFF"/>
        </w:rPr>
        <w:t>ca kwot</w:t>
      </w:r>
      <w:r w:rsidRPr="00D35C1B">
        <w:rPr>
          <w:rFonts w:ascii="Arial Narrow" w:hAnsi="Arial Narrow" w:hint="eastAsia"/>
          <w:shd w:val="clear" w:color="auto" w:fill="FFFFFF"/>
        </w:rPr>
        <w:t>ę</w:t>
      </w:r>
      <w:r w:rsidRPr="00D35C1B">
        <w:rPr>
          <w:rFonts w:ascii="Arial Narrow" w:hAnsi="Arial Narrow"/>
          <w:shd w:val="clear" w:color="auto" w:fill="FFFFFF"/>
        </w:rPr>
        <w:t xml:space="preserve"> wyp</w:t>
      </w:r>
      <w:r w:rsidRPr="00D35C1B">
        <w:rPr>
          <w:rFonts w:ascii="Arial Narrow" w:hAnsi="Arial Narrow" w:hint="eastAsia"/>
          <w:shd w:val="clear" w:color="auto" w:fill="FFFFFF"/>
        </w:rPr>
        <w:t>ł</w:t>
      </w:r>
      <w:r w:rsidRPr="00D35C1B">
        <w:rPr>
          <w:rFonts w:ascii="Arial Narrow" w:hAnsi="Arial Narrow"/>
          <w:shd w:val="clear" w:color="auto" w:fill="FFFFFF"/>
        </w:rPr>
        <w:t>aconego wynagrodzenia z wynagrodzenia nale</w:t>
      </w:r>
      <w:r w:rsidRPr="00D35C1B">
        <w:rPr>
          <w:rFonts w:ascii="Arial Narrow" w:hAnsi="Arial Narrow" w:hint="eastAsia"/>
          <w:shd w:val="clear" w:color="auto" w:fill="FFFFFF"/>
        </w:rPr>
        <w:t>ż</w:t>
      </w:r>
      <w:r w:rsidRPr="00D35C1B">
        <w:rPr>
          <w:rFonts w:ascii="Arial Narrow" w:hAnsi="Arial Narrow"/>
          <w:shd w:val="clear" w:color="auto" w:fill="FFFFFF"/>
        </w:rPr>
        <w:t>nego wykonawcy.</w:t>
      </w:r>
    </w:p>
    <w:p w14:paraId="14B83A33" w14:textId="77777777" w:rsidR="00456FA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D35C1B">
        <w:rPr>
          <w:rFonts w:ascii="Arial Narrow" w:hAnsi="Arial Narrow" w:cs="Arial"/>
        </w:rPr>
        <w:t>, na co Wykonawca wyraża zgodę</w:t>
      </w:r>
      <w:r w:rsidRPr="00D35C1B">
        <w:rPr>
          <w:rFonts w:ascii="Arial Narrow" w:hAnsi="Arial Narrow" w:cs="Arial"/>
        </w:rPr>
        <w:t>.</w:t>
      </w:r>
    </w:p>
    <w:p w14:paraId="7A9D7444" w14:textId="77777777" w:rsidR="002F51B1" w:rsidRPr="0090758B" w:rsidRDefault="002F51B1"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8</w:t>
      </w:r>
    </w:p>
    <w:p w14:paraId="05824852" w14:textId="77777777" w:rsidR="002F51B1" w:rsidRPr="0090758B" w:rsidRDefault="008E0BB6" w:rsidP="00757AE7">
      <w:pPr>
        <w:spacing w:after="240"/>
        <w:jc w:val="center"/>
        <w:rPr>
          <w:rFonts w:ascii="Arial Narrow" w:hAnsi="Arial Narrow" w:cs="Arial"/>
          <w:b/>
        </w:rPr>
      </w:pPr>
      <w:r w:rsidRPr="0090758B">
        <w:rPr>
          <w:rFonts w:ascii="Arial Narrow" w:hAnsi="Arial Narrow" w:cs="Arial"/>
          <w:b/>
        </w:rPr>
        <w:t>(u</w:t>
      </w:r>
      <w:r w:rsidR="004C3813" w:rsidRPr="0090758B">
        <w:rPr>
          <w:rFonts w:ascii="Arial Narrow" w:hAnsi="Arial Narrow" w:cs="Arial"/>
          <w:b/>
        </w:rPr>
        <w:t>bezpieczenie Wykonawcy</w:t>
      </w:r>
      <w:r w:rsidRPr="0090758B">
        <w:rPr>
          <w:rFonts w:ascii="Arial Narrow" w:hAnsi="Arial Narrow" w:cs="Arial"/>
          <w:b/>
        </w:rPr>
        <w:t>)</w:t>
      </w:r>
    </w:p>
    <w:p w14:paraId="43A790BB" w14:textId="56BE73BA" w:rsidR="00DA49B2" w:rsidRPr="00DA49B2" w:rsidRDefault="00DA49B2" w:rsidP="00DA49B2">
      <w:pPr>
        <w:pStyle w:val="Akapitzlist"/>
        <w:numPr>
          <w:ilvl w:val="0"/>
          <w:numId w:val="61"/>
        </w:numPr>
        <w:ind w:left="426"/>
        <w:jc w:val="both"/>
        <w:rPr>
          <w:rFonts w:ascii="Arial Narrow" w:hAnsi="Arial Narrow" w:cs="Arial"/>
        </w:rPr>
      </w:pPr>
      <w:r w:rsidRPr="00DA49B2">
        <w:rPr>
          <w:rFonts w:ascii="Arial Narrow" w:hAnsi="Arial Narrow" w:cs="Arial"/>
        </w:rPr>
        <w:t>Wykonawca na czas obowiązywania Umowy w terminie do</w:t>
      </w:r>
      <w:r w:rsidRPr="00DA49B2">
        <w:rPr>
          <w:rFonts w:ascii="Arial Narrow" w:hAnsi="Arial Narrow" w:cs="Arial"/>
          <w:b/>
        </w:rPr>
        <w:t xml:space="preserve"> 7 dni</w:t>
      </w:r>
      <w:r w:rsidRPr="00DA49B2">
        <w:rPr>
          <w:rFonts w:ascii="Arial Narrow" w:hAnsi="Arial Narrow" w:cs="Arial"/>
        </w:rPr>
        <w:t xml:space="preserve"> od daty </w:t>
      </w:r>
      <w:r w:rsidR="003177A4">
        <w:rPr>
          <w:rFonts w:ascii="Arial Narrow" w:hAnsi="Arial Narrow" w:cs="Arial"/>
        </w:rPr>
        <w:t>podpisania</w:t>
      </w:r>
      <w:r w:rsidRPr="00DA49B2">
        <w:rPr>
          <w:rFonts w:ascii="Arial Narrow" w:hAnsi="Arial Narrow" w:cs="Arial"/>
        </w:rPr>
        <w:t xml:space="preserve"> niniejszej umowy </w:t>
      </w:r>
      <w:r w:rsidR="003177A4">
        <w:rPr>
          <w:rFonts w:ascii="Arial Narrow" w:hAnsi="Arial Narrow" w:cs="Arial"/>
        </w:rPr>
        <w:t>dostarczy</w:t>
      </w:r>
      <w:r w:rsidRPr="00DA49B2">
        <w:rPr>
          <w:rFonts w:ascii="Arial Narrow" w:hAnsi="Arial Narrow" w:cs="Arial"/>
        </w:rPr>
        <w:t xml:space="preserve"> umowę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1 000 000,00 zł , na jedno i wszystkie zdarzenia w okresie ubezpieczenia,</w:t>
      </w:r>
    </w:p>
    <w:p w14:paraId="0E682151" w14:textId="77777777" w:rsidR="00DA49B2" w:rsidRPr="00DA49B2" w:rsidRDefault="00DA49B2" w:rsidP="00DA49B2">
      <w:pPr>
        <w:numPr>
          <w:ilvl w:val="0"/>
          <w:numId w:val="61"/>
        </w:numPr>
        <w:tabs>
          <w:tab w:val="left" w:pos="426"/>
        </w:tabs>
        <w:ind w:left="357" w:hanging="357"/>
        <w:jc w:val="both"/>
        <w:rPr>
          <w:rFonts w:ascii="Arial Narrow" w:hAnsi="Arial Narrow" w:cs="Arial"/>
        </w:rPr>
      </w:pPr>
      <w:r w:rsidRPr="00DA49B2">
        <w:rPr>
          <w:rFonts w:ascii="Arial Narrow" w:hAnsi="Arial Narrow" w:cs="Arial"/>
        </w:rPr>
        <w:lastRenderedPageBreak/>
        <w:t>Umowa ubezpieczenia, o której mowa w ust.1 musi zapewnić wypłatę odszkodowania płatnego w złotych polskich , bez ograniczeń.</w:t>
      </w:r>
    </w:p>
    <w:p w14:paraId="4BD2C990"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Koszt umowy, lub umów, o których mowa w ust. 1 w szczególności składki ubezpieczeniowe, pokrywa w całości Wykonawca.</w:t>
      </w:r>
    </w:p>
    <w:p w14:paraId="708B686F" w14:textId="77777777" w:rsidR="00DA49B2" w:rsidRPr="00DA49B2" w:rsidRDefault="00DA49B2" w:rsidP="00DA49B2">
      <w:pPr>
        <w:numPr>
          <w:ilvl w:val="0"/>
          <w:numId w:val="61"/>
        </w:numPr>
        <w:spacing w:after="5" w:line="252" w:lineRule="auto"/>
        <w:ind w:left="357" w:right="137" w:hanging="357"/>
        <w:jc w:val="both"/>
        <w:rPr>
          <w:rFonts w:ascii="Arial Narrow" w:hAnsi="Arial Narrow" w:cs="Arial"/>
        </w:rPr>
      </w:pPr>
      <w:r w:rsidRPr="00DA49B2">
        <w:rPr>
          <w:rFonts w:ascii="Arial Narrow" w:hAnsi="Arial Narrow" w:cs="Arial"/>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F326356"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3B199B35"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t>
      </w:r>
    </w:p>
    <w:p w14:paraId="6064063C"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przypadku niedokonania przedłużenia ubezpieczenia, przedłużenia niezgodnie z zasadami określonymi w ust. 1 – 4 lub nieprzedłożenia przez Wykonawcę odnośnego dokumentu ubezpieczenia w terminie, o którym mowa w niniejszym ustępie, Zamawiający będzie uprawniony wedle własnego wyboru do postępowania opisanego w ust. 12 poniżej. </w:t>
      </w:r>
    </w:p>
    <w:p w14:paraId="78501EA9"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spacing w:val="-2"/>
        </w:rPr>
        <w:t>Wykonawca nie jest uprawniony do dokonywania zmian warunków ubezpieczenia bez uprzedniej zgody Zamawiającego wyrażonej na piśmie.</w:t>
      </w:r>
    </w:p>
    <w:p w14:paraId="34B524B1" w14:textId="4DB129EB"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na każde żądanie Zamawiającego okaże niezwłocznie, nie później jednak niż w  terminie 3 dni roboczych od wezwania, dowody istnienia ubezpieczeń wymienionych w ust.1 niniejszego paragrafu.</w:t>
      </w:r>
    </w:p>
    <w:p w14:paraId="244D7856"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Wykonawca będzie utrzymywał ubezpieczenie odpowiedzialności cywilnej do dnia podpisania protokołu odbioru ostatecznego.</w:t>
      </w:r>
    </w:p>
    <w:p w14:paraId="4B0E5382"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Jeżeli w okresach wskazanych w ust. 10 niniejszego paragrafu ubezpieczenia wymienione </w:t>
      </w:r>
      <w:r w:rsidRPr="00DA49B2">
        <w:rPr>
          <w:rFonts w:ascii="Arial Narrow" w:hAnsi="Arial Narrow" w:cs="Arial"/>
        </w:rPr>
        <w:br/>
        <w:t>w ust.1 niniejszego paragrafu straci swoją ważność Wykonawca natychmiast uzyska nowe ubezpieczenie, bez wezwania ze strony Zamawiającego.</w:t>
      </w:r>
    </w:p>
    <w:p w14:paraId="7FA67B03" w14:textId="77777777" w:rsidR="00DA49B2" w:rsidRPr="00DA49B2" w:rsidRDefault="00DA49B2" w:rsidP="00DA49B2">
      <w:pPr>
        <w:pStyle w:val="Akapitzlist"/>
        <w:numPr>
          <w:ilvl w:val="0"/>
          <w:numId w:val="61"/>
        </w:numPr>
        <w:ind w:left="357" w:hanging="357"/>
        <w:jc w:val="both"/>
        <w:rPr>
          <w:rFonts w:ascii="Arial Narrow" w:hAnsi="Arial Narrow" w:cs="Arial"/>
          <w:b/>
        </w:rPr>
      </w:pPr>
      <w:r w:rsidRPr="00DA49B2">
        <w:rPr>
          <w:rFonts w:ascii="Arial Narrow" w:hAnsi="Arial Narrow" w:cs="Arial"/>
        </w:rPr>
        <w:t xml:space="preserve">W przypadku zaniechania wykonania tego obowiązku Zamawiający będzie uprawniony wedle swojego wyboru: </w:t>
      </w:r>
    </w:p>
    <w:p w14:paraId="30CA2BA9" w14:textId="77777777" w:rsidR="00DA49B2" w:rsidRPr="00DA49B2" w:rsidRDefault="00DA49B2" w:rsidP="00DA49B2">
      <w:pPr>
        <w:numPr>
          <w:ilvl w:val="0"/>
          <w:numId w:val="11"/>
        </w:numPr>
        <w:ind w:left="1134" w:hanging="567"/>
        <w:jc w:val="both"/>
        <w:rPr>
          <w:rFonts w:ascii="Arial Narrow" w:hAnsi="Arial Narrow" w:cs="Arial"/>
        </w:rPr>
      </w:pPr>
      <w:r w:rsidRPr="00DA49B2">
        <w:rPr>
          <w:rFonts w:ascii="Arial Narrow" w:hAnsi="Arial Narrow" w:cs="Arial"/>
        </w:rPr>
        <w:t>ubezpieczyć Wykonawcę na jego koszt i potrącić koszty uzyskania ubezpieczeń wymienionych w ust.1 niniejszego paragrafu z wynagrodzenia Wykonawcy bądź też zaspokoić je z zabezpieczenia należytego wykonania umowy,</w:t>
      </w:r>
    </w:p>
    <w:p w14:paraId="56F9B8C0" w14:textId="77777777" w:rsidR="00DA49B2" w:rsidRPr="00DA49B2" w:rsidRDefault="00DA49B2" w:rsidP="00DA49B2">
      <w:pPr>
        <w:ind w:left="567"/>
        <w:jc w:val="both"/>
        <w:rPr>
          <w:rFonts w:ascii="Arial Narrow" w:hAnsi="Arial Narrow" w:cs="Arial"/>
        </w:rPr>
      </w:pPr>
      <w:r w:rsidRPr="00DA49B2">
        <w:rPr>
          <w:rFonts w:ascii="Arial Narrow" w:hAnsi="Arial Narrow" w:cs="Arial"/>
        </w:rPr>
        <w:t>albo</w:t>
      </w:r>
    </w:p>
    <w:p w14:paraId="45318D18" w14:textId="1981DED9" w:rsidR="00DA49B2" w:rsidRPr="009A72AD" w:rsidRDefault="00DA49B2" w:rsidP="00DA49B2">
      <w:pPr>
        <w:numPr>
          <w:ilvl w:val="0"/>
          <w:numId w:val="11"/>
        </w:numPr>
        <w:ind w:left="1134" w:hanging="567"/>
        <w:jc w:val="both"/>
        <w:rPr>
          <w:rFonts w:ascii="Arial" w:hAnsi="Arial" w:cs="Arial"/>
          <w:sz w:val="22"/>
          <w:szCs w:val="22"/>
        </w:rPr>
      </w:pPr>
      <w:r w:rsidRPr="00DA49B2">
        <w:rPr>
          <w:rFonts w:ascii="Arial Narrow" w:hAnsi="Arial Narrow" w:cs="Arial"/>
        </w:rPr>
        <w:t>wyznaczyć Wykonawcy dodatkowy termin na uzyskanie ubezpieczeń wymienionych</w:t>
      </w:r>
      <w:r>
        <w:rPr>
          <w:rFonts w:ascii="Arial Narrow" w:hAnsi="Arial Narrow" w:cs="Arial"/>
        </w:rPr>
        <w:t xml:space="preserve"> </w:t>
      </w:r>
      <w:r w:rsidRPr="00DA49B2">
        <w:rPr>
          <w:rFonts w:ascii="Arial Narrow" w:hAnsi="Arial Narrow" w:cs="Arial"/>
        </w:rPr>
        <w:t>w ust.1 niniejszego paragrafu i przedłożenie dowodów uzyskania tych ubezpieczeń w terminie 7 dni, a po jego bezskutecznym upływie odstąpić od umowy w terminie 14 dni</w:t>
      </w:r>
      <w:r w:rsidRPr="009A72AD">
        <w:rPr>
          <w:rFonts w:ascii="Arial" w:hAnsi="Arial" w:cs="Arial"/>
          <w:sz w:val="22"/>
          <w:szCs w:val="22"/>
        </w:rPr>
        <w:t xml:space="preserve">. </w:t>
      </w:r>
    </w:p>
    <w:p w14:paraId="6C76A8AE" w14:textId="77777777" w:rsidR="00B85736" w:rsidRPr="0090758B" w:rsidRDefault="00B85736"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9</w:t>
      </w:r>
    </w:p>
    <w:p w14:paraId="1F321BB7" w14:textId="77777777" w:rsidR="00867809" w:rsidRPr="0090758B" w:rsidRDefault="00DB7B5C" w:rsidP="00757AE7">
      <w:pPr>
        <w:spacing w:after="240"/>
        <w:jc w:val="center"/>
        <w:rPr>
          <w:rFonts w:ascii="Arial Narrow" w:hAnsi="Arial Narrow" w:cs="Arial"/>
          <w:b/>
        </w:rPr>
      </w:pPr>
      <w:r w:rsidRPr="0090758B">
        <w:rPr>
          <w:rFonts w:ascii="Arial Narrow" w:hAnsi="Arial Narrow" w:cs="Arial"/>
          <w:b/>
        </w:rPr>
        <w:t>(z</w:t>
      </w:r>
      <w:r w:rsidR="00867809" w:rsidRPr="0090758B">
        <w:rPr>
          <w:rFonts w:ascii="Arial Narrow" w:hAnsi="Arial Narrow" w:cs="Arial"/>
          <w:b/>
        </w:rPr>
        <w:t>abezpieczenie należytego wykonania umowy</w:t>
      </w:r>
      <w:r w:rsidRPr="0090758B">
        <w:rPr>
          <w:rFonts w:ascii="Arial Narrow" w:hAnsi="Arial Narrow" w:cs="Arial"/>
          <w:b/>
        </w:rPr>
        <w:t>)</w:t>
      </w:r>
    </w:p>
    <w:p w14:paraId="23683F60" w14:textId="4DBD981C" w:rsidR="00DE20C7" w:rsidRPr="008D5956" w:rsidRDefault="00867809" w:rsidP="00DA49B2">
      <w:pPr>
        <w:numPr>
          <w:ilvl w:val="0"/>
          <w:numId w:val="4"/>
        </w:numPr>
        <w:ind w:left="567" w:hanging="567"/>
        <w:jc w:val="both"/>
        <w:rPr>
          <w:rFonts w:ascii="Arial Narrow" w:hAnsi="Arial Narrow" w:cs="Arial"/>
        </w:rPr>
      </w:pPr>
      <w:r w:rsidRPr="00DE20C7">
        <w:rPr>
          <w:rFonts w:ascii="Arial Narrow" w:hAnsi="Arial Narrow" w:cs="Arial"/>
        </w:rPr>
        <w:t xml:space="preserve">Tytułem zabezpieczenia </w:t>
      </w:r>
      <w:r w:rsidR="00641E4C" w:rsidRPr="00DE20C7">
        <w:rPr>
          <w:rFonts w:ascii="Arial Narrow" w:hAnsi="Arial Narrow" w:cs="Arial"/>
        </w:rPr>
        <w:t xml:space="preserve">należytego </w:t>
      </w:r>
      <w:r w:rsidRPr="00DE20C7">
        <w:rPr>
          <w:rFonts w:ascii="Arial Narrow" w:hAnsi="Arial Narrow" w:cs="Arial"/>
        </w:rPr>
        <w:t xml:space="preserve">wykonania </w:t>
      </w:r>
      <w:r w:rsidR="00B85736" w:rsidRPr="00DE20C7">
        <w:rPr>
          <w:rFonts w:ascii="Arial Narrow" w:hAnsi="Arial Narrow" w:cs="Arial"/>
        </w:rPr>
        <w:t>u</w:t>
      </w:r>
      <w:r w:rsidRPr="00DE20C7">
        <w:rPr>
          <w:rFonts w:ascii="Arial Narrow" w:hAnsi="Arial Narrow" w:cs="Arial"/>
        </w:rPr>
        <w:t xml:space="preserve">mowy </w:t>
      </w:r>
      <w:r w:rsidR="0038645A" w:rsidRPr="00DE20C7">
        <w:rPr>
          <w:rFonts w:ascii="Arial Narrow" w:hAnsi="Arial Narrow" w:cs="Arial"/>
        </w:rPr>
        <w:t>Wykonawca</w:t>
      </w:r>
      <w:r w:rsidR="00B85736" w:rsidRPr="00DE20C7">
        <w:rPr>
          <w:rFonts w:ascii="Arial Narrow" w:hAnsi="Arial Narrow" w:cs="Arial"/>
        </w:rPr>
        <w:t xml:space="preserve"> </w:t>
      </w:r>
      <w:r w:rsidR="00EF05E1" w:rsidRPr="00DE20C7">
        <w:rPr>
          <w:rFonts w:ascii="Arial Narrow" w:hAnsi="Arial Narrow" w:cs="Arial"/>
        </w:rPr>
        <w:t xml:space="preserve">do dnia podpisania </w:t>
      </w:r>
      <w:r w:rsidR="00BE6A2B" w:rsidRPr="00DE20C7">
        <w:rPr>
          <w:rFonts w:ascii="Arial Narrow" w:hAnsi="Arial Narrow" w:cs="Arial"/>
        </w:rPr>
        <w:t xml:space="preserve">umowy </w:t>
      </w:r>
      <w:r w:rsidRPr="00DE20C7">
        <w:rPr>
          <w:rFonts w:ascii="Arial Narrow" w:hAnsi="Arial Narrow" w:cs="Arial"/>
        </w:rPr>
        <w:t xml:space="preserve">wniósł zabezpieczenie w </w:t>
      </w:r>
      <w:r w:rsidR="00EF05E1" w:rsidRPr="00DE20C7">
        <w:rPr>
          <w:rFonts w:ascii="Arial Narrow" w:hAnsi="Arial Narrow" w:cs="Arial"/>
        </w:rPr>
        <w:t>wysokości</w:t>
      </w:r>
      <w:r w:rsidR="00412313" w:rsidRPr="00DE20C7">
        <w:rPr>
          <w:rFonts w:ascii="Arial Narrow" w:hAnsi="Arial Narrow" w:cs="Arial"/>
        </w:rPr>
        <w:t> </w:t>
      </w:r>
      <w:r w:rsidR="00DA49B2">
        <w:rPr>
          <w:rFonts w:ascii="Arial Narrow" w:hAnsi="Arial Narrow" w:cs="Arial"/>
          <w:b/>
        </w:rPr>
        <w:t>5</w:t>
      </w:r>
      <w:r w:rsidR="00473D1A" w:rsidRPr="00E75DBC">
        <w:rPr>
          <w:rFonts w:ascii="Arial Narrow" w:hAnsi="Arial Narrow" w:cs="Arial"/>
          <w:b/>
        </w:rPr>
        <w:t>%</w:t>
      </w:r>
      <w:r w:rsidR="00DF1C3F" w:rsidRPr="00E75DBC">
        <w:rPr>
          <w:rFonts w:ascii="Arial Narrow" w:hAnsi="Arial Narrow" w:cs="Arial"/>
        </w:rPr>
        <w:t> </w:t>
      </w:r>
      <w:r w:rsidR="00E54449" w:rsidRPr="00E75DBC">
        <w:rPr>
          <w:rFonts w:ascii="Arial Narrow" w:hAnsi="Arial Narrow" w:cs="Arial"/>
        </w:rPr>
        <w:t xml:space="preserve"> </w:t>
      </w:r>
      <w:r w:rsidR="006E6CA7">
        <w:rPr>
          <w:rFonts w:ascii="Arial Narrow" w:hAnsi="Arial Narrow" w:cs="Arial"/>
        </w:rPr>
        <w:t>ceny ofertowej</w:t>
      </w:r>
      <w:r w:rsidR="00E54449">
        <w:rPr>
          <w:rFonts w:ascii="Arial Narrow" w:hAnsi="Arial Narrow" w:cs="Arial"/>
          <w:color w:val="FF0000"/>
        </w:rPr>
        <w:t xml:space="preserve"> </w:t>
      </w:r>
      <w:r w:rsidR="00412313" w:rsidRPr="00DE20C7">
        <w:rPr>
          <w:rFonts w:ascii="Arial Narrow" w:hAnsi="Arial Narrow" w:cs="Arial"/>
        </w:rPr>
        <w:t> </w:t>
      </w:r>
      <w:r w:rsidRPr="00DE20C7">
        <w:rPr>
          <w:rFonts w:ascii="Arial Narrow" w:hAnsi="Arial Narrow" w:cs="Arial"/>
        </w:rPr>
        <w:t>brutto,</w:t>
      </w:r>
      <w:r w:rsidR="00412313" w:rsidRPr="00DE20C7">
        <w:rPr>
          <w:rFonts w:ascii="Arial Narrow" w:hAnsi="Arial Narrow" w:cs="Arial"/>
        </w:rPr>
        <w:t> </w:t>
      </w:r>
      <w:r w:rsidR="0027568A" w:rsidRPr="00DE20C7">
        <w:rPr>
          <w:rFonts w:ascii="Arial Narrow" w:hAnsi="Arial Narrow" w:cs="Arial"/>
        </w:rPr>
        <w:t xml:space="preserve"> </w:t>
      </w:r>
    </w:p>
    <w:p w14:paraId="715403EA" w14:textId="77777777" w:rsidR="00B052E2" w:rsidRPr="00DE20C7" w:rsidRDefault="00867809" w:rsidP="00DE20C7">
      <w:pPr>
        <w:numPr>
          <w:ilvl w:val="0"/>
          <w:numId w:val="4"/>
        </w:numPr>
        <w:ind w:left="567" w:hanging="567"/>
        <w:jc w:val="both"/>
        <w:rPr>
          <w:rFonts w:ascii="Arial Narrow" w:hAnsi="Arial Narrow" w:cs="Arial"/>
        </w:rPr>
      </w:pPr>
      <w:r w:rsidRPr="00DE20C7">
        <w:rPr>
          <w:rFonts w:ascii="Arial Narrow" w:hAnsi="Arial Narrow" w:cs="Arial"/>
        </w:rPr>
        <w:t>Zabezpiecze</w:t>
      </w:r>
      <w:r w:rsidR="00E74813" w:rsidRPr="00DE20C7">
        <w:rPr>
          <w:rFonts w:ascii="Arial Narrow" w:hAnsi="Arial Narrow" w:cs="Arial"/>
        </w:rPr>
        <w:t xml:space="preserve">nie zostało wniesione w formie </w:t>
      </w:r>
      <w:r w:rsidR="005F5573" w:rsidRPr="00DE20C7">
        <w:rPr>
          <w:rFonts w:ascii="Arial Narrow" w:hAnsi="Arial Narrow" w:cs="Arial"/>
        </w:rPr>
        <w:t>…………..</w:t>
      </w:r>
      <w:r w:rsidR="00C13190" w:rsidRPr="00DE20C7">
        <w:rPr>
          <w:rFonts w:ascii="Arial Narrow" w:hAnsi="Arial Narrow" w:cs="Arial"/>
        </w:rPr>
        <w:t>.</w:t>
      </w:r>
    </w:p>
    <w:p w14:paraId="3F271122" w14:textId="77777777" w:rsidR="00FE4566" w:rsidRPr="0090758B" w:rsidRDefault="00867809">
      <w:pPr>
        <w:numPr>
          <w:ilvl w:val="0"/>
          <w:numId w:val="4"/>
        </w:numPr>
        <w:ind w:left="567" w:hanging="567"/>
        <w:jc w:val="both"/>
        <w:rPr>
          <w:rFonts w:ascii="Arial Narrow" w:hAnsi="Arial Narrow" w:cs="Arial"/>
        </w:rPr>
      </w:pPr>
      <w:r w:rsidRPr="0090758B">
        <w:rPr>
          <w:rFonts w:ascii="Arial Narrow" w:hAnsi="Arial Narrow" w:cs="Arial"/>
        </w:rPr>
        <w:t xml:space="preserve">Zabezpieczenie należytego wykonania umowy </w:t>
      </w:r>
      <w:r w:rsidR="0038645A" w:rsidRPr="0090758B">
        <w:rPr>
          <w:rFonts w:ascii="Arial Narrow" w:hAnsi="Arial Narrow" w:cs="Arial"/>
        </w:rPr>
        <w:t>służy zabezpieczeniu zapłaty wszelkich roszczeń służących Zamawiającemu w stosunku do Wykonawcy w związku z niniejszą umową</w:t>
      </w:r>
      <w:r w:rsidR="0050791C" w:rsidRPr="0090758B">
        <w:rPr>
          <w:rFonts w:ascii="Arial Narrow" w:hAnsi="Arial Narrow" w:cs="Arial"/>
        </w:rPr>
        <w:t>,</w:t>
      </w:r>
      <w:r w:rsidR="0038645A" w:rsidRPr="0090758B">
        <w:rPr>
          <w:rFonts w:ascii="Arial Narrow" w:hAnsi="Arial Narrow" w:cs="Arial"/>
        </w:rPr>
        <w:t xml:space="preserve"> w tym w  szczególności</w:t>
      </w:r>
      <w:r w:rsidR="0050791C" w:rsidRPr="0090758B">
        <w:rPr>
          <w:rFonts w:ascii="Arial Narrow" w:hAnsi="Arial Narrow" w:cs="Arial"/>
        </w:rPr>
        <w:t>:</w:t>
      </w:r>
      <w:r w:rsidR="0038645A" w:rsidRPr="0090758B">
        <w:rPr>
          <w:rFonts w:ascii="Arial Narrow" w:hAnsi="Arial Narrow" w:cs="Arial"/>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90758B">
        <w:rPr>
          <w:rFonts w:ascii="Arial Narrow" w:hAnsi="Arial Narrow" w:cs="Arial"/>
        </w:rPr>
        <w:t xml:space="preserve">umowy </w:t>
      </w:r>
      <w:r w:rsidR="0038645A" w:rsidRPr="0090758B">
        <w:rPr>
          <w:rFonts w:ascii="Arial Narrow" w:hAnsi="Arial Narrow" w:cs="Arial"/>
        </w:rPr>
        <w:t>bez wzywania Wykonawcy do dobrow</w:t>
      </w:r>
      <w:r w:rsidR="00C20B95" w:rsidRPr="0090758B">
        <w:rPr>
          <w:rFonts w:ascii="Arial Narrow" w:hAnsi="Arial Narrow" w:cs="Arial"/>
        </w:rPr>
        <w:t>olnego zaspokojenia roszczenia.</w:t>
      </w:r>
    </w:p>
    <w:p w14:paraId="58C9193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lastRenderedPageBreak/>
        <w:t>Koszty Zabezpieczenia należytego wykonania Umowy ponosi Wykonawca.</w:t>
      </w:r>
    </w:p>
    <w:p w14:paraId="35D876D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w:t>
      </w:r>
      <w:r w:rsidR="007D3F5F" w:rsidRPr="0090758B">
        <w:rPr>
          <w:rFonts w:ascii="Arial Narrow" w:hAnsi="Arial Narrow"/>
        </w:rPr>
        <w:br/>
      </w:r>
      <w:r w:rsidRPr="0090758B">
        <w:rPr>
          <w:rFonts w:ascii="Arial Narrow" w:hAnsi="Arial Narrow"/>
        </w:rPr>
        <w:t xml:space="preserve">z zabezpieczenia. </w:t>
      </w:r>
    </w:p>
    <w:p w14:paraId="4C532018" w14:textId="77777777" w:rsidR="00994050" w:rsidRPr="0090758B" w:rsidRDefault="00994050">
      <w:pPr>
        <w:numPr>
          <w:ilvl w:val="0"/>
          <w:numId w:val="4"/>
        </w:numPr>
        <w:ind w:left="567" w:hanging="567"/>
        <w:jc w:val="both"/>
        <w:rPr>
          <w:rFonts w:ascii="Arial Narrow" w:hAnsi="Arial Narrow" w:cs="Arial"/>
        </w:rPr>
      </w:pPr>
      <w:r w:rsidRPr="0090758B">
        <w:rPr>
          <w:rFonts w:ascii="Arial Narrow" w:hAnsi="Arial Narrow" w:cs="Arial"/>
        </w:rPr>
        <w:t>Strony postanawiają, że:</w:t>
      </w:r>
    </w:p>
    <w:p w14:paraId="2C030F56" w14:textId="77777777" w:rsidR="001A4374" w:rsidRPr="0090758B" w:rsidRDefault="00E74813" w:rsidP="004231ED">
      <w:pPr>
        <w:numPr>
          <w:ilvl w:val="0"/>
          <w:numId w:val="13"/>
        </w:numPr>
        <w:ind w:left="1134" w:hanging="567"/>
        <w:jc w:val="both"/>
        <w:rPr>
          <w:rFonts w:ascii="Arial Narrow" w:hAnsi="Arial Narrow" w:cs="Arial"/>
        </w:rPr>
      </w:pPr>
      <w:r w:rsidRPr="0090758B">
        <w:rPr>
          <w:rFonts w:ascii="Arial Narrow" w:hAnsi="Arial Narrow" w:cs="Arial"/>
        </w:rPr>
        <w:t>70% kwoty</w:t>
      </w:r>
      <w:r w:rsidR="001A4374" w:rsidRPr="0090758B">
        <w:rPr>
          <w:rFonts w:ascii="Arial Narrow" w:hAnsi="Arial Narrow" w:cs="Arial"/>
        </w:rPr>
        <w:t xml:space="preserve"> zabezpieczenia należytego wykonania umowy </w:t>
      </w:r>
      <w:r w:rsidR="00B94F8C" w:rsidRPr="0090758B">
        <w:rPr>
          <w:rFonts w:ascii="Arial Narrow" w:hAnsi="Arial Narrow" w:cs="Arial"/>
        </w:rPr>
        <w:t xml:space="preserve">zostanie zwolnione Wykonawcy </w:t>
      </w:r>
      <w:r w:rsidR="001A4374" w:rsidRPr="0090758B">
        <w:rPr>
          <w:rFonts w:ascii="Arial Narrow" w:hAnsi="Arial Narrow" w:cs="Arial"/>
        </w:rPr>
        <w:t>w</w:t>
      </w:r>
      <w:r w:rsidR="00B94F8C" w:rsidRPr="0090758B">
        <w:rPr>
          <w:rFonts w:ascii="Arial Narrow" w:hAnsi="Arial Narrow" w:cs="Arial"/>
        </w:rPr>
        <w:t xml:space="preserve">  ciągu </w:t>
      </w:r>
      <w:r w:rsidR="001A4374" w:rsidRPr="0090758B">
        <w:rPr>
          <w:rFonts w:ascii="Arial Narrow" w:hAnsi="Arial Narrow" w:cs="Arial"/>
        </w:rPr>
        <w:t>30 dni</w:t>
      </w:r>
      <w:r w:rsidR="00B94F8C" w:rsidRPr="0090758B">
        <w:rPr>
          <w:rFonts w:ascii="Arial Narrow" w:hAnsi="Arial Narrow" w:cs="Arial"/>
        </w:rPr>
        <w:t xml:space="preserve"> </w:t>
      </w:r>
      <w:r w:rsidR="00830A32" w:rsidRPr="0090758B">
        <w:rPr>
          <w:rFonts w:ascii="Arial Narrow" w:hAnsi="Arial Narrow" w:cs="Arial"/>
        </w:rPr>
        <w:t xml:space="preserve">licząc </w:t>
      </w:r>
      <w:r w:rsidR="001A4374" w:rsidRPr="0090758B">
        <w:rPr>
          <w:rFonts w:ascii="Arial Narrow" w:hAnsi="Arial Narrow" w:cs="Arial"/>
        </w:rPr>
        <w:t xml:space="preserve">od dnia </w:t>
      </w:r>
      <w:r w:rsidR="00994050" w:rsidRPr="0090758B">
        <w:rPr>
          <w:rFonts w:ascii="Arial Narrow" w:hAnsi="Arial Narrow" w:cs="Arial"/>
        </w:rPr>
        <w:t>podpisania protokołu odbioru końcowego</w:t>
      </w:r>
      <w:r w:rsidR="001A4374" w:rsidRPr="0090758B">
        <w:rPr>
          <w:rFonts w:ascii="Arial Narrow" w:hAnsi="Arial Narrow" w:cs="Arial"/>
        </w:rPr>
        <w:t>.</w:t>
      </w:r>
    </w:p>
    <w:p w14:paraId="0C702F2F" w14:textId="77777777" w:rsidR="00F16DAA" w:rsidRPr="0090758B" w:rsidRDefault="00994050" w:rsidP="004231ED">
      <w:pPr>
        <w:numPr>
          <w:ilvl w:val="0"/>
          <w:numId w:val="13"/>
        </w:numPr>
        <w:ind w:left="1134" w:hanging="567"/>
        <w:jc w:val="both"/>
        <w:rPr>
          <w:rFonts w:ascii="Arial Narrow" w:hAnsi="Arial Narrow" w:cs="Arial"/>
        </w:rPr>
      </w:pPr>
      <w:r w:rsidRPr="0090758B">
        <w:rPr>
          <w:rFonts w:ascii="Arial Narrow" w:hAnsi="Arial Narrow" w:cs="Arial"/>
        </w:rPr>
        <w:t>n</w:t>
      </w:r>
      <w:r w:rsidR="001A4374" w:rsidRPr="0090758B">
        <w:rPr>
          <w:rFonts w:ascii="Arial Narrow" w:hAnsi="Arial Narrow" w:cs="Arial"/>
        </w:rPr>
        <w:t>a zabezpieczenie roszczeń z tytułu rękojmi za wady p</w:t>
      </w:r>
      <w:r w:rsidR="00314463" w:rsidRPr="0090758B">
        <w:rPr>
          <w:rFonts w:ascii="Arial Narrow" w:hAnsi="Arial Narrow" w:cs="Arial"/>
        </w:rPr>
        <w:t>ozostanie kwota w wysokości  30</w:t>
      </w:r>
      <w:r w:rsidR="001A4374" w:rsidRPr="0090758B">
        <w:rPr>
          <w:rFonts w:ascii="Arial Narrow" w:hAnsi="Arial Narrow" w:cs="Arial"/>
        </w:rPr>
        <w:t>% wniesionego zabezpieczenia określonego w ust 1 niniejszego paragrafu.</w:t>
      </w:r>
      <w:r w:rsidR="00314463" w:rsidRPr="0090758B">
        <w:rPr>
          <w:rFonts w:ascii="Arial Narrow" w:hAnsi="Arial Narrow" w:cs="Arial"/>
        </w:rPr>
        <w:t xml:space="preserve"> </w:t>
      </w:r>
      <w:r w:rsidR="001A4374" w:rsidRPr="0090758B">
        <w:rPr>
          <w:rFonts w:ascii="Arial Narrow" w:hAnsi="Arial Narrow" w:cs="Arial"/>
        </w:rPr>
        <w:t>Część zabezpieczenia służąca zabezpieczeniu roszczeń z tytułu rękojmi za wady  będzie zwrócona nie później niż w</w:t>
      </w:r>
      <w:r w:rsidRPr="0090758B">
        <w:rPr>
          <w:rFonts w:ascii="Arial Narrow" w:hAnsi="Arial Narrow" w:cs="Arial"/>
        </w:rPr>
        <w:t> </w:t>
      </w:r>
      <w:r w:rsidR="00314463" w:rsidRPr="0090758B">
        <w:rPr>
          <w:rFonts w:ascii="Arial Narrow" w:hAnsi="Arial Narrow" w:cs="Arial"/>
        </w:rPr>
        <w:t xml:space="preserve">ciągu </w:t>
      </w:r>
      <w:r w:rsidR="001A4374" w:rsidRPr="0090758B">
        <w:rPr>
          <w:rFonts w:ascii="Arial Narrow" w:hAnsi="Arial Narrow" w:cs="Arial"/>
        </w:rPr>
        <w:t xml:space="preserve">15 dni </w:t>
      </w:r>
      <w:r w:rsidR="00314463" w:rsidRPr="0090758B">
        <w:rPr>
          <w:rFonts w:ascii="Arial Narrow" w:hAnsi="Arial Narrow" w:cs="Arial"/>
        </w:rPr>
        <w:t>od</w:t>
      </w:r>
      <w:r w:rsidR="001A4374" w:rsidRPr="0090758B">
        <w:rPr>
          <w:rFonts w:ascii="Arial Narrow" w:hAnsi="Arial Narrow" w:cs="Arial"/>
        </w:rPr>
        <w:t xml:space="preserve"> upływ</w:t>
      </w:r>
      <w:r w:rsidR="00314463" w:rsidRPr="0090758B">
        <w:rPr>
          <w:rFonts w:ascii="Arial Narrow" w:hAnsi="Arial Narrow" w:cs="Arial"/>
        </w:rPr>
        <w:t>u</w:t>
      </w:r>
      <w:r w:rsidR="001A4374" w:rsidRPr="0090758B">
        <w:rPr>
          <w:rFonts w:ascii="Arial Narrow" w:hAnsi="Arial Narrow" w:cs="Arial"/>
        </w:rPr>
        <w:t xml:space="preserve"> okresu rękojmi za wady.</w:t>
      </w:r>
    </w:p>
    <w:p w14:paraId="46CEE8DA"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W przypadku zabezpieczenia w formie gwarancji lub poręczenia, okres ich obowiązywania nie może być krótszy niż:</w:t>
      </w:r>
    </w:p>
    <w:p w14:paraId="0AC7D7AD"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należytego wykonania umowy — 30 dni od dnia podpisania protokołu końcowego odbioru robót,</w:t>
      </w:r>
    </w:p>
    <w:p w14:paraId="2FA9D194"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usunięcia wad i usterek — 15 dni od dnia upływu okresu rękojmi za wady.</w:t>
      </w:r>
    </w:p>
    <w:p w14:paraId="20D9EA6B"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zabezpieczenia w formie gwarancji lub poręczenia, okres ich obowiązywania nie może być krótszy niż terminy wskazane w ust. 7 powyżej, z zastrzeżeniem postanowień art. </w:t>
      </w:r>
      <w:r w:rsidR="004572B7">
        <w:rPr>
          <w:rFonts w:ascii="Arial Narrow" w:hAnsi="Arial Narrow"/>
        </w:rPr>
        <w:t>452</w:t>
      </w:r>
      <w:r w:rsidRPr="0090758B">
        <w:rPr>
          <w:rFonts w:ascii="Arial Narrow" w:hAnsi="Arial Narrow"/>
        </w:rPr>
        <w:t xml:space="preserve"> ust. </w:t>
      </w:r>
      <w:r w:rsidR="004572B7">
        <w:rPr>
          <w:rFonts w:ascii="Arial Narrow" w:hAnsi="Arial Narrow"/>
        </w:rPr>
        <w:t>8</w:t>
      </w:r>
      <w:r w:rsidRPr="0090758B">
        <w:rPr>
          <w:rFonts w:ascii="Arial Narrow" w:hAnsi="Arial Narrow"/>
        </w:rPr>
        <w:t xml:space="preserve"> ustawy PZP.</w:t>
      </w:r>
    </w:p>
    <w:p w14:paraId="6302C19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przedłużenia terminu wykonania przedmiotu umowy wskazanego w § 4 ust. 2 powyżej, skutkującego tym, że okres obowiązywania gwarancji lub poręczenia byłby krótszy, aniżeli terminy wynikające z ust. </w:t>
      </w:r>
      <w:r w:rsidR="005021EB" w:rsidRPr="0090758B">
        <w:rPr>
          <w:rFonts w:ascii="Arial Narrow" w:hAnsi="Arial Narrow"/>
        </w:rPr>
        <w:t>7</w:t>
      </w:r>
      <w:r w:rsidRPr="0090758B">
        <w:rPr>
          <w:rFonts w:ascii="Arial Narrow" w:hAnsi="Arial Narrow"/>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90758B">
        <w:rPr>
          <w:rFonts w:ascii="Arial Narrow" w:hAnsi="Arial Narrow"/>
        </w:rPr>
        <w:t>7</w:t>
      </w:r>
      <w:r w:rsidRPr="0090758B">
        <w:rPr>
          <w:rFonts w:ascii="Arial Narrow" w:hAnsi="Arial Narrow"/>
        </w:rPr>
        <w:t xml:space="preserve"> powyżej i przedłożenia Zamawiającemu dokumentu potwierdzającego takie przedłużenie.</w:t>
      </w:r>
    </w:p>
    <w:p w14:paraId="7BC8C87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Zgodnie z art. </w:t>
      </w:r>
      <w:r w:rsidR="004572B7">
        <w:rPr>
          <w:rFonts w:ascii="Arial Narrow" w:hAnsi="Arial Narrow"/>
        </w:rPr>
        <w:t>452</w:t>
      </w:r>
      <w:r w:rsidR="004572B7" w:rsidRPr="0090758B">
        <w:rPr>
          <w:rFonts w:ascii="Arial Narrow" w:hAnsi="Arial Narrow"/>
        </w:rPr>
        <w:t xml:space="preserve"> </w:t>
      </w:r>
      <w:r w:rsidRPr="0090758B">
        <w:rPr>
          <w:rFonts w:ascii="Arial Narrow" w:hAnsi="Arial Narrow"/>
        </w:rPr>
        <w:t xml:space="preserve">ust. </w:t>
      </w:r>
      <w:r w:rsidR="004572B7">
        <w:rPr>
          <w:rFonts w:ascii="Arial Narrow" w:hAnsi="Arial Narrow"/>
        </w:rPr>
        <w:t>8</w:t>
      </w:r>
      <w:r w:rsidR="004572B7" w:rsidRPr="0090758B">
        <w:rPr>
          <w:rFonts w:ascii="Arial Narrow" w:hAnsi="Arial Narrow"/>
        </w:rPr>
        <w:t xml:space="preserve"> </w:t>
      </w:r>
      <w:r w:rsidRPr="0090758B">
        <w:rPr>
          <w:rFonts w:ascii="Arial Narrow" w:hAnsi="Arial Narrow"/>
        </w:rPr>
        <w:t>ustawy, Wykonawca zobowiązuje się do przedłużenia wniesionego zabezpieczenia lub wniesienia nowego zabezpieczenia na kolejne okresy.</w:t>
      </w:r>
    </w:p>
    <w:p w14:paraId="60BE7F0D"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nieprzedłużenia lub niewniesienia nowego zabezpieczenia najpóźniej na 30 dni przed upływem terminu ważności dotychczasowego zabezpieczenia wniesionego w innej formie niż </w:t>
      </w:r>
      <w:r w:rsidRPr="0090758B">
        <w:rPr>
          <w:rFonts w:ascii="Arial Narrow" w:hAnsi="Arial Narrow"/>
        </w:rPr>
        <w:br/>
        <w:t>w pieniądzu, Zamawiający zmieni formę na zabezpieczenie w pieniądzu, poprzez wypłatę kwoty z dotychczasowego zabezpieczenia.</w:t>
      </w:r>
    </w:p>
    <w:p w14:paraId="071CF410"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Zapisy zawarte w ust. 1</w:t>
      </w:r>
      <w:r w:rsidR="00345382">
        <w:rPr>
          <w:rFonts w:ascii="Arial Narrow" w:hAnsi="Arial Narrow"/>
        </w:rPr>
        <w:t>0</w:t>
      </w:r>
      <w:r w:rsidRPr="0090758B">
        <w:rPr>
          <w:rFonts w:ascii="Arial Narrow" w:hAnsi="Arial Narrow"/>
        </w:rPr>
        <w:t xml:space="preserve"> i 1</w:t>
      </w:r>
      <w:r w:rsidR="00345382">
        <w:rPr>
          <w:rFonts w:ascii="Arial Narrow" w:hAnsi="Arial Narrow"/>
        </w:rPr>
        <w:t>1</w:t>
      </w:r>
      <w:r w:rsidRPr="0090758B">
        <w:rPr>
          <w:rFonts w:ascii="Arial Narrow" w:hAnsi="Arial Narrow"/>
        </w:rPr>
        <w:t xml:space="preserve"> niniejszego paragrafu stosuje się, jeżeli okres na jaki ma zostać wniesione zabezpieczenie przekracza 5 lat, a Wykonawca wnosi zabezpieczenie w formie innej niż w pieniądzu, na okres nie krótszy niż 5 lat.</w:t>
      </w:r>
    </w:p>
    <w:p w14:paraId="7CCBB139"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trakcie realizacji umowy Wykonawca może dokonać zmiany formy zabezpieczenia należytego wykonania umowy, na jedną lub kilka form, o których mowa w art. </w:t>
      </w:r>
      <w:r w:rsidR="004572B7">
        <w:rPr>
          <w:rFonts w:ascii="Arial Narrow" w:hAnsi="Arial Narrow"/>
        </w:rPr>
        <w:t>450</w:t>
      </w:r>
      <w:r w:rsidRPr="0090758B">
        <w:rPr>
          <w:rFonts w:ascii="Arial Narrow" w:hAnsi="Arial Narrow"/>
        </w:rPr>
        <w:t xml:space="preserve"> ust. 1 ustawy Prawo zamówień publicznych. Zamawiając</w:t>
      </w:r>
      <w:r w:rsidR="00085BD0" w:rsidRPr="0090758B">
        <w:rPr>
          <w:rFonts w:ascii="Arial Narrow" w:hAnsi="Arial Narrow"/>
        </w:rPr>
        <w:t>y nie wyraża zgody na wniesienie</w:t>
      </w:r>
      <w:r w:rsidRPr="0090758B">
        <w:rPr>
          <w:rFonts w:ascii="Arial Narrow" w:hAnsi="Arial Narrow"/>
        </w:rPr>
        <w:t xml:space="preserve"> zabezpieczenia</w:t>
      </w:r>
      <w:r w:rsidR="00085BD0" w:rsidRPr="0090758B">
        <w:rPr>
          <w:rFonts w:ascii="Arial Narrow" w:hAnsi="Arial Narrow"/>
        </w:rPr>
        <w:t xml:space="preserve"> w formach,</w:t>
      </w:r>
      <w:r w:rsidRPr="0090758B">
        <w:rPr>
          <w:rFonts w:ascii="Arial Narrow" w:hAnsi="Arial Narrow"/>
        </w:rPr>
        <w:t xml:space="preserve"> o których mowa w art. </w:t>
      </w:r>
      <w:r w:rsidR="004572B7">
        <w:rPr>
          <w:rFonts w:ascii="Arial Narrow" w:hAnsi="Arial Narrow"/>
        </w:rPr>
        <w:t>450</w:t>
      </w:r>
      <w:r w:rsidR="004572B7" w:rsidRPr="0090758B">
        <w:rPr>
          <w:rFonts w:ascii="Arial Narrow" w:hAnsi="Arial Narrow"/>
        </w:rPr>
        <w:t xml:space="preserve"> </w:t>
      </w:r>
      <w:r w:rsidRPr="0090758B">
        <w:rPr>
          <w:rFonts w:ascii="Arial Narrow" w:hAnsi="Arial Narrow"/>
        </w:rPr>
        <w:t>ust. 2 ustawy Prawo zamówień publicznych. Zmiana formy zabezpieczenia jest dokonywana z zachowaniem ciągłości zabezpieczenia i bez zmniejszenia jego wysokości.</w:t>
      </w:r>
    </w:p>
    <w:p w14:paraId="2D5AC66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Zabezpieczenie należytego wykonania umowy pozostaje w dyspozycji Zamawiającego i zachowuje swoją ważność na czas określony w umowie.</w:t>
      </w:r>
    </w:p>
    <w:p w14:paraId="0E7935A8"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Jeżeli nie zajdzie powód do realizacji zabezpieczenia w całości lub w części, podlega ono zwrotowi Wykonawcy odpowiednio w całości lub w części w terminach, o których mowa w ust. </w:t>
      </w:r>
      <w:r w:rsidR="005021EB" w:rsidRPr="0090758B">
        <w:rPr>
          <w:rFonts w:ascii="Arial Narrow" w:hAnsi="Arial Narrow"/>
        </w:rPr>
        <w:t>6</w:t>
      </w:r>
      <w:r w:rsidRPr="0090758B">
        <w:rPr>
          <w:rFonts w:ascii="Arial Narrow" w:hAnsi="Arial Narrow"/>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B0C2D45"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może dochodzić zaspokojenia z zabezpieczenia należytego wykonania umowy, jeżeli jakakolwiek kwota należna Zamawiającemu od Wykonawcy w związku z niewykonaniem lub nienależytym wykonaniem umowy nie zostanie zapłacona.</w:t>
      </w:r>
    </w:p>
    <w:p w14:paraId="7D31959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lastRenderedPageBreak/>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7244C6C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Dostarczona przez Wykonawcę gwarancja bankowa lub ubezpieczeniowa złożona tytułem zabezpieczenia należytego wykonania umowy musi ponadto zawierać klauzule o:</w:t>
      </w:r>
    </w:p>
    <w:p w14:paraId="538AA31F"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08A0CC95" w14:textId="77777777" w:rsidR="00334478" w:rsidRPr="0090758B" w:rsidRDefault="00334478" w:rsidP="00757AE7">
      <w:pPr>
        <w:pStyle w:val="Akapitzlist"/>
        <w:numPr>
          <w:ilvl w:val="1"/>
          <w:numId w:val="4"/>
        </w:numPr>
        <w:suppressAutoHyphens/>
        <w:contextualSpacing w:val="0"/>
        <w:jc w:val="both"/>
        <w:rPr>
          <w:rFonts w:ascii="Arial Narrow" w:hAnsi="Arial Narrow" w:cs="Arial"/>
          <w:b/>
        </w:rPr>
      </w:pPr>
      <w:r w:rsidRPr="0090758B">
        <w:rPr>
          <w:rFonts w:ascii="Arial Narrow" w:hAnsi="Arial Narrow" w:cs="Aria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1BD52E52"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 xml:space="preserve">treści: </w:t>
      </w:r>
      <w:r w:rsidRPr="0090758B">
        <w:rPr>
          <w:rFonts w:ascii="Arial Narrow" w:hAnsi="Arial Narrow"/>
          <w:i/>
        </w:rPr>
        <w:t>„Wszelkie spory dotyczące gwarancji podlegają rozstrzygnięciu zgodnie z prawem Rzeczypospolitej Polskiej i podlegają kompetencji sądu powszechnego właściwego dla siedziby Zamawiającego”.</w:t>
      </w:r>
    </w:p>
    <w:p w14:paraId="5C5ED07C" w14:textId="77777777" w:rsidR="00735F90" w:rsidRPr="0090758B" w:rsidRDefault="00334478">
      <w:pPr>
        <w:pStyle w:val="Akapitzlist4"/>
        <w:numPr>
          <w:ilvl w:val="0"/>
          <w:numId w:val="4"/>
        </w:numPr>
        <w:jc w:val="both"/>
        <w:rPr>
          <w:rFonts w:ascii="Arial Narrow" w:hAnsi="Arial Narrow"/>
        </w:rPr>
      </w:pPr>
      <w:r w:rsidRPr="0090758B">
        <w:rPr>
          <w:rFonts w:ascii="Arial Narrow" w:hAnsi="Arial Narrow"/>
        </w:rPr>
        <w:t>Za wyjątkiem zabezpieczenia wniesionego w pieniądzu, każde zabezpieczenie, jak również zmiana zabezpieczenia uprzednio wniesionego podlega zatwierdzeniu przez Zamawiającego.</w:t>
      </w:r>
    </w:p>
    <w:p w14:paraId="3C7116F0" w14:textId="77777777" w:rsidR="00716026" w:rsidRPr="0090758B" w:rsidRDefault="00735F90"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0</w:t>
      </w:r>
    </w:p>
    <w:p w14:paraId="5989D29F" w14:textId="77777777" w:rsidR="00716026" w:rsidRPr="0090758B" w:rsidRDefault="007B5380" w:rsidP="00757AE7">
      <w:pPr>
        <w:spacing w:after="240"/>
        <w:jc w:val="center"/>
        <w:rPr>
          <w:rFonts w:ascii="Arial Narrow" w:hAnsi="Arial Narrow" w:cs="Arial"/>
          <w:b/>
        </w:rPr>
      </w:pPr>
      <w:r w:rsidRPr="0090758B">
        <w:rPr>
          <w:rFonts w:ascii="Arial Narrow" w:hAnsi="Arial Narrow" w:cs="Arial"/>
          <w:b/>
        </w:rPr>
        <w:t xml:space="preserve">(odstąpienie </w:t>
      </w:r>
      <w:r w:rsidR="00CB7BA5" w:rsidRPr="0090758B">
        <w:rPr>
          <w:rFonts w:ascii="Arial Narrow" w:hAnsi="Arial Narrow" w:cs="Arial"/>
          <w:b/>
        </w:rPr>
        <w:t>od umowy</w:t>
      </w:r>
      <w:r w:rsidRPr="0090758B">
        <w:rPr>
          <w:rFonts w:ascii="Arial Narrow" w:hAnsi="Arial Narrow" w:cs="Arial"/>
          <w:b/>
        </w:rPr>
        <w:t>)</w:t>
      </w:r>
    </w:p>
    <w:p w14:paraId="17620B03"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Odstąpienie od umowy  wymaga formy pisemnej pod rygorem nieważności i wskazaniem przyczyn odstąpienia.</w:t>
      </w:r>
    </w:p>
    <w:p w14:paraId="274D1F20"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Po złożeniu oświadczenia o odstąpieniu od umowy przez którąkolwiek ze stron, Wykonawcę i Zamawiającego obciążają następujące obowiązki szczegółowe:</w:t>
      </w:r>
    </w:p>
    <w:p w14:paraId="54AFC878"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rPr>
        <w:t>Wykonawca będzie zobowiązany podjąć wszelkie możliwe działania mające na celu zakończenie wykonywania umowy w zorganizowany i sprawny sposób umożliwiający zminimalizowanie niekorzystnych skutków odstąpienia</w:t>
      </w:r>
      <w:r w:rsidR="006C5CFF">
        <w:rPr>
          <w:rFonts w:ascii="Arial Narrow" w:hAnsi="Arial Narrow"/>
        </w:rPr>
        <w:t>,</w:t>
      </w:r>
    </w:p>
    <w:p w14:paraId="76AA861F"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zabezpieczy przerwane roboty w zakresie obustronnie uzgodnionym na koszt własny,</w:t>
      </w:r>
    </w:p>
    <w:p w14:paraId="06E84E00"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zgłosi do dokonania przez Zamawiającego odbioru robót przerwanych oraz robót zabezpieczających,</w:t>
      </w:r>
    </w:p>
    <w:p w14:paraId="1904F77F"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nieodpłatnie sporządzi wykaz tych materiałów, konstrukcji lub urządzeń, które </w:t>
      </w:r>
      <w:r w:rsidRPr="0090758B">
        <w:rPr>
          <w:rFonts w:ascii="Arial Narrow" w:hAnsi="Arial Narrow" w:cs="Arial"/>
        </w:rPr>
        <w:br/>
        <w:t>nie mogą być wykorzystane przez Wykonawcę do realizacji innych robót nieobjętych umową</w:t>
      </w:r>
      <w:r w:rsidR="006C5CFF">
        <w:rPr>
          <w:rFonts w:ascii="Arial Narrow" w:hAnsi="Arial Narrow" w:cs="Arial"/>
        </w:rPr>
        <w:t>,</w:t>
      </w:r>
    </w:p>
    <w:p w14:paraId="6E977E0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 terminie 14 dni od daty zgłoszenia, o którym mowa w pkt. </w:t>
      </w:r>
      <w:r w:rsidR="00345382">
        <w:rPr>
          <w:rFonts w:ascii="Arial Narrow" w:hAnsi="Arial Narrow" w:cs="Arial"/>
        </w:rPr>
        <w:t>3</w:t>
      </w:r>
      <w:r w:rsidRPr="0090758B">
        <w:rPr>
          <w:rFonts w:ascii="Arial Narrow" w:hAnsi="Arial Narrow" w:cs="Arial"/>
        </w:rPr>
        <w:t xml:space="preserve">, Wykonawca przy udziale Nadzoru Inwestorskiego sporządzi szczegółowy protokół inwentaryzacji robót w toku wraz </w:t>
      </w:r>
      <w:r w:rsidRPr="0090758B">
        <w:rPr>
          <w:rFonts w:ascii="Arial Narrow" w:hAnsi="Arial Narrow" w:cs="Arial"/>
        </w:rPr>
        <w:br/>
        <w:t xml:space="preserve">z kosztorysem powykonawczym według stanu na dzień odstąpienia od umowy i przedłoży </w:t>
      </w:r>
      <w:r w:rsidRPr="0090758B">
        <w:rPr>
          <w:rFonts w:ascii="Arial Narrow" w:hAnsi="Arial Narrow" w:cs="Arial"/>
        </w:rPr>
        <w:br/>
        <w:t>je Zamawiającemu,</w:t>
      </w:r>
    </w:p>
    <w:p w14:paraId="44CAC9E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Protokół inwentaryzacji robót w toku zatwierdzony przez Nadzór Inwestorski i Zamawiającego stanowić będzie podstawę do wystawienia faktury VAT przez Wykonawcę,</w:t>
      </w:r>
    </w:p>
    <w:p w14:paraId="32B08A65"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niezwłocznie, nie później jednak niż w terminie 14 dni, usunie z terenu budowy urządzenia zaplecza przez niego dostarczone.</w:t>
      </w:r>
    </w:p>
    <w:p w14:paraId="39BA189D"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Zamawiający w razie odstąpienia od umowy zobowiązany jest do:</w:t>
      </w:r>
    </w:p>
    <w:p w14:paraId="334F034C"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Dokonania odbioru robót przerwanych oraz robot zabezpieczających w terminie 14 dni od daty przerwania,  </w:t>
      </w:r>
    </w:p>
    <w:p w14:paraId="793E404A"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Przejęcia od Wykonawcy terenu budowy pod swój dozór w terminie 14 dni od daty odstąpienia od niniejszej umowy.</w:t>
      </w:r>
    </w:p>
    <w:p w14:paraId="6435543C"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bCs/>
          <w:lang w:eastAsia="ar-SA"/>
        </w:rPr>
        <w:lastRenderedPageBreak/>
        <w:t>Wykonawca udziela rękojmi i gwarancji jakości w zakresie określonym w Umowie na część zobowiązania wykonaną przed odstąpieniem od Umowy.</w:t>
      </w:r>
    </w:p>
    <w:p w14:paraId="6CED7DA7"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Zamawiający może odstąpić od umowy w całości lub w części w przypadkach określonych w Kodeksie cywilnym</w:t>
      </w:r>
      <w:r w:rsidR="006C5CFF">
        <w:rPr>
          <w:rFonts w:ascii="Arial Narrow" w:hAnsi="Arial Narrow"/>
        </w:rPr>
        <w:t xml:space="preserve"> i ustawie PZP w terminie i na zasadach tam określonych</w:t>
      </w:r>
      <w:r w:rsidRPr="0090758B">
        <w:rPr>
          <w:rFonts w:ascii="Arial Narrow" w:hAnsi="Arial Narrow"/>
        </w:rPr>
        <w:t>, a nadto w każdym z niżej opisanych przypadków w terminie 90 dni od dowiedzenia się o zaistnieniu poniższych okoliczności uzasadniających odstąpienie</w:t>
      </w:r>
      <w:r w:rsidRPr="0090758B">
        <w:rPr>
          <w:rFonts w:ascii="Arial Narrow" w:hAnsi="Arial Narrow" w:cs="Arial"/>
        </w:rPr>
        <w:t>:</w:t>
      </w:r>
    </w:p>
    <w:p w14:paraId="6DFA532C" w14:textId="77777777" w:rsidR="00270B7C" w:rsidRPr="0090758B" w:rsidRDefault="00270B7C" w:rsidP="004231ED">
      <w:pPr>
        <w:numPr>
          <w:ilvl w:val="0"/>
          <w:numId w:val="55"/>
        </w:numPr>
        <w:tabs>
          <w:tab w:val="left" w:pos="1134"/>
        </w:tabs>
        <w:suppressAutoHyphens/>
        <w:autoSpaceDE w:val="0"/>
        <w:ind w:left="567" w:firstLine="0"/>
        <w:jc w:val="both"/>
        <w:rPr>
          <w:rFonts w:ascii="Arial Narrow" w:hAnsi="Arial Narrow" w:cs="Arial"/>
        </w:rPr>
      </w:pPr>
      <w:r w:rsidRPr="0090758B">
        <w:rPr>
          <w:rFonts w:ascii="Arial Narrow" w:hAnsi="Arial Narrow" w:cs="Arial"/>
        </w:rPr>
        <w:t>przeciwko Wykonawcy zostanie wszczęte postępowanie egzekucyjne,</w:t>
      </w:r>
      <w:r w:rsidR="006C5CFF">
        <w:rPr>
          <w:rFonts w:ascii="Arial Narrow" w:hAnsi="Arial Narrow" w:cs="Arial"/>
        </w:rPr>
        <w:t xml:space="preserve"> które będzie miało wpływ na realizację niniejszej umowy,</w:t>
      </w:r>
    </w:p>
    <w:p w14:paraId="3755A137"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 rozpoczął robót w terminie 14 dni od daty przekazania placu budowy lub </w:t>
      </w:r>
      <w:r w:rsidRPr="0090758B">
        <w:rPr>
          <w:rFonts w:ascii="Arial Narrow" w:hAnsi="Arial Narrow" w:cs="Arial"/>
        </w:rPr>
        <w:br/>
        <w:t xml:space="preserve">nie przystąpił do odbioru placu budowy z przyczyn leżących po stronie Wykonawcy, </w:t>
      </w:r>
    </w:p>
    <w:p w14:paraId="6B1699E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przerwał z przyczyn leżących po stronie Wykonawcy realizację przedmiotu umowy </w:t>
      </w:r>
      <w:r w:rsidRPr="0090758B">
        <w:rPr>
          <w:rFonts w:ascii="Arial Narrow" w:hAnsi="Arial Narrow" w:cs="Arial"/>
        </w:rPr>
        <w:br/>
        <w:t>i przerwa ta trwa dłużej niż 14 dni,</w:t>
      </w:r>
    </w:p>
    <w:p w14:paraId="5D1B852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skierował bez akceptacji Zamawiającego do kierowania robotami inne osoby niż wskazane w Ofercie Wykonawcy,</w:t>
      </w:r>
    </w:p>
    <w:p w14:paraId="03D0907A"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realizuje roboty przewidziane niniejszą umową w sposób niezgodny z projektem budowlan</w:t>
      </w:r>
      <w:r w:rsidR="005E00E3">
        <w:rPr>
          <w:rFonts w:ascii="Arial Narrow" w:hAnsi="Arial Narrow" w:cs="Arial"/>
        </w:rPr>
        <w:t>ym lub</w:t>
      </w:r>
      <w:r w:rsidR="005F5573">
        <w:rPr>
          <w:rFonts w:ascii="Arial Narrow" w:hAnsi="Arial Narrow" w:cs="Arial"/>
        </w:rPr>
        <w:t xml:space="preserve"> wykonawczym</w:t>
      </w:r>
      <w:r w:rsidRPr="0090758B">
        <w:rPr>
          <w:rFonts w:ascii="Arial Narrow" w:hAnsi="Arial Narrow" w:cs="Arial"/>
        </w:rPr>
        <w:t xml:space="preserve">, </w:t>
      </w:r>
      <w:proofErr w:type="spellStart"/>
      <w:r w:rsidR="007D4F57">
        <w:rPr>
          <w:rFonts w:ascii="Arial Narrow" w:hAnsi="Arial Narrow" w:cs="Arial"/>
        </w:rPr>
        <w:t>STWiOR</w:t>
      </w:r>
      <w:proofErr w:type="spellEnd"/>
      <w:r w:rsidRPr="0090758B">
        <w:rPr>
          <w:rFonts w:ascii="Arial Narrow" w:hAnsi="Arial Narrow" w:cs="Arial"/>
        </w:rPr>
        <w:t xml:space="preserve">, wskazaniami Zamawiającego lub niniejszą umową, </w:t>
      </w:r>
    </w:p>
    <w:p w14:paraId="7343413A" w14:textId="77777777" w:rsidR="00270B7C" w:rsidRPr="0090758B" w:rsidRDefault="00270B7C" w:rsidP="004231ED">
      <w:pPr>
        <w:pStyle w:val="Tekstpodstawowy3"/>
        <w:widowControl w:val="0"/>
        <w:numPr>
          <w:ilvl w:val="0"/>
          <w:numId w:val="55"/>
        </w:numPr>
        <w:tabs>
          <w:tab w:val="left" w:pos="1134"/>
        </w:tabs>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Wykonawca realizuje przedmiot umowy za pomocą Podwykonawców/dalszych podwykonawców, </w:t>
      </w:r>
      <w:r w:rsidRPr="0090758B">
        <w:rPr>
          <w:rFonts w:ascii="Arial Narrow" w:hAnsi="Arial Narrow" w:cs="Arial"/>
          <w:sz w:val="24"/>
          <w:szCs w:val="24"/>
        </w:rPr>
        <w:br/>
        <w:t>w stosunku do których Zamawiający nie wyraził zgody na zawarcie umowy pomiędzy Wykonawcą a Podwykonawcą/dalszym podwykonawcą,</w:t>
      </w:r>
    </w:p>
    <w:p w14:paraId="762A5503" w14:textId="77777777" w:rsidR="00270B7C" w:rsidRPr="005E00E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5E00E3">
        <w:rPr>
          <w:rFonts w:ascii="Arial Narrow" w:hAnsi="Arial Narrow" w:cs="Arial"/>
          <w:sz w:val="24"/>
          <w:szCs w:val="24"/>
        </w:rPr>
        <w:t>Zamawiający trzykrotnie dokonał bezpośredniej zapłaty Podwykonawcom/dalszym podwykonawcom</w:t>
      </w:r>
      <w:r w:rsidR="005E00E3" w:rsidRPr="005E00E3">
        <w:rPr>
          <w:rFonts w:ascii="Arial Narrow" w:hAnsi="Arial Narrow" w:cs="Arial"/>
          <w:sz w:val="24"/>
          <w:szCs w:val="24"/>
        </w:rPr>
        <w:t xml:space="preserve"> lub dokonał bezpośrednich zapłat na sumę większą niż 5% </w:t>
      </w:r>
      <w:r w:rsidR="005E00E3" w:rsidRPr="00E75DBC">
        <w:rPr>
          <w:rFonts w:ascii="Arial Narrow" w:hAnsi="Arial Narrow" w:cs="Arial"/>
          <w:sz w:val="24"/>
          <w:szCs w:val="24"/>
        </w:rPr>
        <w:t>łącznego wstępnego wynagrodzenia ogółem  </w:t>
      </w:r>
      <w:r w:rsidR="005E00E3" w:rsidRPr="005E00E3">
        <w:rPr>
          <w:rFonts w:ascii="Arial Narrow" w:hAnsi="Arial Narrow" w:cs="Arial"/>
          <w:sz w:val="24"/>
          <w:szCs w:val="24"/>
        </w:rPr>
        <w:t>brutto, o którym mowa w § 7ust.1</w:t>
      </w:r>
    </w:p>
    <w:p w14:paraId="510C5989"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 xml:space="preserve">co najmniej 3-krotnie stwierdzono nieobecność wymaganego przedstawiciela Wykonawcy na budowie, radzie budowy oraz spotkaniach, jeśli jego obecność była obowiązkowa zgodnie </w:t>
      </w:r>
      <w:r w:rsidRPr="0090758B">
        <w:rPr>
          <w:rFonts w:ascii="Arial Narrow" w:hAnsi="Arial Narrow"/>
          <w:sz w:val="24"/>
          <w:szCs w:val="24"/>
        </w:rPr>
        <w:br/>
        <w:t>z postanowieniami umowy, bez konieczności uprzedniego pisemnego wezwania Wykonawcy do zaniechania kolejnych naruszeń,</w:t>
      </w:r>
    </w:p>
    <w:p w14:paraId="61D3C9F0"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14F6EEFB"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W przypadku upływu ważności umów ubezpieczeniowych opisanych w § 8 ust. 1 i niewywiązaniu się Wykonawcy z obowiązku ich przedłużenia na okresy wskazane w § 8 ust. 9 niniejszej umowy,</w:t>
      </w:r>
    </w:p>
    <w:p w14:paraId="603AD126"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 przypadku upływu ważności wniesionego przez Wykonawcę zgodnie z zapisami § 9 niniejszej umowy zabezpieczenia należytego wykonania umowy i nie wywiązaniu się Wykonawcy </w:t>
      </w:r>
      <w:r w:rsidRPr="0090758B">
        <w:rPr>
          <w:rFonts w:ascii="Arial Narrow" w:hAnsi="Arial Narrow" w:cs="Arial"/>
          <w:sz w:val="24"/>
          <w:szCs w:val="24"/>
        </w:rPr>
        <w:br/>
        <w:t xml:space="preserve">z obowiązku jego przedłużenia,  </w:t>
      </w:r>
    </w:p>
    <w:p w14:paraId="4B7680F6"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gdy suma kar umownych z powodów określonych w § 11 ust. 2 pkt. 1 lit. a) – </w:t>
      </w:r>
      <w:r w:rsidR="00100CC8">
        <w:rPr>
          <w:rFonts w:ascii="Arial Narrow" w:hAnsi="Arial Narrow" w:cs="Arial"/>
        </w:rPr>
        <w:t>r</w:t>
      </w:r>
      <w:r w:rsidRPr="0090758B">
        <w:rPr>
          <w:rFonts w:ascii="Arial Narrow" w:hAnsi="Arial Narrow" w:cs="Arial"/>
        </w:rPr>
        <w:t>) przekroczyła kwotę 10 % wartości u</w:t>
      </w:r>
      <w:r w:rsidR="0065407E">
        <w:rPr>
          <w:rFonts w:ascii="Arial Narrow" w:hAnsi="Arial Narrow" w:cs="Arial"/>
        </w:rPr>
        <w:t>mowy</w:t>
      </w:r>
      <w:r w:rsidR="00345382">
        <w:rPr>
          <w:rFonts w:ascii="Arial Narrow" w:hAnsi="Arial Narrow" w:cs="Arial"/>
        </w:rPr>
        <w:t xml:space="preserve"> brutto</w:t>
      </w:r>
      <w:r w:rsidRPr="0090758B">
        <w:rPr>
          <w:rFonts w:ascii="Arial Narrow" w:hAnsi="Arial Narrow" w:cs="Arial"/>
        </w:rPr>
        <w:t>.</w:t>
      </w:r>
    </w:p>
    <w:p w14:paraId="1C3E3543" w14:textId="77777777" w:rsidR="00270B7C" w:rsidRPr="0090758B" w:rsidRDefault="00270B7C" w:rsidP="004231ED">
      <w:pPr>
        <w:pStyle w:val="Akapitzlist5"/>
        <w:numPr>
          <w:ilvl w:val="0"/>
          <w:numId w:val="55"/>
        </w:numPr>
        <w:spacing w:after="5"/>
        <w:ind w:left="1134" w:right="64" w:hanging="567"/>
        <w:jc w:val="both"/>
        <w:rPr>
          <w:rFonts w:ascii="Arial Narrow" w:hAnsi="Arial Narrow"/>
        </w:rPr>
      </w:pPr>
      <w:r w:rsidRPr="0090758B">
        <w:rPr>
          <w:rFonts w:ascii="Arial Narrow" w:hAnsi="Arial Narrow"/>
        </w:rPr>
        <w:t xml:space="preserve">w przypadku, gdy Wykonawca utracił możliwość realizacji zamówienia przy udziale Podwykonawcy, na którego zasoby Wykonawca powoływał się na zasadach określonych w art. </w:t>
      </w:r>
      <w:r w:rsidR="005E00E3">
        <w:rPr>
          <w:rFonts w:ascii="Arial Narrow" w:hAnsi="Arial Narrow"/>
        </w:rPr>
        <w:t>118</w:t>
      </w:r>
      <w:r w:rsidRPr="0090758B">
        <w:rPr>
          <w:rFonts w:ascii="Arial Narrow" w:hAnsi="Arial Narrow"/>
        </w:rPr>
        <w:t xml:space="preserve"> ust. </w:t>
      </w:r>
      <w:r w:rsidR="005E00E3">
        <w:rPr>
          <w:rFonts w:ascii="Arial Narrow" w:hAnsi="Arial Narrow"/>
        </w:rPr>
        <w:t>1</w:t>
      </w:r>
      <w:r w:rsidRPr="0090758B">
        <w:rPr>
          <w:rFonts w:ascii="Arial Narrow" w:hAnsi="Arial Narrow"/>
        </w:rPr>
        <w:t xml:space="preserve"> ustawy </w:t>
      </w:r>
      <w:proofErr w:type="spellStart"/>
      <w:r w:rsidR="00466CE6">
        <w:rPr>
          <w:rFonts w:ascii="Arial Narrow" w:hAnsi="Arial Narrow"/>
        </w:rPr>
        <w:t>P</w:t>
      </w:r>
      <w:r w:rsidRPr="0090758B">
        <w:rPr>
          <w:rFonts w:ascii="Arial Narrow" w:hAnsi="Arial Narrow"/>
        </w:rPr>
        <w:t>zp</w:t>
      </w:r>
      <w:proofErr w:type="spellEnd"/>
      <w:r w:rsidRPr="0090758B">
        <w:rPr>
          <w:rFonts w:ascii="Arial Narrow" w:hAnsi="Arial Narrow"/>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198E014A" w14:textId="77777777" w:rsidR="00C40E1A" w:rsidRPr="0090758B" w:rsidRDefault="00270B7C" w:rsidP="004231ED">
      <w:pPr>
        <w:pStyle w:val="Akapitzlist5"/>
        <w:numPr>
          <w:ilvl w:val="0"/>
          <w:numId w:val="54"/>
        </w:numPr>
        <w:jc w:val="both"/>
        <w:rPr>
          <w:rFonts w:ascii="Arial Narrow" w:hAnsi="Arial Narrow"/>
        </w:rPr>
      </w:pPr>
      <w:r w:rsidRPr="0090758B">
        <w:rPr>
          <w:rFonts w:ascii="Arial Narrow" w:hAnsi="Arial Narrow"/>
          <w:shd w:val="clear" w:color="auto" w:fill="FFFFFF"/>
        </w:rPr>
        <w:t>W przypadku</w:t>
      </w:r>
      <w:r w:rsidR="00D66F5B">
        <w:rPr>
          <w:rFonts w:ascii="Arial Narrow" w:hAnsi="Arial Narrow"/>
          <w:shd w:val="clear" w:color="auto" w:fill="FFFFFF"/>
        </w:rPr>
        <w:t xml:space="preserve"> odstąpienia od umowy przez Zamawiającego na podstawie art. 456 ust. 1 ustawy PZP</w:t>
      </w:r>
      <w:r w:rsidRPr="0090758B">
        <w:rPr>
          <w:rFonts w:ascii="Arial Narrow" w:hAnsi="Arial Narrow"/>
          <w:shd w:val="clear" w:color="auto" w:fill="FFFFFF"/>
        </w:rPr>
        <w:t xml:space="preserve"> Wykonawca może żądać wyłącznie wynagrodzenia należnego z tytułu wykonania części umowy.</w:t>
      </w:r>
    </w:p>
    <w:p w14:paraId="77D44554" w14:textId="77777777" w:rsidR="00270B7C" w:rsidRPr="007D4F71" w:rsidRDefault="00270B7C" w:rsidP="004231ED">
      <w:pPr>
        <w:pStyle w:val="Akapitzlist5"/>
        <w:numPr>
          <w:ilvl w:val="0"/>
          <w:numId w:val="54"/>
        </w:numPr>
        <w:jc w:val="both"/>
        <w:rPr>
          <w:rFonts w:ascii="Arial Narrow" w:hAnsi="Arial Narrow" w:cs="Arial"/>
        </w:rPr>
      </w:pPr>
      <w:r w:rsidRPr="007D4F71">
        <w:rPr>
          <w:rFonts w:ascii="Arial Narrow" w:hAnsi="Arial Narrow" w:cs="Arial"/>
        </w:rPr>
        <w:t xml:space="preserve">Wykonawca nie może odstąpić od umowy po przekroczeniu terminu wykonania umowy określonego </w:t>
      </w:r>
      <w:r w:rsidRPr="007D4F71">
        <w:rPr>
          <w:rFonts w:ascii="Arial Narrow" w:hAnsi="Arial Narrow" w:cs="Arial"/>
        </w:rPr>
        <w:br/>
        <w:t xml:space="preserve">w § 4 ust. </w:t>
      </w:r>
      <w:r w:rsidR="005F5573">
        <w:rPr>
          <w:rFonts w:ascii="Arial Narrow" w:hAnsi="Arial Narrow" w:cs="Arial"/>
        </w:rPr>
        <w:t>1</w:t>
      </w:r>
      <w:r w:rsidRPr="007D4F71">
        <w:rPr>
          <w:rFonts w:ascii="Arial Narrow" w:hAnsi="Arial Narrow" w:cs="Arial"/>
        </w:rPr>
        <w:t>.</w:t>
      </w:r>
    </w:p>
    <w:p w14:paraId="2574925E" w14:textId="77777777" w:rsidR="00A53F14" w:rsidRPr="0090758B" w:rsidRDefault="00837729"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1</w:t>
      </w:r>
    </w:p>
    <w:p w14:paraId="041FD487" w14:textId="77777777" w:rsidR="00A53F14" w:rsidRPr="0090758B" w:rsidRDefault="002208D2" w:rsidP="00757AE7">
      <w:pPr>
        <w:spacing w:after="240"/>
        <w:jc w:val="center"/>
        <w:rPr>
          <w:rFonts w:ascii="Arial Narrow" w:hAnsi="Arial Narrow" w:cs="Arial"/>
          <w:b/>
        </w:rPr>
      </w:pPr>
      <w:r w:rsidRPr="0090758B">
        <w:rPr>
          <w:rFonts w:ascii="Arial Narrow" w:hAnsi="Arial Narrow" w:cs="Arial"/>
          <w:b/>
        </w:rPr>
        <w:t>(k</w:t>
      </w:r>
      <w:r w:rsidR="00441122" w:rsidRPr="0090758B">
        <w:rPr>
          <w:rFonts w:ascii="Arial Narrow" w:hAnsi="Arial Narrow" w:cs="Arial"/>
          <w:b/>
        </w:rPr>
        <w:t>ary umowne</w:t>
      </w:r>
      <w:r w:rsidRPr="0090758B">
        <w:rPr>
          <w:rFonts w:ascii="Arial Narrow" w:hAnsi="Arial Narrow" w:cs="Arial"/>
          <w:b/>
        </w:rPr>
        <w:t>)</w:t>
      </w:r>
    </w:p>
    <w:p w14:paraId="5428F13E"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lastRenderedPageBreak/>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41BBCC30"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określają następujące przypadki możliwości naliczania kar oraz ich wysokość: </w:t>
      </w:r>
    </w:p>
    <w:p w14:paraId="5C952028" w14:textId="77777777" w:rsidR="006A0A4F" w:rsidRPr="0090758B" w:rsidRDefault="006A0A4F" w:rsidP="004231ED">
      <w:pPr>
        <w:pStyle w:val="Tekstpodstawowy"/>
        <w:widowControl/>
        <w:numPr>
          <w:ilvl w:val="0"/>
          <w:numId w:val="52"/>
        </w:numPr>
        <w:tabs>
          <w:tab w:val="left" w:pos="851"/>
        </w:tabs>
        <w:autoSpaceDE w:val="0"/>
        <w:spacing w:after="0"/>
        <w:ind w:left="567" w:firstLine="0"/>
        <w:jc w:val="both"/>
        <w:rPr>
          <w:rFonts w:ascii="Arial Narrow" w:hAnsi="Arial Narrow" w:cs="Arial"/>
          <w:sz w:val="24"/>
          <w:szCs w:val="24"/>
        </w:rPr>
      </w:pPr>
      <w:r w:rsidRPr="0090758B">
        <w:rPr>
          <w:rFonts w:ascii="Arial Narrow" w:hAnsi="Arial Narrow" w:cs="Arial"/>
          <w:sz w:val="24"/>
          <w:szCs w:val="24"/>
        </w:rPr>
        <w:t>Zamawiającemu przysługuje prawo naliczenia kar umownych Wykonawcy:</w:t>
      </w:r>
    </w:p>
    <w:p w14:paraId="5FFF8CC0"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rozpoczęciu robót budowlanych w stosunku do terminu, o którym mowa w § 4 ust</w:t>
      </w:r>
      <w:r w:rsidR="004655FA" w:rsidRPr="0090758B">
        <w:rPr>
          <w:rFonts w:ascii="Arial Narrow" w:hAnsi="Arial Narrow" w:cs="Arial"/>
          <w:sz w:val="24"/>
          <w:szCs w:val="24"/>
        </w:rPr>
        <w:t>.</w:t>
      </w:r>
      <w:r w:rsidR="00C40E1A">
        <w:rPr>
          <w:rFonts w:ascii="Arial Narrow" w:hAnsi="Arial Narrow" w:cs="Arial"/>
          <w:sz w:val="24"/>
          <w:szCs w:val="24"/>
        </w:rPr>
        <w:t>5</w:t>
      </w:r>
      <w:r w:rsidRPr="0090758B">
        <w:rPr>
          <w:rFonts w:ascii="Arial Narrow" w:hAnsi="Arial Narrow" w:cs="Arial"/>
          <w:sz w:val="24"/>
          <w:szCs w:val="24"/>
        </w:rPr>
        <w:t xml:space="preserve"> pkt</w:t>
      </w:r>
      <w:r w:rsidR="002A0A12" w:rsidRPr="0090758B">
        <w:rPr>
          <w:rFonts w:ascii="Arial Narrow" w:hAnsi="Arial Narrow" w:cs="Arial"/>
          <w:sz w:val="24"/>
          <w:szCs w:val="24"/>
        </w:rPr>
        <w:t>.</w:t>
      </w:r>
      <w:r w:rsidRPr="0090758B">
        <w:rPr>
          <w:rFonts w:ascii="Arial Narrow" w:hAnsi="Arial Narrow" w:cs="Arial"/>
          <w:sz w:val="24"/>
          <w:szCs w:val="24"/>
        </w:rPr>
        <w:t> </w:t>
      </w:r>
      <w:r w:rsidR="004655FA" w:rsidRPr="0090758B">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niniejszej umowy - w wysokości </w:t>
      </w:r>
      <w:r w:rsidR="00FE5F53">
        <w:rPr>
          <w:rFonts w:ascii="Arial Narrow" w:hAnsi="Arial Narrow" w:cs="Arial"/>
          <w:sz w:val="24"/>
          <w:szCs w:val="24"/>
        </w:rPr>
        <w:t>1</w:t>
      </w:r>
      <w:r w:rsidR="0065407E">
        <w:rPr>
          <w:rFonts w:ascii="Arial Narrow" w:hAnsi="Arial Narrow" w:cs="Arial"/>
          <w:sz w:val="24"/>
          <w:szCs w:val="24"/>
        </w:rPr>
        <w:t xml:space="preserve"> </w:t>
      </w:r>
      <w:r w:rsidR="00DB1F77" w:rsidRPr="0090758B">
        <w:rPr>
          <w:rFonts w:ascii="Arial Narrow" w:hAnsi="Arial Narrow" w:cs="Arial"/>
          <w:sz w:val="24"/>
          <w:szCs w:val="24"/>
        </w:rPr>
        <w:t>00</w:t>
      </w:r>
      <w:r w:rsidR="008568B8" w:rsidRPr="0090758B">
        <w:rPr>
          <w:rFonts w:ascii="Arial Narrow" w:hAnsi="Arial Narrow" w:cs="Arial"/>
          <w:sz w:val="24"/>
          <w:szCs w:val="24"/>
        </w:rPr>
        <w:t>0</w:t>
      </w:r>
      <w:r w:rsidR="009D6001" w:rsidRPr="0090758B">
        <w:rPr>
          <w:rFonts w:ascii="Arial Narrow" w:hAnsi="Arial Narrow" w:cs="Arial"/>
          <w:sz w:val="24"/>
          <w:szCs w:val="24"/>
        </w:rPr>
        <w:t xml:space="preserve">,00zł  </w:t>
      </w:r>
      <w:r w:rsidR="00487EAB" w:rsidRPr="0090758B">
        <w:rPr>
          <w:rFonts w:ascii="Arial Narrow" w:hAnsi="Arial Narrow" w:cs="Arial"/>
          <w:sz w:val="24"/>
          <w:szCs w:val="24"/>
        </w:rPr>
        <w:t>(sł</w:t>
      </w:r>
      <w:r w:rsidR="00783E14" w:rsidRPr="0090758B">
        <w:rPr>
          <w:rFonts w:ascii="Arial Narrow" w:hAnsi="Arial Narrow" w:cs="Arial"/>
          <w:sz w:val="24"/>
          <w:szCs w:val="24"/>
        </w:rPr>
        <w:t>ownie</w:t>
      </w:r>
      <w:r w:rsidR="00CE1A57" w:rsidRPr="0090758B">
        <w:rPr>
          <w:rFonts w:ascii="Arial Narrow" w:hAnsi="Arial Narrow" w:cs="Arial"/>
          <w:sz w:val="24"/>
          <w:szCs w:val="24"/>
        </w:rPr>
        <w:t>:</w:t>
      </w:r>
      <w:r w:rsidR="00487EAB" w:rsidRPr="0090758B">
        <w:rPr>
          <w:rFonts w:ascii="Arial Narrow" w:hAnsi="Arial Narrow" w:cs="Arial"/>
          <w:sz w:val="24"/>
          <w:szCs w:val="24"/>
        </w:rPr>
        <w:t xml:space="preserv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DB1F77" w:rsidRPr="0090758B">
        <w:rPr>
          <w:rFonts w:ascii="Arial Narrow" w:hAnsi="Arial Narrow" w:cs="Arial"/>
          <w:sz w:val="24"/>
          <w:szCs w:val="24"/>
        </w:rPr>
        <w:t xml:space="preserve"> </w:t>
      </w:r>
      <w:r w:rsidR="006036F4" w:rsidRPr="0090758B">
        <w:rPr>
          <w:rFonts w:ascii="Arial Narrow" w:hAnsi="Arial Narrow" w:cs="Arial"/>
          <w:sz w:val="24"/>
          <w:szCs w:val="24"/>
        </w:rPr>
        <w:t>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69C78301"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realizacji robót budowlanych w stosunku do termin</w:t>
      </w:r>
      <w:r w:rsidR="00F52337">
        <w:rPr>
          <w:rFonts w:ascii="Arial Narrow" w:hAnsi="Arial Narrow" w:cs="Arial"/>
          <w:sz w:val="24"/>
          <w:szCs w:val="24"/>
        </w:rPr>
        <w:t>u</w:t>
      </w:r>
      <w:r w:rsidRPr="0090758B">
        <w:rPr>
          <w:rFonts w:ascii="Arial Narrow" w:hAnsi="Arial Narrow" w:cs="Arial"/>
          <w:sz w:val="24"/>
          <w:szCs w:val="24"/>
        </w:rPr>
        <w:t>, o który</w:t>
      </w:r>
      <w:r w:rsidR="00F52337">
        <w:rPr>
          <w:rFonts w:ascii="Arial Narrow" w:hAnsi="Arial Narrow" w:cs="Arial"/>
          <w:sz w:val="24"/>
          <w:szCs w:val="24"/>
        </w:rPr>
        <w:t>m</w:t>
      </w:r>
      <w:r w:rsidRPr="0090758B">
        <w:rPr>
          <w:rFonts w:ascii="Arial Narrow" w:hAnsi="Arial Narrow" w:cs="Arial"/>
          <w:sz w:val="24"/>
          <w:szCs w:val="24"/>
        </w:rPr>
        <w:t xml:space="preserve"> mowa </w:t>
      </w:r>
      <w:r w:rsidR="00864298" w:rsidRPr="0090758B">
        <w:rPr>
          <w:rFonts w:ascii="Arial Narrow" w:hAnsi="Arial Narrow" w:cs="Arial"/>
          <w:sz w:val="24"/>
          <w:szCs w:val="24"/>
        </w:rPr>
        <w:br/>
      </w:r>
      <w:r w:rsidRPr="0090758B">
        <w:rPr>
          <w:rFonts w:ascii="Arial Narrow" w:hAnsi="Arial Narrow" w:cs="Arial"/>
          <w:sz w:val="24"/>
          <w:szCs w:val="24"/>
        </w:rPr>
        <w:t>w  § 4 ust. </w:t>
      </w:r>
      <w:r w:rsidR="004655FA" w:rsidRPr="0090758B">
        <w:rPr>
          <w:rFonts w:ascii="Arial Narrow" w:hAnsi="Arial Narrow" w:cs="Arial"/>
          <w:sz w:val="24"/>
          <w:szCs w:val="24"/>
        </w:rPr>
        <w:t>2</w:t>
      </w:r>
      <w:r w:rsidRPr="0090758B">
        <w:rPr>
          <w:rFonts w:ascii="Arial Narrow" w:hAnsi="Arial Narrow" w:cs="Arial"/>
          <w:sz w:val="24"/>
          <w:szCs w:val="24"/>
        </w:rPr>
        <w:t xml:space="preserve">  niniejszej umowy – </w:t>
      </w:r>
      <w:r w:rsidR="008568B8" w:rsidRPr="0090758B">
        <w:rPr>
          <w:rFonts w:ascii="Arial Narrow" w:hAnsi="Arial Narrow" w:cs="Arial"/>
          <w:sz w:val="24"/>
          <w:szCs w:val="24"/>
        </w:rPr>
        <w:t xml:space="preserve">w wysokości </w:t>
      </w:r>
      <w:r w:rsidR="00FE5F53">
        <w:rPr>
          <w:rFonts w:ascii="Arial Narrow" w:hAnsi="Arial Narrow" w:cs="Arial"/>
          <w:sz w:val="24"/>
          <w:szCs w:val="24"/>
        </w:rPr>
        <w:t>1</w:t>
      </w:r>
      <w:r w:rsidR="0065407E">
        <w:rPr>
          <w:rFonts w:ascii="Arial Narrow" w:hAnsi="Arial Narrow" w:cs="Arial"/>
          <w:sz w:val="24"/>
          <w:szCs w:val="24"/>
        </w:rPr>
        <w:t xml:space="preserve"> </w:t>
      </w:r>
      <w:r w:rsidR="008568B8" w:rsidRPr="0090758B">
        <w:rPr>
          <w:rFonts w:ascii="Arial Narrow" w:hAnsi="Arial Narrow" w:cs="Arial"/>
          <w:sz w:val="24"/>
          <w:szCs w:val="24"/>
        </w:rPr>
        <w:t xml:space="preserve">000,00 zł  (słownie: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8568B8" w:rsidRPr="0090758B">
        <w:rPr>
          <w:rFonts w:ascii="Arial Narrow" w:hAnsi="Arial Narrow" w:cs="Arial"/>
          <w:sz w:val="24"/>
          <w:szCs w:val="24"/>
        </w:rPr>
        <w:t xml:space="preserve"> złotych 00/100) </w:t>
      </w:r>
      <w:r w:rsidRPr="0090758B">
        <w:rPr>
          <w:rFonts w:ascii="Arial Narrow" w:hAnsi="Arial Narrow" w:cs="Arial"/>
          <w:sz w:val="24"/>
          <w:szCs w:val="24"/>
        </w:rPr>
        <w:t>za  każdy dzień zwłoki,</w:t>
      </w:r>
    </w:p>
    <w:p w14:paraId="25F9B4BA"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wykonaniu lub zwłokę w należytym wykonaniu zobowiązań/obowiązków wynikających z </w:t>
      </w:r>
      <w:r w:rsidR="00532BE1" w:rsidRPr="0090758B">
        <w:rPr>
          <w:rFonts w:ascii="Arial Narrow" w:hAnsi="Arial Narrow" w:cs="Arial"/>
          <w:sz w:val="24"/>
          <w:szCs w:val="24"/>
        </w:rPr>
        <w:t xml:space="preserve"> </w:t>
      </w:r>
      <w:r w:rsidRPr="0090758B">
        <w:rPr>
          <w:rFonts w:ascii="Arial Narrow" w:hAnsi="Arial Narrow" w:cs="Arial"/>
          <w:sz w:val="24"/>
          <w:szCs w:val="24"/>
        </w:rPr>
        <w:t xml:space="preserve">niniejszej umowy </w:t>
      </w:r>
      <w:r w:rsidR="008568B8" w:rsidRPr="0090758B">
        <w:rPr>
          <w:rFonts w:ascii="Arial Narrow" w:hAnsi="Arial Narrow" w:cs="Arial"/>
          <w:sz w:val="24"/>
          <w:szCs w:val="24"/>
        </w:rPr>
        <w:t xml:space="preserve">w wysokości </w:t>
      </w:r>
      <w:r w:rsidR="00FE5F53">
        <w:rPr>
          <w:rFonts w:ascii="Arial Narrow" w:hAnsi="Arial Narrow" w:cs="Arial"/>
          <w:sz w:val="24"/>
          <w:szCs w:val="24"/>
        </w:rPr>
        <w:t>1</w:t>
      </w:r>
      <w:r w:rsidR="0065407E">
        <w:rPr>
          <w:rFonts w:ascii="Arial Narrow" w:hAnsi="Arial Narrow" w:cs="Arial"/>
          <w:sz w:val="24"/>
          <w:szCs w:val="24"/>
        </w:rPr>
        <w:t xml:space="preserve"> </w:t>
      </w:r>
      <w:r w:rsidR="002D49FB">
        <w:rPr>
          <w:rFonts w:ascii="Arial Narrow" w:hAnsi="Arial Narrow" w:cs="Arial"/>
          <w:sz w:val="24"/>
          <w:szCs w:val="24"/>
        </w:rPr>
        <w:t xml:space="preserve">000,00 zł </w:t>
      </w:r>
      <w:r w:rsidR="008568B8" w:rsidRPr="0090758B">
        <w:rPr>
          <w:rFonts w:ascii="Arial Narrow" w:hAnsi="Arial Narrow" w:cs="Arial"/>
          <w:sz w:val="24"/>
          <w:szCs w:val="24"/>
        </w:rPr>
        <w:t xml:space="preserve">(słownie: </w:t>
      </w:r>
      <w:r w:rsidR="00FE5F53">
        <w:rPr>
          <w:rFonts w:ascii="Arial Narrow" w:hAnsi="Arial Narrow" w:cs="Arial"/>
          <w:sz w:val="24"/>
          <w:szCs w:val="24"/>
        </w:rPr>
        <w:t>jeden</w:t>
      </w:r>
      <w:r w:rsidR="008568B8" w:rsidRPr="0090758B">
        <w:rPr>
          <w:rFonts w:ascii="Arial Narrow" w:hAnsi="Arial Narrow" w:cs="Arial"/>
          <w:sz w:val="24"/>
          <w:szCs w:val="24"/>
        </w:rPr>
        <w:t xml:space="preserve"> tysi</w:t>
      </w:r>
      <w:r w:rsidR="00423AE3" w:rsidRPr="0090758B">
        <w:rPr>
          <w:rFonts w:ascii="Arial Narrow" w:hAnsi="Arial Narrow" w:cs="Arial"/>
          <w:sz w:val="24"/>
          <w:szCs w:val="24"/>
        </w:rPr>
        <w:t>ąc</w:t>
      </w:r>
      <w:r w:rsidR="008568B8" w:rsidRPr="0090758B">
        <w:rPr>
          <w:rFonts w:ascii="Arial Narrow" w:hAnsi="Arial Narrow" w:cs="Arial"/>
          <w:sz w:val="24"/>
          <w:szCs w:val="24"/>
        </w:rPr>
        <w:t xml:space="preserve"> złotych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 W przypadku kiedy termin wykonania zobowiązania/obowiązku został określony w niniejszej umowie</w:t>
      </w:r>
      <w:r w:rsidR="00CB0528" w:rsidRPr="0090758B">
        <w:rPr>
          <w:rFonts w:ascii="Arial Narrow" w:hAnsi="Arial Narrow" w:cs="Arial"/>
          <w:sz w:val="24"/>
          <w:szCs w:val="24"/>
        </w:rPr>
        <w:t>,</w:t>
      </w:r>
      <w:r w:rsidRPr="0090758B">
        <w:rPr>
          <w:rFonts w:ascii="Arial Narrow" w:hAnsi="Arial Narrow" w:cs="Arial"/>
          <w:sz w:val="24"/>
          <w:szCs w:val="24"/>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7797049B"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zwłokę w usunięciu wad stwierdzonych podczas odbioru końcowego, w okresie rękojmi i gwarancji lub podczas odbioru ostatecznego w stosunku do terminu wyznaczonego przez Zamawiającego na usunięcie wad w wysokości </w:t>
      </w:r>
      <w:r w:rsidR="002D49FB">
        <w:rPr>
          <w:rFonts w:ascii="Arial Narrow" w:hAnsi="Arial Narrow" w:cs="Arial"/>
          <w:sz w:val="24"/>
          <w:szCs w:val="24"/>
        </w:rPr>
        <w:t>5</w:t>
      </w:r>
      <w:r w:rsidR="009D6001" w:rsidRPr="0090758B">
        <w:rPr>
          <w:rFonts w:ascii="Arial Narrow" w:hAnsi="Arial Narrow" w:cs="Arial"/>
          <w:sz w:val="24"/>
          <w:szCs w:val="24"/>
        </w:rPr>
        <w:t xml:space="preserve">00,00 zł </w:t>
      </w:r>
      <w:r w:rsidR="00487EAB" w:rsidRPr="0090758B">
        <w:rPr>
          <w:rFonts w:ascii="Arial Narrow" w:hAnsi="Arial Narrow" w:cs="Arial"/>
          <w:sz w:val="24"/>
          <w:szCs w:val="24"/>
        </w:rPr>
        <w:t>(sł</w:t>
      </w:r>
      <w:r w:rsidR="00E92D82"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7798A19F"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gdy Wykonawca przerwał realizację robót bez uzasadni</w:t>
      </w:r>
      <w:r w:rsidR="008568B8" w:rsidRPr="0090758B">
        <w:rPr>
          <w:rFonts w:ascii="Arial Narrow" w:hAnsi="Arial Narrow" w:cs="Arial"/>
          <w:sz w:val="24"/>
          <w:szCs w:val="24"/>
        </w:rPr>
        <w:t>enia i przerwa trwa dłużej niż 7</w:t>
      </w:r>
      <w:r w:rsidRPr="0090758B">
        <w:rPr>
          <w:rFonts w:ascii="Arial Narrow" w:hAnsi="Arial Narrow" w:cs="Arial"/>
          <w:sz w:val="24"/>
          <w:szCs w:val="24"/>
        </w:rPr>
        <w:t xml:space="preserve"> dni - w wysokości </w:t>
      </w:r>
      <w:r w:rsidR="002D49FB">
        <w:rPr>
          <w:rFonts w:ascii="Arial Narrow" w:hAnsi="Arial Narrow" w:cs="Arial"/>
          <w:sz w:val="24"/>
          <w:szCs w:val="24"/>
        </w:rPr>
        <w:t>5</w:t>
      </w:r>
      <w:r w:rsidR="006A54FF" w:rsidRPr="0090758B">
        <w:rPr>
          <w:rFonts w:ascii="Arial Narrow" w:hAnsi="Arial Narrow" w:cs="Arial"/>
          <w:sz w:val="24"/>
          <w:szCs w:val="24"/>
        </w:rPr>
        <w:t>00,00</w:t>
      </w:r>
      <w:r w:rsidR="009D6001" w:rsidRPr="0090758B">
        <w:rPr>
          <w:rFonts w:ascii="Arial Narrow" w:hAnsi="Arial Narrow" w:cs="Arial"/>
          <w:sz w:val="24"/>
          <w:szCs w:val="24"/>
        </w:rPr>
        <w:t xml:space="preserve">zł  </w:t>
      </w:r>
      <w:r w:rsidR="00487EAB" w:rsidRPr="0090758B">
        <w:rPr>
          <w:rFonts w:ascii="Arial Narrow" w:hAnsi="Arial Narrow" w:cs="Arial"/>
          <w:sz w:val="24"/>
          <w:szCs w:val="24"/>
        </w:rPr>
        <w:t>(sł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009D6001" w:rsidRPr="0090758B">
        <w:rPr>
          <w:rFonts w:ascii="Arial Narrow" w:hAnsi="Arial Narrow" w:cs="Arial"/>
          <w:sz w:val="24"/>
          <w:szCs w:val="24"/>
        </w:rPr>
        <w:t>z</w:t>
      </w:r>
      <w:r w:rsidRPr="0090758B">
        <w:rPr>
          <w:rFonts w:ascii="Arial Narrow" w:hAnsi="Arial Narrow" w:cs="Arial"/>
          <w:sz w:val="24"/>
          <w:szCs w:val="24"/>
        </w:rPr>
        <w:t xml:space="preserve">a każdy dzień przerwy w wykonywaniu robót ponad okres </w:t>
      </w:r>
      <w:r w:rsidR="008568B8" w:rsidRPr="0090758B">
        <w:rPr>
          <w:rFonts w:ascii="Arial Narrow" w:hAnsi="Arial Narrow" w:cs="Arial"/>
          <w:sz w:val="24"/>
          <w:szCs w:val="24"/>
        </w:rPr>
        <w:t>1</w:t>
      </w:r>
      <w:r w:rsidRPr="0090758B">
        <w:rPr>
          <w:rFonts w:ascii="Arial Narrow" w:hAnsi="Arial Narrow" w:cs="Arial"/>
          <w:sz w:val="24"/>
          <w:szCs w:val="24"/>
        </w:rPr>
        <w:t xml:space="preserve"> tygodni</w:t>
      </w:r>
      <w:r w:rsidR="008568B8" w:rsidRPr="0090758B">
        <w:rPr>
          <w:rFonts w:ascii="Arial Narrow" w:hAnsi="Arial Narrow" w:cs="Arial"/>
          <w:sz w:val="24"/>
          <w:szCs w:val="24"/>
        </w:rPr>
        <w:t>a</w:t>
      </w:r>
      <w:r w:rsidRPr="0090758B">
        <w:rPr>
          <w:rFonts w:ascii="Arial Narrow" w:hAnsi="Arial Narrow" w:cs="Arial"/>
          <w:sz w:val="24"/>
          <w:szCs w:val="24"/>
        </w:rPr>
        <w:t>,</w:t>
      </w:r>
    </w:p>
    <w:p w14:paraId="357D3F95"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nieprzedłożenie do zaakceptowania projektu umowy o podwykonawstwo, której przedmiotem są roboty budowlane, lub projektu jej zmiany – w wysokości </w:t>
      </w:r>
      <w:r w:rsidR="002D49FB">
        <w:rPr>
          <w:rFonts w:ascii="Arial Narrow" w:hAnsi="Arial Narrow" w:cs="Arial"/>
          <w:sz w:val="24"/>
          <w:szCs w:val="24"/>
        </w:rPr>
        <w:t>5</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w:t>
      </w:r>
      <w:r w:rsidR="00487EAB" w:rsidRPr="0090758B">
        <w:rPr>
          <w:rFonts w:ascii="Arial Narrow" w:hAnsi="Arial Narrow" w:cs="Arial"/>
          <w:sz w:val="24"/>
          <w:szCs w:val="24"/>
        </w:rPr>
        <w:t xml:space="preserve"> </w:t>
      </w:r>
      <w:r w:rsidR="00F52337">
        <w:rPr>
          <w:rFonts w:ascii="Arial Narrow" w:hAnsi="Arial Narrow" w:cs="Arial"/>
          <w:sz w:val="24"/>
          <w:szCs w:val="24"/>
        </w:rPr>
        <w:t xml:space="preserve">tysięcy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20FD037C" w14:textId="77777777" w:rsidR="004371C7" w:rsidRPr="0090758B" w:rsidRDefault="00822CE4"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w:t>
      </w:r>
      <w:r w:rsidR="006A0A4F" w:rsidRPr="0090758B">
        <w:rPr>
          <w:rFonts w:ascii="Arial Narrow" w:hAnsi="Arial Narrow" w:cs="Arial"/>
          <w:sz w:val="24"/>
          <w:szCs w:val="24"/>
        </w:rPr>
        <w:t xml:space="preserve">nieprzedłożenie poświadczonej za zgodność z oryginałem kopii umowy o podwykonawstwo lub jej zmiany – w wysokości </w:t>
      </w:r>
      <w:r w:rsidR="002D49FB">
        <w:rPr>
          <w:rFonts w:ascii="Arial Narrow" w:hAnsi="Arial Narrow" w:cs="Arial"/>
          <w:sz w:val="24"/>
          <w:szCs w:val="24"/>
        </w:rPr>
        <w:t>5</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w:t>
      </w:r>
      <w:r w:rsidR="00F52337">
        <w:rPr>
          <w:rFonts w:ascii="Arial Narrow" w:hAnsi="Arial Narrow" w:cs="Arial"/>
          <w:sz w:val="24"/>
          <w:szCs w:val="24"/>
        </w:rPr>
        <w:t xml:space="preserve"> tysięcy</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sidRPr="00605E21">
        <w:rPr>
          <w:rFonts w:ascii="Arial Narrow" w:hAnsi="Arial Narrow" w:cs="Arial"/>
          <w:sz w:val="24"/>
          <w:szCs w:val="24"/>
        </w:rPr>
        <w:t xml:space="preserve"> </w:t>
      </w:r>
      <w:r w:rsidR="00605E21">
        <w:rPr>
          <w:rFonts w:ascii="Arial Narrow" w:hAnsi="Arial Narrow" w:cs="Arial"/>
          <w:sz w:val="24"/>
          <w:szCs w:val="24"/>
        </w:rPr>
        <w:t>za każdy stwierdzony przypadek,</w:t>
      </w:r>
    </w:p>
    <w:p w14:paraId="257B630C" w14:textId="77777777" w:rsidR="006A0A4F" w:rsidRPr="0090758B" w:rsidRDefault="006A0A4F"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zmiany umowy o podwykonawstwo w zakresie terminu zapłaty – w wysokości </w:t>
      </w:r>
      <w:r w:rsidR="00F52337">
        <w:rPr>
          <w:rFonts w:ascii="Arial Narrow" w:hAnsi="Arial Narrow" w:cs="Arial"/>
          <w:sz w:val="24"/>
          <w:szCs w:val="24"/>
        </w:rPr>
        <w:t>2.</w:t>
      </w:r>
      <w:r w:rsidR="002D49FB">
        <w:rPr>
          <w:rFonts w:ascii="Arial Narrow" w:hAnsi="Arial Narrow" w:cs="Arial"/>
          <w:sz w:val="24"/>
          <w:szCs w:val="24"/>
        </w:rPr>
        <w:t>5</w:t>
      </w:r>
      <w:r w:rsidR="00423AE3" w:rsidRPr="0090758B">
        <w:rPr>
          <w:rFonts w:ascii="Arial Narrow" w:hAnsi="Arial Narrow" w:cs="Arial"/>
          <w:sz w:val="24"/>
          <w:szCs w:val="24"/>
        </w:rPr>
        <w:t>00,00</w:t>
      </w:r>
      <w:r w:rsidR="00FC577C"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F52337">
        <w:rPr>
          <w:rFonts w:ascii="Arial Narrow" w:hAnsi="Arial Narrow" w:cs="Arial"/>
          <w:sz w:val="24"/>
          <w:szCs w:val="24"/>
        </w:rPr>
        <w:t xml:space="preserve">dwa tysiące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09938347" w14:textId="77777777" w:rsidR="001205BA" w:rsidRDefault="005E59BC"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zapłaty wynagrodzenia należnego Podwykonawcom/dalszym podwykonawcom – </w:t>
      </w:r>
      <w:r w:rsidR="00AD1CE9">
        <w:rPr>
          <w:rFonts w:ascii="Arial Narrow" w:hAnsi="Arial Narrow" w:cs="Arial"/>
          <w:sz w:val="24"/>
          <w:szCs w:val="24"/>
        </w:rPr>
        <w:t xml:space="preserve">za każdy stwierdzony przypadek </w:t>
      </w:r>
      <w:r w:rsidRPr="0090758B">
        <w:rPr>
          <w:rFonts w:ascii="Arial Narrow" w:hAnsi="Arial Narrow" w:cs="Arial"/>
          <w:sz w:val="24"/>
          <w:szCs w:val="24"/>
        </w:rPr>
        <w:t>w wysokości</w:t>
      </w:r>
      <w:r w:rsidR="006A0A4F" w:rsidRPr="0090758B">
        <w:rPr>
          <w:rFonts w:ascii="Arial Narrow" w:hAnsi="Arial Narrow" w:cs="Arial"/>
          <w:sz w:val="24"/>
          <w:szCs w:val="24"/>
        </w:rPr>
        <w:t xml:space="preserve"> </w:t>
      </w:r>
      <w:r w:rsidR="00301892" w:rsidRPr="0090758B">
        <w:rPr>
          <w:rFonts w:ascii="Arial Narrow" w:hAnsi="Arial Narrow" w:cs="Arial"/>
          <w:sz w:val="24"/>
          <w:szCs w:val="24"/>
        </w:rPr>
        <w:t>5</w:t>
      </w:r>
      <w:r w:rsidR="0065407E">
        <w:rPr>
          <w:rFonts w:ascii="Arial Narrow" w:hAnsi="Arial Narrow" w:cs="Arial"/>
          <w:sz w:val="24"/>
          <w:szCs w:val="24"/>
        </w:rPr>
        <w:t xml:space="preserve"> </w:t>
      </w:r>
      <w:r w:rsidR="00423AE3" w:rsidRPr="0090758B">
        <w:rPr>
          <w:rFonts w:ascii="Arial Narrow" w:hAnsi="Arial Narrow" w:cs="Arial"/>
          <w:sz w:val="24"/>
          <w:szCs w:val="24"/>
        </w:rPr>
        <w:t>000,00</w:t>
      </w:r>
      <w:r w:rsidR="00487EAB" w:rsidRPr="0090758B">
        <w:rPr>
          <w:rFonts w:ascii="Arial Narrow" w:hAnsi="Arial Narrow" w:cs="Arial"/>
          <w:sz w:val="24"/>
          <w:szCs w:val="24"/>
        </w:rPr>
        <w:t xml:space="preserve">zł </w:t>
      </w:r>
      <w:r w:rsidR="00301892" w:rsidRPr="0090758B">
        <w:rPr>
          <w:rFonts w:ascii="Arial Narrow" w:hAnsi="Arial Narrow" w:cs="Arial"/>
          <w:sz w:val="24"/>
          <w:szCs w:val="24"/>
        </w:rPr>
        <w:t>(słownie</w:t>
      </w:r>
      <w:r w:rsidR="00487EAB" w:rsidRPr="0090758B">
        <w:rPr>
          <w:rFonts w:ascii="Arial Narrow" w:hAnsi="Arial Narrow" w:cs="Arial"/>
          <w:sz w:val="24"/>
          <w:szCs w:val="24"/>
        </w:rPr>
        <w:t xml:space="preserve"> </w:t>
      </w:r>
      <w:r w:rsidR="00301892" w:rsidRPr="0090758B">
        <w:rPr>
          <w:rFonts w:ascii="Arial Narrow" w:hAnsi="Arial Narrow" w:cs="Arial"/>
          <w:sz w:val="24"/>
          <w:szCs w:val="24"/>
        </w:rPr>
        <w:t>pięć</w:t>
      </w:r>
      <w:r w:rsidR="00487EAB" w:rsidRPr="0090758B">
        <w:rPr>
          <w:rFonts w:ascii="Arial Narrow" w:hAnsi="Arial Narrow" w:cs="Arial"/>
          <w:sz w:val="24"/>
          <w:szCs w:val="24"/>
        </w:rPr>
        <w:t xml:space="preserve"> tysi</w:t>
      </w:r>
      <w:r w:rsidR="00301892" w:rsidRPr="0090758B">
        <w:rPr>
          <w:rFonts w:ascii="Arial Narrow" w:hAnsi="Arial Narrow" w:cs="Arial"/>
          <w:sz w:val="24"/>
          <w:szCs w:val="24"/>
        </w:rPr>
        <w:t>ęcy</w:t>
      </w:r>
      <w:r w:rsidR="00487EAB" w:rsidRPr="0090758B">
        <w:rPr>
          <w:rFonts w:ascii="Arial Narrow" w:hAnsi="Arial Narrow" w:cs="Arial"/>
          <w:sz w:val="24"/>
          <w:szCs w:val="24"/>
        </w:rPr>
        <w:t xml:space="preserve"> </w:t>
      </w:r>
      <w:r w:rsidR="006A0A4F" w:rsidRPr="0090758B">
        <w:rPr>
          <w:rFonts w:ascii="Arial Narrow" w:hAnsi="Arial Narrow" w:cs="Arial"/>
          <w:sz w:val="24"/>
          <w:szCs w:val="24"/>
        </w:rPr>
        <w:t>zł</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532BE1" w:rsidRPr="0090758B">
        <w:rPr>
          <w:rFonts w:ascii="Arial Narrow" w:hAnsi="Arial Narrow" w:cs="Arial"/>
          <w:sz w:val="24"/>
          <w:szCs w:val="24"/>
        </w:rPr>
        <w:t>.</w:t>
      </w:r>
    </w:p>
    <w:p w14:paraId="7B1FEBF1" w14:textId="77777777" w:rsidR="00F52337" w:rsidRPr="0090758B" w:rsidRDefault="00F5233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cs="Arial"/>
          <w:sz w:val="24"/>
          <w:szCs w:val="24"/>
        </w:rPr>
        <w:t xml:space="preserve">Za nieterminową zapłatę </w:t>
      </w:r>
      <w:r w:rsidRPr="0090758B">
        <w:rPr>
          <w:rFonts w:ascii="Arial Narrow" w:hAnsi="Arial Narrow" w:cs="Arial"/>
          <w:sz w:val="24"/>
          <w:szCs w:val="24"/>
        </w:rPr>
        <w:t xml:space="preserve">wynagrodzenia należnego Podwykonawcom/dalszym podwykonawcom – </w:t>
      </w:r>
      <w:r>
        <w:rPr>
          <w:rFonts w:ascii="Arial Narrow" w:hAnsi="Arial Narrow" w:cs="Arial"/>
          <w:sz w:val="24"/>
          <w:szCs w:val="24"/>
        </w:rPr>
        <w:t xml:space="preserve">za każdy stwierdzony przypadek </w:t>
      </w:r>
      <w:r w:rsidRPr="0090758B">
        <w:rPr>
          <w:rFonts w:ascii="Arial Narrow" w:hAnsi="Arial Narrow" w:cs="Arial"/>
          <w:sz w:val="24"/>
          <w:szCs w:val="24"/>
        </w:rPr>
        <w:t xml:space="preserve">w wysokości </w:t>
      </w:r>
      <w:r>
        <w:rPr>
          <w:rFonts w:ascii="Arial Narrow" w:hAnsi="Arial Narrow" w:cs="Arial"/>
          <w:sz w:val="24"/>
          <w:szCs w:val="24"/>
        </w:rPr>
        <w:t>2.5</w:t>
      </w:r>
      <w:r w:rsidRPr="0090758B">
        <w:rPr>
          <w:rFonts w:ascii="Arial Narrow" w:hAnsi="Arial Narrow" w:cs="Arial"/>
          <w:sz w:val="24"/>
          <w:szCs w:val="24"/>
        </w:rPr>
        <w:t xml:space="preserve">00,00zł (słownie </w:t>
      </w:r>
      <w:r>
        <w:rPr>
          <w:rFonts w:ascii="Arial Narrow" w:hAnsi="Arial Narrow" w:cs="Arial"/>
          <w:sz w:val="24"/>
          <w:szCs w:val="24"/>
        </w:rPr>
        <w:t xml:space="preserve">dwa tysiące </w:t>
      </w:r>
      <w:r w:rsidRPr="0090758B">
        <w:rPr>
          <w:rFonts w:ascii="Arial Narrow" w:hAnsi="Arial Narrow" w:cs="Arial"/>
          <w:sz w:val="24"/>
          <w:szCs w:val="24"/>
        </w:rPr>
        <w:t>pięć</w:t>
      </w:r>
      <w:r>
        <w:rPr>
          <w:rFonts w:ascii="Arial Narrow" w:hAnsi="Arial Narrow" w:cs="Arial"/>
          <w:sz w:val="24"/>
          <w:szCs w:val="24"/>
        </w:rPr>
        <w:t>set</w:t>
      </w:r>
      <w:r w:rsidRPr="0090758B">
        <w:rPr>
          <w:rFonts w:ascii="Arial Narrow" w:hAnsi="Arial Narrow" w:cs="Arial"/>
          <w:sz w:val="24"/>
          <w:szCs w:val="24"/>
        </w:rPr>
        <w:t xml:space="preserve"> zł 00/100).</w:t>
      </w:r>
    </w:p>
    <w:p w14:paraId="12AB82C0" w14:textId="77777777" w:rsidR="001205BA" w:rsidRPr="0090758B" w:rsidRDefault="001205BA"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eastAsia="Times New Roman" w:hAnsi="Arial Narrow"/>
          <w:sz w:val="24"/>
          <w:szCs w:val="24"/>
        </w:rPr>
        <w:t xml:space="preserve">za dopuszczenie do wykonywania robót budowlanych objętych przedmiotem </w:t>
      </w:r>
      <w:r w:rsidR="007D4F71">
        <w:rPr>
          <w:rFonts w:ascii="Arial Narrow" w:eastAsia="Times New Roman" w:hAnsi="Arial Narrow"/>
          <w:sz w:val="24"/>
          <w:szCs w:val="24"/>
        </w:rPr>
        <w:t>u</w:t>
      </w:r>
      <w:r w:rsidRPr="0090758B">
        <w:rPr>
          <w:rFonts w:ascii="Arial Narrow" w:eastAsia="Times New Roman" w:hAnsi="Arial Narrow"/>
          <w:sz w:val="24"/>
          <w:szCs w:val="24"/>
        </w:rPr>
        <w:t xml:space="preserve">mowy innego podmiotu niż Wykonawca lub zaakceptowany przez Zamawiającego Podwykonawca skierowany do ich wykonania zgodnie z zasadami określonymi Umową - w wysokości </w:t>
      </w:r>
      <w:r w:rsidR="00423AE3" w:rsidRPr="0090758B">
        <w:rPr>
          <w:rFonts w:ascii="Arial Narrow" w:eastAsia="Times New Roman" w:hAnsi="Arial Narrow"/>
          <w:sz w:val="24"/>
          <w:szCs w:val="24"/>
        </w:rPr>
        <w:t>2000,00</w:t>
      </w:r>
      <w:r w:rsidR="006F69F9" w:rsidRPr="0090758B">
        <w:rPr>
          <w:rFonts w:ascii="Arial Narrow" w:eastAsia="Times New Roman" w:hAnsi="Arial Narrow"/>
          <w:sz w:val="24"/>
          <w:szCs w:val="24"/>
        </w:rPr>
        <w:t>zł (</w:t>
      </w:r>
      <w:r w:rsidR="006F69F9" w:rsidRPr="0090758B">
        <w:rPr>
          <w:rFonts w:ascii="Arial Narrow" w:hAnsi="Arial Narrow" w:cs="Arial"/>
          <w:sz w:val="24"/>
          <w:szCs w:val="24"/>
        </w:rPr>
        <w:t>sł</w:t>
      </w:r>
      <w:r w:rsidR="008421A9" w:rsidRPr="0090758B">
        <w:rPr>
          <w:rFonts w:ascii="Arial Narrow" w:hAnsi="Arial Narrow" w:cs="Arial"/>
          <w:sz w:val="24"/>
          <w:szCs w:val="24"/>
        </w:rPr>
        <w:t>ownie:</w:t>
      </w:r>
      <w:r w:rsidR="006F69F9" w:rsidRPr="0090758B">
        <w:rPr>
          <w:rFonts w:ascii="Arial Narrow" w:hAnsi="Arial Narrow" w:cs="Arial"/>
          <w:sz w:val="24"/>
          <w:szCs w:val="24"/>
        </w:rPr>
        <w:t xml:space="preserve"> dwa tysiące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605E21">
        <w:rPr>
          <w:rFonts w:ascii="Arial Narrow" w:hAnsi="Arial Narrow" w:cs="Arial"/>
          <w:sz w:val="24"/>
          <w:szCs w:val="24"/>
        </w:rPr>
        <w:t>) za każdy stwierdzony przypadek,</w:t>
      </w:r>
    </w:p>
    <w:p w14:paraId="58C3BF83"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t>
      </w:r>
      <w:r w:rsidR="001205BA" w:rsidRPr="0090758B">
        <w:rPr>
          <w:rFonts w:ascii="Arial Narrow" w:hAnsi="Arial Narrow"/>
          <w:sz w:val="24"/>
          <w:szCs w:val="24"/>
        </w:rPr>
        <w:t>naruszeni</w:t>
      </w:r>
      <w:r w:rsidRPr="0090758B">
        <w:rPr>
          <w:rFonts w:ascii="Arial Narrow" w:hAnsi="Arial Narrow"/>
          <w:sz w:val="24"/>
          <w:szCs w:val="24"/>
        </w:rPr>
        <w:t>e</w:t>
      </w:r>
      <w:r w:rsidR="001205BA" w:rsidRPr="0090758B">
        <w:rPr>
          <w:rFonts w:ascii="Arial Narrow" w:hAnsi="Arial Narrow"/>
          <w:sz w:val="24"/>
          <w:szCs w:val="24"/>
        </w:rPr>
        <w:t xml:space="preserve"> zobowiązania Wykonawcy</w:t>
      </w:r>
      <w:r w:rsidR="008421A9" w:rsidRPr="0090758B">
        <w:rPr>
          <w:rFonts w:ascii="Arial Narrow" w:hAnsi="Arial Narrow"/>
          <w:sz w:val="24"/>
          <w:szCs w:val="24"/>
        </w:rPr>
        <w:t xml:space="preserve"> do ubezpieczenia</w:t>
      </w:r>
      <w:r w:rsidR="001205BA" w:rsidRPr="0090758B">
        <w:rPr>
          <w:rFonts w:ascii="Arial Narrow" w:hAnsi="Arial Narrow"/>
          <w:sz w:val="24"/>
          <w:szCs w:val="24"/>
        </w:rPr>
        <w:t xml:space="preserve"> i zapłacenia składek zgodnie </w:t>
      </w:r>
      <w:r w:rsidRPr="0090758B">
        <w:rPr>
          <w:rFonts w:ascii="Arial Narrow" w:hAnsi="Arial Narrow"/>
          <w:sz w:val="24"/>
          <w:szCs w:val="24"/>
        </w:rPr>
        <w:br/>
      </w:r>
      <w:r w:rsidR="001205BA" w:rsidRPr="0090758B">
        <w:rPr>
          <w:rFonts w:ascii="Arial Narrow" w:hAnsi="Arial Narrow"/>
          <w:sz w:val="24"/>
          <w:szCs w:val="24"/>
        </w:rPr>
        <w:t xml:space="preserve">z </w:t>
      </w:r>
      <w:r w:rsidR="00532BE1" w:rsidRPr="0090758B">
        <w:rPr>
          <w:rFonts w:ascii="Arial Narrow" w:hAnsi="Arial Narrow"/>
          <w:sz w:val="24"/>
          <w:szCs w:val="24"/>
        </w:rPr>
        <w:t>zapisami § 8</w:t>
      </w:r>
      <w:r w:rsidR="00E5626A" w:rsidRPr="0090758B">
        <w:rPr>
          <w:rFonts w:ascii="Arial Narrow" w:hAnsi="Arial Narrow"/>
          <w:sz w:val="24"/>
          <w:szCs w:val="24"/>
        </w:rPr>
        <w:t xml:space="preserve"> ust. 1</w:t>
      </w:r>
      <w:r w:rsidR="001205BA" w:rsidRPr="0090758B">
        <w:rPr>
          <w:rFonts w:ascii="Arial Narrow" w:hAnsi="Arial Narrow"/>
          <w:sz w:val="24"/>
          <w:szCs w:val="24"/>
        </w:rPr>
        <w:t xml:space="preserve"> Umowy</w:t>
      </w:r>
      <w:r w:rsidR="00E5626A" w:rsidRPr="0090758B">
        <w:rPr>
          <w:rFonts w:ascii="Arial Narrow" w:hAnsi="Arial Narrow"/>
          <w:sz w:val="24"/>
          <w:szCs w:val="24"/>
        </w:rPr>
        <w:t>,</w:t>
      </w:r>
      <w:r w:rsidR="001205BA" w:rsidRPr="0090758B">
        <w:rPr>
          <w:rFonts w:ascii="Arial Narrow" w:hAnsi="Arial Narrow"/>
          <w:sz w:val="24"/>
          <w:szCs w:val="24"/>
        </w:rPr>
        <w:t xml:space="preserve"> a także do okazania Zamawiającemu dokumentów potwierdzających zawarcie umowy ubezpieczenia i opłacenia składek Zamawiający jest uprawniony do nałożenia kary umownej w wysokości </w:t>
      </w:r>
      <w:r w:rsidR="00423AE3" w:rsidRPr="0090758B">
        <w:rPr>
          <w:rFonts w:ascii="Arial Narrow" w:hAnsi="Arial Narrow"/>
          <w:sz w:val="24"/>
          <w:szCs w:val="24"/>
        </w:rPr>
        <w:t>2000,00</w:t>
      </w:r>
      <w:r w:rsidR="00E5626A" w:rsidRPr="0090758B">
        <w:rPr>
          <w:rFonts w:ascii="Arial Narrow" w:hAnsi="Arial Narrow"/>
          <w:sz w:val="24"/>
          <w:szCs w:val="24"/>
        </w:rPr>
        <w:t xml:space="preserve">zł </w:t>
      </w:r>
      <w:r w:rsidR="00E92D82" w:rsidRPr="0090758B">
        <w:rPr>
          <w:rFonts w:ascii="Arial Narrow" w:hAnsi="Arial Narrow" w:cs="Arial"/>
          <w:sz w:val="24"/>
          <w:szCs w:val="24"/>
        </w:rPr>
        <w:t>(słownie:</w:t>
      </w:r>
      <w:r w:rsidR="00E5626A" w:rsidRPr="0090758B">
        <w:rPr>
          <w:rFonts w:ascii="Arial Narrow" w:hAnsi="Arial Narrow" w:cs="Arial"/>
          <w:sz w:val="24"/>
          <w:szCs w:val="24"/>
        </w:rPr>
        <w:t xml:space="preserve"> dwa tysiące złotych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6896F488"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za</w:t>
      </w:r>
      <w:r w:rsidR="001205BA" w:rsidRPr="0090758B">
        <w:rPr>
          <w:rFonts w:ascii="Arial Narrow" w:hAnsi="Arial Narrow"/>
          <w:sz w:val="24"/>
          <w:szCs w:val="24"/>
        </w:rPr>
        <w:t xml:space="preserve"> naruszeni</w:t>
      </w:r>
      <w:r w:rsidRPr="0090758B">
        <w:rPr>
          <w:rFonts w:ascii="Arial Narrow" w:hAnsi="Arial Narrow"/>
          <w:sz w:val="24"/>
          <w:szCs w:val="24"/>
        </w:rPr>
        <w:t>e</w:t>
      </w:r>
      <w:r w:rsidR="001205BA" w:rsidRPr="0090758B">
        <w:rPr>
          <w:rFonts w:ascii="Arial Narrow" w:hAnsi="Arial Narrow"/>
          <w:sz w:val="24"/>
          <w:szCs w:val="24"/>
        </w:rPr>
        <w:t xml:space="preserve"> zobowiązania do usuwania odpadów zgodnie z </w:t>
      </w:r>
      <w:r w:rsidR="00225D03" w:rsidRPr="0090758B">
        <w:rPr>
          <w:rFonts w:ascii="Arial Narrow" w:hAnsi="Arial Narrow"/>
          <w:sz w:val="24"/>
          <w:szCs w:val="24"/>
        </w:rPr>
        <w:t xml:space="preserve">zapisami w </w:t>
      </w:r>
      <w:r w:rsidR="00B540CE">
        <w:rPr>
          <w:rFonts w:ascii="Arial Narrow" w:hAnsi="Arial Narrow"/>
          <w:sz w:val="24"/>
          <w:szCs w:val="24"/>
        </w:rPr>
        <w:t>SWZ</w:t>
      </w:r>
      <w:r w:rsidR="00E5626A" w:rsidRPr="0090758B">
        <w:rPr>
          <w:rFonts w:ascii="Arial Narrow" w:hAnsi="Arial Narrow"/>
          <w:sz w:val="24"/>
          <w:szCs w:val="24"/>
        </w:rPr>
        <w:t>,</w:t>
      </w:r>
      <w:r w:rsidRPr="0090758B">
        <w:rPr>
          <w:rFonts w:ascii="Arial Narrow" w:hAnsi="Arial Narrow"/>
          <w:sz w:val="24"/>
          <w:szCs w:val="24"/>
        </w:rPr>
        <w:t xml:space="preserve"> </w:t>
      </w:r>
      <w:r w:rsidR="001205BA" w:rsidRPr="0090758B">
        <w:rPr>
          <w:rFonts w:ascii="Arial Narrow" w:hAnsi="Arial Narrow"/>
          <w:sz w:val="24"/>
          <w:szCs w:val="24"/>
        </w:rPr>
        <w:t xml:space="preserve">a także zobowiązania do przedkładania informacji o wytwarzanych odpadach oraz sposobach gospodarowania wytworzonymi odpadami Zamawiający jest uprawniony do nałożenia kary umownej w wysokości </w:t>
      </w:r>
      <w:r w:rsidR="006A54FF" w:rsidRPr="0090758B">
        <w:rPr>
          <w:rFonts w:ascii="Arial Narrow" w:hAnsi="Arial Narrow"/>
          <w:sz w:val="24"/>
          <w:szCs w:val="24"/>
        </w:rPr>
        <w:t>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92D82" w:rsidRPr="0090758B">
        <w:rPr>
          <w:rFonts w:ascii="Arial Narrow" w:hAnsi="Arial Narrow" w:cs="Arial"/>
          <w:sz w:val="24"/>
          <w:szCs w:val="24"/>
        </w:rPr>
        <w:t>:</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022FED7C" w14:textId="77777777" w:rsidR="00A97D4B"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lastRenderedPageBreak/>
        <w:t xml:space="preserve">za wykonywanie </w:t>
      </w:r>
      <w:r w:rsidR="001205BA" w:rsidRPr="0090758B">
        <w:rPr>
          <w:rFonts w:ascii="Arial Narrow" w:hAnsi="Arial Narrow"/>
          <w:sz w:val="24"/>
          <w:szCs w:val="24"/>
        </w:rPr>
        <w:t>czynności zastrzeżon</w:t>
      </w:r>
      <w:r w:rsidRPr="0090758B">
        <w:rPr>
          <w:rFonts w:ascii="Arial Narrow" w:hAnsi="Arial Narrow"/>
          <w:sz w:val="24"/>
          <w:szCs w:val="24"/>
        </w:rPr>
        <w:t>ych</w:t>
      </w:r>
      <w:r w:rsidR="001205BA" w:rsidRPr="0090758B">
        <w:rPr>
          <w:rFonts w:ascii="Arial Narrow" w:hAnsi="Arial Narrow"/>
          <w:sz w:val="24"/>
          <w:szCs w:val="24"/>
        </w:rPr>
        <w:t xml:space="preserve"> dla Kierownika budowy/robót</w:t>
      </w:r>
      <w:r w:rsidRPr="0090758B">
        <w:rPr>
          <w:rFonts w:ascii="Arial Narrow" w:hAnsi="Arial Narrow"/>
          <w:sz w:val="24"/>
          <w:szCs w:val="24"/>
        </w:rPr>
        <w:t xml:space="preserve"> przez inną osobę niż została </w:t>
      </w:r>
      <w:r w:rsidR="001205BA" w:rsidRPr="0090758B">
        <w:rPr>
          <w:rFonts w:ascii="Arial Narrow" w:hAnsi="Arial Narrow"/>
          <w:sz w:val="24"/>
          <w:szCs w:val="24"/>
        </w:rPr>
        <w:t>zaakceptowana prz</w:t>
      </w:r>
      <w:r w:rsidR="00E5626A" w:rsidRPr="0090758B">
        <w:rPr>
          <w:rFonts w:ascii="Arial Narrow" w:hAnsi="Arial Narrow"/>
          <w:sz w:val="24"/>
          <w:szCs w:val="24"/>
        </w:rPr>
        <w:t>ez Zam</w:t>
      </w:r>
      <w:r w:rsidR="006A54FF" w:rsidRPr="0090758B">
        <w:rPr>
          <w:rFonts w:ascii="Arial Narrow" w:hAnsi="Arial Narrow"/>
          <w:sz w:val="24"/>
          <w:szCs w:val="24"/>
        </w:rPr>
        <w:t>awiającego – w wysokości 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334478" w:rsidRPr="0090758B">
        <w:rPr>
          <w:rFonts w:ascii="Arial Narrow" w:hAnsi="Arial Narrow" w:cs="Arial"/>
          <w:sz w:val="24"/>
          <w:szCs w:val="24"/>
        </w:rPr>
        <w:t xml:space="preserve">), </w:t>
      </w:r>
      <w:r w:rsidR="00334478" w:rsidRPr="0090758B">
        <w:rPr>
          <w:rFonts w:ascii="Arial Narrow" w:hAnsi="Arial Narrow"/>
          <w:sz w:val="24"/>
          <w:szCs w:val="24"/>
        </w:rPr>
        <w:t>za każde naruszenie,</w:t>
      </w:r>
      <w:bookmarkStart w:id="5" w:name="_Hlk485856826"/>
    </w:p>
    <w:p w14:paraId="03B66CFE" w14:textId="77777777" w:rsidR="00D30C56" w:rsidRPr="0090758B" w:rsidRDefault="00D30C56"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w przypadku </w:t>
      </w:r>
      <w:r w:rsidR="00100CC8">
        <w:rPr>
          <w:rFonts w:ascii="Arial Narrow" w:hAnsi="Arial Narrow"/>
          <w:sz w:val="24"/>
          <w:szCs w:val="24"/>
        </w:rPr>
        <w:t xml:space="preserve"> zwłoki</w:t>
      </w:r>
      <w:r w:rsidRPr="0090758B">
        <w:rPr>
          <w:rFonts w:ascii="Arial Narrow" w:hAnsi="Arial Narrow"/>
          <w:sz w:val="24"/>
          <w:szCs w:val="24"/>
        </w:rPr>
        <w:t xml:space="preserve"> w przekazaniu Zamawiającemu wykazu osób, o którym mowa w § 5 ust. 14 pkt. 3 </w:t>
      </w:r>
      <w:r w:rsidR="00100CC8">
        <w:rPr>
          <w:rFonts w:ascii="Arial Narrow" w:hAnsi="Arial Narrow"/>
          <w:sz w:val="24"/>
          <w:szCs w:val="24"/>
        </w:rPr>
        <w:t xml:space="preserve">lit. c </w:t>
      </w:r>
      <w:r w:rsidRPr="0090758B">
        <w:rPr>
          <w:rFonts w:ascii="Arial Narrow" w:hAnsi="Arial Narrow"/>
          <w:sz w:val="24"/>
          <w:szCs w:val="24"/>
        </w:rPr>
        <w:t>niniejszej umowy , w wyso</w:t>
      </w:r>
      <w:r w:rsidR="006A54FF" w:rsidRPr="0090758B">
        <w:rPr>
          <w:rFonts w:ascii="Arial Narrow" w:hAnsi="Arial Narrow"/>
          <w:sz w:val="24"/>
          <w:szCs w:val="24"/>
        </w:rPr>
        <w:t>kości 100,00</w:t>
      </w:r>
      <w:r w:rsidRPr="0090758B">
        <w:rPr>
          <w:rFonts w:ascii="Arial Narrow" w:hAnsi="Arial Narrow"/>
          <w:sz w:val="24"/>
          <w:szCs w:val="24"/>
        </w:rPr>
        <w:t xml:space="preserve">zł (słownie złotych: </w:t>
      </w:r>
      <w:r w:rsidR="00100CC8">
        <w:rPr>
          <w:rFonts w:ascii="Arial Narrow" w:hAnsi="Arial Narrow"/>
          <w:sz w:val="24"/>
          <w:szCs w:val="24"/>
        </w:rPr>
        <w:t>sto</w:t>
      </w:r>
      <w:r w:rsidRPr="0090758B">
        <w:rPr>
          <w:rFonts w:ascii="Arial Narrow" w:hAnsi="Arial Narrow"/>
          <w:sz w:val="24"/>
          <w:szCs w:val="24"/>
        </w:rPr>
        <w:t xml:space="preserve"> złotych 00/100) za każdy dzień </w:t>
      </w:r>
      <w:r w:rsidR="00100CC8">
        <w:rPr>
          <w:rFonts w:ascii="Arial Narrow" w:hAnsi="Arial Narrow"/>
          <w:sz w:val="24"/>
          <w:szCs w:val="24"/>
        </w:rPr>
        <w:t>zwłoki</w:t>
      </w:r>
      <w:r w:rsidRPr="0090758B">
        <w:rPr>
          <w:rFonts w:ascii="Arial Narrow" w:hAnsi="Arial Narrow"/>
          <w:sz w:val="24"/>
          <w:szCs w:val="24"/>
        </w:rPr>
        <w:t>;</w:t>
      </w:r>
      <w:bookmarkEnd w:id="5"/>
    </w:p>
    <w:p w14:paraId="087FEF92" w14:textId="77777777" w:rsidR="00C40A00" w:rsidRPr="0090758B" w:rsidRDefault="00A97D4B"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 </w:t>
      </w:r>
      <w:r w:rsidR="00D30C56" w:rsidRPr="0090758B">
        <w:rPr>
          <w:rFonts w:ascii="Arial Narrow" w:hAnsi="Arial Narrow"/>
          <w:sz w:val="24"/>
          <w:szCs w:val="24"/>
        </w:rPr>
        <w:t>w przypadku braku zatrudnienia na podstawie umowy o pracę osób wskazanych w wykazie lub j</w:t>
      </w:r>
      <w:r w:rsidR="006A54FF" w:rsidRPr="0090758B">
        <w:rPr>
          <w:rFonts w:ascii="Arial Narrow" w:hAnsi="Arial Narrow"/>
          <w:sz w:val="24"/>
          <w:szCs w:val="24"/>
        </w:rPr>
        <w:t xml:space="preserve">ego aktualizacji, w wysokości </w:t>
      </w:r>
      <w:r w:rsidR="00BB5271">
        <w:rPr>
          <w:rStyle w:val="TeksttreciOdstpy0pt"/>
          <w:rFonts w:ascii="Arial Narrow" w:hAnsi="Arial Narrow"/>
          <w:sz w:val="24"/>
          <w:szCs w:val="24"/>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2F166D5A" w14:textId="77777777" w:rsidR="00C40A00" w:rsidRPr="0090758B" w:rsidRDefault="00D30C56" w:rsidP="004231ED">
      <w:pPr>
        <w:pStyle w:val="Tekstpodstawowy"/>
        <w:widowControl/>
        <w:numPr>
          <w:ilvl w:val="0"/>
          <w:numId w:val="53"/>
        </w:numPr>
        <w:tabs>
          <w:tab w:val="left" w:pos="1134"/>
          <w:tab w:val="left" w:pos="1276"/>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brak obecności kierownika budowy/robót na radzie budowy bez uzasa</w:t>
      </w:r>
      <w:r w:rsidR="00423AE3" w:rsidRPr="0090758B">
        <w:rPr>
          <w:rFonts w:ascii="Arial Narrow" w:hAnsi="Arial Narrow" w:cs="Arial"/>
          <w:sz w:val="24"/>
          <w:szCs w:val="24"/>
        </w:rPr>
        <w:t>dnionej przyczyny każdorazowo 1</w:t>
      </w:r>
      <w:r w:rsidRPr="0090758B">
        <w:rPr>
          <w:rFonts w:ascii="Arial Narrow" w:hAnsi="Arial Narrow" w:cs="Arial"/>
          <w:sz w:val="24"/>
          <w:szCs w:val="24"/>
        </w:rPr>
        <w:t>000</w:t>
      </w:r>
      <w:r w:rsidR="006A54FF" w:rsidRPr="0090758B">
        <w:rPr>
          <w:rFonts w:ascii="Arial Narrow" w:hAnsi="Arial Narrow" w:cs="Arial"/>
          <w:sz w:val="24"/>
          <w:szCs w:val="24"/>
        </w:rPr>
        <w:t>,00</w:t>
      </w:r>
      <w:r w:rsidRPr="0090758B">
        <w:rPr>
          <w:rFonts w:ascii="Arial Narrow" w:hAnsi="Arial Narrow" w:cs="Arial"/>
          <w:sz w:val="24"/>
          <w:szCs w:val="24"/>
        </w:rPr>
        <w:t>zł</w:t>
      </w:r>
      <w:r w:rsidR="006A54FF" w:rsidRPr="0090758B">
        <w:rPr>
          <w:rFonts w:ascii="Arial Narrow" w:hAnsi="Arial Narrow" w:cs="Arial"/>
          <w:sz w:val="24"/>
          <w:szCs w:val="24"/>
        </w:rPr>
        <w:t xml:space="preserve"> </w:t>
      </w:r>
      <w:r w:rsidR="006A54FF" w:rsidRPr="0090758B">
        <w:rPr>
          <w:rFonts w:ascii="Arial Narrow" w:hAnsi="Arial Narrow"/>
          <w:sz w:val="24"/>
          <w:szCs w:val="24"/>
        </w:rPr>
        <w:t>(</w:t>
      </w:r>
      <w:r w:rsidR="006A54FF" w:rsidRPr="0090758B">
        <w:rPr>
          <w:rFonts w:ascii="Arial Narrow" w:hAnsi="Arial Narrow" w:cs="Arial"/>
          <w:color w:val="000000"/>
          <w:sz w:val="24"/>
          <w:szCs w:val="24"/>
        </w:rPr>
        <w:t xml:space="preserve">słownie jeden tysiąc złotych </w:t>
      </w:r>
      <w:r w:rsidR="006A54FF" w:rsidRPr="0090758B">
        <w:rPr>
          <w:rFonts w:ascii="Arial Narrow" w:hAnsi="Arial Narrow"/>
          <w:sz w:val="24"/>
          <w:szCs w:val="24"/>
        </w:rPr>
        <w:t>00/100)</w:t>
      </w:r>
    </w:p>
    <w:p w14:paraId="0A6DDE8F" w14:textId="77777777" w:rsidR="006E6CA8" w:rsidRPr="0090758B" w:rsidRDefault="00AD1CE9"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sz w:val="24"/>
          <w:szCs w:val="24"/>
        </w:rPr>
        <w:t>z</w:t>
      </w:r>
      <w:r w:rsidRPr="0090758B">
        <w:rPr>
          <w:rFonts w:ascii="Arial Narrow" w:hAnsi="Arial Narrow"/>
          <w:sz w:val="24"/>
          <w:szCs w:val="24"/>
        </w:rPr>
        <w:t xml:space="preserve">a </w:t>
      </w:r>
      <w:r w:rsidR="006E6CA8" w:rsidRPr="0090758B">
        <w:rPr>
          <w:rFonts w:ascii="Arial Narrow" w:hAnsi="Arial Narrow"/>
          <w:sz w:val="24"/>
          <w:szCs w:val="24"/>
        </w:rPr>
        <w:t xml:space="preserve">niewywiązanie się z obowiązku aktualizacji </w:t>
      </w:r>
      <w:r>
        <w:rPr>
          <w:rFonts w:ascii="Arial Narrow" w:hAnsi="Arial Narrow"/>
          <w:sz w:val="24"/>
          <w:szCs w:val="24"/>
        </w:rPr>
        <w:t>h</w:t>
      </w:r>
      <w:r w:rsidRPr="0090758B">
        <w:rPr>
          <w:rFonts w:ascii="Arial Narrow" w:hAnsi="Arial Narrow"/>
          <w:sz w:val="24"/>
          <w:szCs w:val="24"/>
        </w:rPr>
        <w:t xml:space="preserve">armonogramu </w:t>
      </w:r>
      <w:r w:rsidR="006E6CA8" w:rsidRPr="0090758B">
        <w:rPr>
          <w:rFonts w:ascii="Arial Narrow" w:hAnsi="Arial Narrow"/>
          <w:sz w:val="24"/>
          <w:szCs w:val="24"/>
        </w:rPr>
        <w:t>rzeczowo-finansowego (HRF) w terminie 4 dni od nakazu Nadzoru Inwestorskiego w wysokości 2</w:t>
      </w:r>
      <w:r w:rsidR="00A97D4B" w:rsidRPr="0090758B">
        <w:rPr>
          <w:rFonts w:ascii="Arial Narrow" w:hAnsi="Arial Narrow"/>
          <w:sz w:val="24"/>
          <w:szCs w:val="24"/>
        </w:rPr>
        <w:t>00,00</w:t>
      </w:r>
      <w:r w:rsidR="006E6CA8" w:rsidRPr="0090758B">
        <w:rPr>
          <w:rFonts w:ascii="Arial Narrow" w:hAnsi="Arial Narrow"/>
          <w:sz w:val="24"/>
          <w:szCs w:val="24"/>
        </w:rPr>
        <w:t xml:space="preserve">zł </w:t>
      </w:r>
      <w:r w:rsidR="006E6CA8" w:rsidRPr="0090758B">
        <w:rPr>
          <w:rFonts w:ascii="Arial Narrow" w:hAnsi="Arial Narrow" w:cs="Arial"/>
          <w:sz w:val="24"/>
          <w:szCs w:val="24"/>
        </w:rPr>
        <w:t>(słownie: dwieście złotych</w:t>
      </w:r>
      <w:r w:rsidR="00742C84" w:rsidRPr="0090758B">
        <w:rPr>
          <w:rFonts w:ascii="Arial Narrow" w:hAnsi="Arial Narrow" w:cs="Arial"/>
          <w:sz w:val="24"/>
          <w:szCs w:val="24"/>
        </w:rPr>
        <w:t xml:space="preserve"> 00/100</w:t>
      </w:r>
      <w:r w:rsidR="006E6CA8" w:rsidRPr="0090758B">
        <w:rPr>
          <w:rFonts w:ascii="Arial Narrow" w:hAnsi="Arial Narrow" w:cs="Arial"/>
          <w:sz w:val="24"/>
          <w:szCs w:val="24"/>
        </w:rPr>
        <w:t>) za każdy dzień zwłoki.</w:t>
      </w:r>
    </w:p>
    <w:p w14:paraId="33FFBDC3" w14:textId="062E71C5" w:rsidR="00D2033F" w:rsidRPr="00E75DBC"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za odstąpienie od</w:t>
      </w:r>
      <w:r w:rsidR="00AD1CE9" w:rsidRPr="00E75DBC">
        <w:rPr>
          <w:rFonts w:ascii="Arial Narrow" w:hAnsi="Arial Narrow" w:cs="Arial"/>
          <w:sz w:val="24"/>
          <w:szCs w:val="24"/>
        </w:rPr>
        <w:t xml:space="preserve"> całości</w:t>
      </w:r>
      <w:r w:rsidRPr="00E75DBC">
        <w:rPr>
          <w:rFonts w:ascii="Arial Narrow" w:hAnsi="Arial Narrow" w:cs="Arial"/>
          <w:sz w:val="24"/>
          <w:szCs w:val="24"/>
        </w:rPr>
        <w:t xml:space="preserve"> umowy z przyczyn </w:t>
      </w:r>
      <w:r w:rsidR="00980058">
        <w:rPr>
          <w:rFonts w:ascii="Arial Narrow" w:hAnsi="Arial Narrow" w:cs="Arial"/>
          <w:sz w:val="24"/>
          <w:szCs w:val="24"/>
        </w:rPr>
        <w:t>zawinionych przez</w:t>
      </w:r>
      <w:r w:rsidRPr="00E75DBC">
        <w:rPr>
          <w:rFonts w:ascii="Arial Narrow" w:hAnsi="Arial Narrow" w:cs="Arial"/>
          <w:sz w:val="24"/>
          <w:szCs w:val="24"/>
        </w:rPr>
        <w:t xml:space="preserve"> Wy</w:t>
      </w:r>
      <w:r w:rsidR="00A83093" w:rsidRPr="00E75DBC">
        <w:rPr>
          <w:rFonts w:ascii="Arial Narrow" w:hAnsi="Arial Narrow" w:cs="Arial"/>
          <w:sz w:val="24"/>
          <w:szCs w:val="24"/>
        </w:rPr>
        <w:t>konawc</w:t>
      </w:r>
      <w:r w:rsidR="00980058">
        <w:rPr>
          <w:rFonts w:ascii="Arial Narrow" w:hAnsi="Arial Narrow" w:cs="Arial"/>
          <w:sz w:val="24"/>
          <w:szCs w:val="24"/>
        </w:rPr>
        <w:t>ę</w:t>
      </w:r>
      <w:r w:rsidR="00A83093" w:rsidRPr="00E75DBC">
        <w:rPr>
          <w:rFonts w:ascii="Arial Narrow" w:hAnsi="Arial Narrow" w:cs="Arial"/>
          <w:sz w:val="24"/>
          <w:szCs w:val="24"/>
        </w:rPr>
        <w:t xml:space="preserve"> – w wysokości 10 % </w:t>
      </w:r>
      <w:r w:rsidR="00100CC8" w:rsidRPr="00E75DBC">
        <w:rPr>
          <w:rFonts w:ascii="Arial Narrow" w:hAnsi="Arial Narrow" w:cs="Arial"/>
          <w:sz w:val="24"/>
          <w:szCs w:val="24"/>
        </w:rPr>
        <w:t xml:space="preserve"> wynagrodzenia o którym mowa w § 7ust.1</w:t>
      </w:r>
      <w:r w:rsidRPr="00E75DBC">
        <w:rPr>
          <w:rFonts w:ascii="Arial Narrow" w:hAnsi="Arial Narrow" w:cs="Arial"/>
          <w:sz w:val="24"/>
          <w:szCs w:val="24"/>
        </w:rPr>
        <w:t>,</w:t>
      </w:r>
    </w:p>
    <w:p w14:paraId="751FA2F3" w14:textId="100092B2" w:rsidR="00AD1CE9" w:rsidRPr="00E75DBC" w:rsidRDefault="00AD1CE9"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w:t>
      </w:r>
      <w:r w:rsidR="00980058">
        <w:rPr>
          <w:rFonts w:ascii="Arial Narrow" w:hAnsi="Arial Narrow" w:cs="Arial"/>
          <w:sz w:val="24"/>
          <w:szCs w:val="24"/>
        </w:rPr>
        <w:t>zawinionych przez</w:t>
      </w:r>
      <w:r w:rsidR="00980058" w:rsidRPr="00E75DBC">
        <w:rPr>
          <w:rFonts w:ascii="Arial Narrow" w:hAnsi="Arial Narrow" w:cs="Arial"/>
          <w:sz w:val="24"/>
          <w:szCs w:val="24"/>
        </w:rPr>
        <w:t xml:space="preserve"> Wykonawc</w:t>
      </w:r>
      <w:r w:rsidR="00980058">
        <w:rPr>
          <w:rFonts w:ascii="Arial Narrow" w:hAnsi="Arial Narrow" w:cs="Arial"/>
          <w:sz w:val="24"/>
          <w:szCs w:val="24"/>
        </w:rPr>
        <w:t>ę</w:t>
      </w:r>
      <w:r w:rsidR="00980058" w:rsidRPr="00E75DBC">
        <w:rPr>
          <w:rFonts w:ascii="Arial Narrow" w:hAnsi="Arial Narrow" w:cs="Arial"/>
          <w:sz w:val="24"/>
          <w:szCs w:val="24"/>
        </w:rPr>
        <w:t xml:space="preserve"> </w:t>
      </w:r>
      <w:r w:rsidRPr="00E75DBC">
        <w:rPr>
          <w:rFonts w:ascii="Arial Narrow" w:hAnsi="Arial Narrow" w:cs="Arial"/>
          <w:sz w:val="24"/>
          <w:szCs w:val="24"/>
        </w:rPr>
        <w:t>– w wysokości</w:t>
      </w:r>
      <w:r w:rsidR="00980058">
        <w:rPr>
          <w:rFonts w:ascii="Arial Narrow" w:hAnsi="Arial Narrow" w:cs="Arial"/>
          <w:sz w:val="24"/>
          <w:szCs w:val="24"/>
        </w:rPr>
        <w:t xml:space="preserve"> </w:t>
      </w:r>
      <w:del w:id="6" w:author="Dariusz Sass" w:date="2021-02-02T23:22:00Z">
        <w:r w:rsidRPr="00E75DBC" w:rsidDel="00100CC8">
          <w:rPr>
            <w:rFonts w:ascii="Arial Narrow" w:hAnsi="Arial Narrow" w:cs="Arial"/>
            <w:sz w:val="24"/>
            <w:szCs w:val="24"/>
          </w:rPr>
          <w:delText xml:space="preserve"> </w:delText>
        </w:r>
      </w:del>
      <w:r w:rsidR="00100CC8" w:rsidRPr="00E75DBC">
        <w:rPr>
          <w:rFonts w:ascii="Arial Narrow" w:hAnsi="Arial Narrow" w:cs="Arial"/>
          <w:sz w:val="24"/>
          <w:szCs w:val="24"/>
        </w:rPr>
        <w:t>5</w:t>
      </w:r>
      <w:r w:rsidRPr="00E75DBC">
        <w:rPr>
          <w:rFonts w:ascii="Arial Narrow" w:hAnsi="Arial Narrow" w:cs="Arial"/>
          <w:sz w:val="24"/>
          <w:szCs w:val="24"/>
        </w:rPr>
        <w:t> % </w:t>
      </w:r>
      <w:r w:rsidR="00100CC8" w:rsidRPr="00E75DBC">
        <w:rPr>
          <w:rFonts w:ascii="Arial Narrow" w:hAnsi="Arial Narrow" w:cs="Arial"/>
          <w:sz w:val="24"/>
          <w:szCs w:val="24"/>
        </w:rPr>
        <w:t xml:space="preserve"> wynagrodzenia, o którym mowa w § 7ust.1</w:t>
      </w:r>
      <w:r w:rsidRPr="00E75DBC">
        <w:rPr>
          <w:rFonts w:ascii="Arial Narrow" w:hAnsi="Arial Narrow" w:cs="Arial"/>
          <w:sz w:val="24"/>
          <w:szCs w:val="24"/>
        </w:rPr>
        <w:t>,</w:t>
      </w:r>
    </w:p>
    <w:p w14:paraId="59BB3E8F" w14:textId="25C981B7" w:rsidR="006A0A4F" w:rsidRDefault="006A0A4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Wykonawca może naliczyć karę umowną Zamawiającemu za odstąpienie od </w:t>
      </w:r>
      <w:r w:rsidR="00495A8F">
        <w:rPr>
          <w:rFonts w:ascii="Arial Narrow" w:hAnsi="Arial Narrow" w:cs="Arial"/>
          <w:sz w:val="24"/>
          <w:szCs w:val="24"/>
        </w:rPr>
        <w:t xml:space="preserve">całości </w:t>
      </w:r>
      <w:r w:rsidRPr="00E75DBC">
        <w:rPr>
          <w:rFonts w:ascii="Arial Narrow" w:hAnsi="Arial Narrow" w:cs="Arial"/>
          <w:sz w:val="24"/>
          <w:szCs w:val="24"/>
        </w:rPr>
        <w:t xml:space="preserve">umowy z  przyczyn zawinionych przez Zamawiającego w wysokości </w:t>
      </w:r>
      <w:r w:rsidR="00C847C9" w:rsidRPr="00E75DBC">
        <w:rPr>
          <w:rFonts w:ascii="Arial Narrow" w:hAnsi="Arial Narrow" w:cs="Arial"/>
          <w:sz w:val="24"/>
          <w:szCs w:val="24"/>
        </w:rPr>
        <w:t xml:space="preserve">10 </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 xml:space="preserve">, z wyjątkiem okoliczności przewidzianych w art. </w:t>
      </w:r>
      <w:r w:rsidR="00AD79DD" w:rsidRPr="00E75DBC">
        <w:rPr>
          <w:rFonts w:ascii="Arial Narrow" w:hAnsi="Arial Narrow" w:cs="Arial"/>
          <w:sz w:val="24"/>
          <w:szCs w:val="24"/>
        </w:rPr>
        <w:t>456</w:t>
      </w:r>
      <w:r w:rsidR="00100CC8" w:rsidRPr="00E75DBC">
        <w:rPr>
          <w:rFonts w:ascii="Arial Narrow" w:hAnsi="Arial Narrow" w:cs="Arial"/>
          <w:sz w:val="24"/>
          <w:szCs w:val="24"/>
        </w:rPr>
        <w:t xml:space="preserve"> ust. 1</w:t>
      </w:r>
      <w:r w:rsidR="00AD79DD" w:rsidRPr="00E75DBC">
        <w:rPr>
          <w:rFonts w:ascii="Arial Narrow" w:hAnsi="Arial Narrow" w:cs="Arial"/>
          <w:sz w:val="24"/>
          <w:szCs w:val="24"/>
        </w:rPr>
        <w:t xml:space="preserve"> </w:t>
      </w:r>
      <w:r w:rsidRPr="00E75DBC">
        <w:rPr>
          <w:rFonts w:ascii="Arial Narrow" w:hAnsi="Arial Narrow" w:cs="Arial"/>
          <w:sz w:val="24"/>
          <w:szCs w:val="24"/>
        </w:rPr>
        <w:t>ustawy Prawo zamówień publicznych.</w:t>
      </w:r>
    </w:p>
    <w:p w14:paraId="1325D238" w14:textId="35AE488F" w:rsidR="00282B27" w:rsidRPr="00E75DBC" w:rsidRDefault="00282B27"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w:t>
      </w:r>
      <w:r>
        <w:rPr>
          <w:rFonts w:ascii="Arial Narrow" w:hAnsi="Arial Narrow" w:cs="Arial"/>
          <w:sz w:val="24"/>
          <w:szCs w:val="24"/>
        </w:rPr>
        <w:t>zawinionych przez</w:t>
      </w:r>
      <w:r w:rsidRPr="00E75DBC">
        <w:rPr>
          <w:rFonts w:ascii="Arial Narrow" w:hAnsi="Arial Narrow" w:cs="Arial"/>
          <w:sz w:val="24"/>
          <w:szCs w:val="24"/>
        </w:rPr>
        <w:t xml:space="preserve"> </w:t>
      </w:r>
      <w:r>
        <w:rPr>
          <w:rFonts w:ascii="Arial Narrow" w:hAnsi="Arial Narrow" w:cs="Arial"/>
          <w:sz w:val="24"/>
          <w:szCs w:val="24"/>
        </w:rPr>
        <w:t>Zamawiającego</w:t>
      </w:r>
      <w:r w:rsidRPr="00E75DBC">
        <w:rPr>
          <w:rFonts w:ascii="Arial Narrow" w:hAnsi="Arial Narrow" w:cs="Arial"/>
          <w:sz w:val="24"/>
          <w:szCs w:val="24"/>
        </w:rPr>
        <w:t xml:space="preserve"> – w wysokości</w:t>
      </w:r>
      <w:r>
        <w:rPr>
          <w:rFonts w:ascii="Arial Narrow" w:hAnsi="Arial Narrow" w:cs="Arial"/>
          <w:sz w:val="24"/>
          <w:szCs w:val="24"/>
        </w:rPr>
        <w:t xml:space="preserve"> </w:t>
      </w:r>
      <w:del w:id="7" w:author="Dariusz Sass" w:date="2021-02-02T23:22:00Z">
        <w:r w:rsidRPr="00E75DBC" w:rsidDel="00100CC8">
          <w:rPr>
            <w:rFonts w:ascii="Arial Narrow" w:hAnsi="Arial Narrow" w:cs="Arial"/>
            <w:sz w:val="24"/>
            <w:szCs w:val="24"/>
          </w:rPr>
          <w:delText xml:space="preserve"> </w:delText>
        </w:r>
      </w:del>
      <w:r w:rsidRPr="00E75DBC">
        <w:rPr>
          <w:rFonts w:ascii="Arial Narrow" w:hAnsi="Arial Narrow" w:cs="Arial"/>
          <w:sz w:val="24"/>
          <w:szCs w:val="24"/>
        </w:rPr>
        <w:t>5 %  wynagrodzenia, o którym mowa w § 7ust.1,</w:t>
      </w:r>
    </w:p>
    <w:p w14:paraId="7F5BDE92" w14:textId="49B7A4B0" w:rsidR="00B1493F" w:rsidRPr="00E75DBC" w:rsidRDefault="00B149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Łączna wysokość kar umownych należnych </w:t>
      </w:r>
      <w:r w:rsidR="00980058">
        <w:rPr>
          <w:rFonts w:ascii="Arial Narrow" w:hAnsi="Arial Narrow" w:cs="Arial"/>
          <w:sz w:val="24"/>
          <w:szCs w:val="24"/>
        </w:rPr>
        <w:t>Stronom</w:t>
      </w:r>
      <w:r w:rsidRPr="00E75DBC">
        <w:rPr>
          <w:rFonts w:ascii="Arial Narrow" w:hAnsi="Arial Narrow" w:cs="Arial"/>
          <w:sz w:val="24"/>
          <w:szCs w:val="24"/>
        </w:rPr>
        <w:t xml:space="preserve"> nie przekroczy</w:t>
      </w:r>
      <w:r w:rsidR="00AD79DD" w:rsidRPr="00E75DBC">
        <w:rPr>
          <w:rFonts w:ascii="Arial Narrow" w:hAnsi="Arial Narrow" w:cs="Arial"/>
          <w:sz w:val="24"/>
          <w:szCs w:val="24"/>
        </w:rPr>
        <w:t xml:space="preserve"> </w:t>
      </w:r>
      <w:r w:rsidR="00100CC8" w:rsidRPr="00E75DBC">
        <w:rPr>
          <w:rFonts w:ascii="Arial Narrow" w:hAnsi="Arial Narrow" w:cs="Arial"/>
          <w:sz w:val="24"/>
          <w:szCs w:val="24"/>
        </w:rPr>
        <w:t>1</w:t>
      </w:r>
      <w:r w:rsidR="00AD79DD" w:rsidRPr="00E75DBC">
        <w:rPr>
          <w:rFonts w:ascii="Arial Narrow" w:hAnsi="Arial Narrow" w:cs="Arial"/>
          <w:sz w:val="24"/>
          <w:szCs w:val="24"/>
        </w:rPr>
        <w:t>0</w:t>
      </w:r>
      <w:r w:rsidRPr="00E75DBC">
        <w:rPr>
          <w:rFonts w:ascii="Arial Narrow" w:hAnsi="Arial Narrow" w:cs="Arial"/>
          <w:sz w:val="24"/>
          <w:szCs w:val="24"/>
        </w:rPr>
        <w:t xml:space="preserve">% </w:t>
      </w:r>
      <w:r w:rsidR="00100CC8" w:rsidRPr="00E75DBC">
        <w:rPr>
          <w:rFonts w:ascii="Arial Narrow" w:hAnsi="Arial Narrow" w:cs="Arial"/>
          <w:sz w:val="24"/>
          <w:szCs w:val="24"/>
        </w:rPr>
        <w:t>wynagrodzenia, o którym mowa w § 7ust.1</w:t>
      </w:r>
      <w:r w:rsidRPr="00E75DBC">
        <w:rPr>
          <w:rFonts w:ascii="Arial Narrow" w:hAnsi="Arial Narrow" w:cs="Arial"/>
          <w:sz w:val="24"/>
          <w:szCs w:val="24"/>
        </w:rPr>
        <w:t>.</w:t>
      </w:r>
    </w:p>
    <w:p w14:paraId="02767317" w14:textId="2CE45D2D" w:rsidR="00D2033F"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Roszczenia o zapłatę kar umownych, o których mowa w pkt</w:t>
      </w:r>
      <w:r w:rsidR="00602830" w:rsidRPr="0090758B">
        <w:rPr>
          <w:rFonts w:ascii="Arial Narrow" w:hAnsi="Arial Narrow" w:cs="Arial"/>
          <w:sz w:val="24"/>
          <w:szCs w:val="24"/>
        </w:rPr>
        <w:t>.</w:t>
      </w:r>
      <w:r w:rsidRPr="0090758B">
        <w:rPr>
          <w:rFonts w:ascii="Arial Narrow" w:hAnsi="Arial Narrow" w:cs="Arial"/>
          <w:sz w:val="24"/>
          <w:szCs w:val="24"/>
        </w:rPr>
        <w:t xml:space="preserve"> 1</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282B27">
        <w:rPr>
          <w:rFonts w:ascii="Arial Narrow" w:hAnsi="Arial Narrow" w:cs="Arial"/>
          <w:sz w:val="24"/>
          <w:szCs w:val="24"/>
        </w:rPr>
        <w:t>5</w:t>
      </w:r>
      <w:r w:rsidR="00602830" w:rsidRPr="0090758B">
        <w:rPr>
          <w:rFonts w:ascii="Arial Narrow" w:hAnsi="Arial Narrow" w:cs="Arial"/>
          <w:sz w:val="24"/>
          <w:szCs w:val="24"/>
        </w:rPr>
        <w:t>)</w:t>
      </w:r>
      <w:r w:rsidRPr="0090758B">
        <w:rPr>
          <w:rFonts w:ascii="Arial Narrow" w:hAnsi="Arial Narrow" w:cs="Arial"/>
          <w:sz w:val="24"/>
          <w:szCs w:val="24"/>
        </w:rPr>
        <w:t xml:space="preserve"> powyżej stają się wymagane </w:t>
      </w:r>
      <w:r w:rsidRPr="0090758B">
        <w:rPr>
          <w:rFonts w:ascii="Arial Narrow" w:hAnsi="Arial Narrow" w:cs="Arial"/>
          <w:sz w:val="24"/>
          <w:szCs w:val="24"/>
        </w:rPr>
        <w:br/>
        <w:t>z początkiem następnego dnia, w którym nastąpiło zdarzenie będące podstawą naliczenia danej kary umownej.</w:t>
      </w:r>
    </w:p>
    <w:p w14:paraId="1529EA23" w14:textId="77777777" w:rsidR="00BB5271" w:rsidRPr="00BB5271"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Strony zastrzegają sobie prawo dochodzenia odszkodowania uzupełniającego, w przypadku, gdy poniesiona szkoda przewyższa należną karę umowną</w:t>
      </w:r>
      <w:r w:rsidR="00BB5271">
        <w:rPr>
          <w:rFonts w:ascii="Arial Narrow" w:hAnsi="Arial Narrow" w:cs="Arial"/>
          <w:sz w:val="24"/>
          <w:szCs w:val="24"/>
        </w:rPr>
        <w:t>.</w:t>
      </w:r>
    </w:p>
    <w:p w14:paraId="0407FDB6"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Wykonawca wyraża zgodę na potrącenie naliczonej kary umownej ze swojego wynagrodzenia. Potrącenie nastąpi na podstawie noty księgowej wystawionej przez Zamawiającego.</w:t>
      </w:r>
    </w:p>
    <w:p w14:paraId="419CF40D" w14:textId="77777777" w:rsidR="00A40806"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W przypadku braku możliwości potrącenia – termin zapłaty z tytułu kar umownych ustala się </w:t>
      </w:r>
      <w:r w:rsidR="00A710C1" w:rsidRPr="0090758B">
        <w:rPr>
          <w:rFonts w:ascii="Arial Narrow" w:hAnsi="Arial Narrow" w:cs="Arial"/>
          <w:sz w:val="24"/>
          <w:szCs w:val="24"/>
        </w:rPr>
        <w:br/>
      </w:r>
      <w:r w:rsidRPr="0090758B">
        <w:rPr>
          <w:rFonts w:ascii="Arial Narrow" w:hAnsi="Arial Narrow" w:cs="Arial"/>
          <w:sz w:val="24"/>
          <w:szCs w:val="24"/>
        </w:rPr>
        <w:t>na  14 dni od daty przekazania Wykonawcy noty księgowej.</w:t>
      </w:r>
    </w:p>
    <w:p w14:paraId="3D4B74C2" w14:textId="77777777" w:rsidR="00FB419A" w:rsidRPr="00934DDE" w:rsidRDefault="00FB419A"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7B54CE" w:rsidRPr="00934DDE">
        <w:rPr>
          <w:rFonts w:ascii="Arial Narrow" w:hAnsi="Arial Narrow" w:cs="Arial"/>
          <w:b/>
        </w:rPr>
        <w:t>1</w:t>
      </w:r>
      <w:r w:rsidR="00424364" w:rsidRPr="00934DDE">
        <w:rPr>
          <w:rFonts w:ascii="Arial Narrow" w:hAnsi="Arial Narrow" w:cs="Arial"/>
          <w:b/>
        </w:rPr>
        <w:t>2</w:t>
      </w:r>
    </w:p>
    <w:p w14:paraId="12CB0EBF" w14:textId="77777777" w:rsidR="00E26DDB" w:rsidRPr="00934DDE" w:rsidRDefault="00E7660E" w:rsidP="00757AE7">
      <w:pPr>
        <w:spacing w:after="240"/>
        <w:jc w:val="center"/>
        <w:rPr>
          <w:rFonts w:ascii="Arial Narrow" w:hAnsi="Arial Narrow" w:cs="Arial"/>
        </w:rPr>
      </w:pPr>
      <w:r w:rsidRPr="00934DDE">
        <w:rPr>
          <w:rFonts w:ascii="Arial Narrow" w:hAnsi="Arial Narrow" w:cs="Arial"/>
          <w:b/>
        </w:rPr>
        <w:t>(d</w:t>
      </w:r>
      <w:r w:rsidR="00A13756" w:rsidRPr="00934DDE">
        <w:rPr>
          <w:rFonts w:ascii="Arial Narrow" w:hAnsi="Arial Narrow" w:cs="Arial"/>
          <w:b/>
        </w:rPr>
        <w:t>opuszczalne zmiany postanowień umowy</w:t>
      </w:r>
      <w:r w:rsidRPr="00934DDE">
        <w:rPr>
          <w:rFonts w:ascii="Arial Narrow" w:hAnsi="Arial Narrow" w:cs="Arial"/>
          <w:b/>
        </w:rPr>
        <w:t>)</w:t>
      </w:r>
    </w:p>
    <w:p w14:paraId="130167D1" w14:textId="77777777" w:rsidR="00794260" w:rsidRPr="00794260" w:rsidRDefault="00765AB9" w:rsidP="004231ED">
      <w:pPr>
        <w:numPr>
          <w:ilvl w:val="0"/>
          <w:numId w:val="36"/>
        </w:numPr>
        <w:ind w:left="567" w:hanging="567"/>
        <w:contextualSpacing/>
        <w:jc w:val="both"/>
        <w:rPr>
          <w:rFonts w:ascii="Arial Narrow" w:hAnsi="Arial Narrow" w:cs="Arial"/>
          <w:bCs/>
        </w:rPr>
      </w:pPr>
      <w:r w:rsidRPr="00934DDE">
        <w:rPr>
          <w:rFonts w:ascii="Arial Narrow" w:hAnsi="Arial Narrow" w:cs="Arial"/>
          <w:bCs/>
        </w:rPr>
        <w:t xml:space="preserve">Strony przewidują możliwość dokonywania zmian w </w:t>
      </w:r>
      <w:r w:rsidR="00AB31E2" w:rsidRPr="00934DDE">
        <w:rPr>
          <w:rFonts w:ascii="Arial Narrow" w:hAnsi="Arial Narrow" w:cs="Arial"/>
          <w:bCs/>
        </w:rPr>
        <w:t xml:space="preserve">niniejszej </w:t>
      </w:r>
      <w:r w:rsidR="000D428F" w:rsidRPr="00934DDE">
        <w:rPr>
          <w:rFonts w:ascii="Arial Narrow" w:hAnsi="Arial Narrow" w:cs="Arial"/>
          <w:bCs/>
        </w:rPr>
        <w:t>U</w:t>
      </w:r>
      <w:r w:rsidRPr="00934DDE">
        <w:rPr>
          <w:rFonts w:ascii="Arial Narrow" w:hAnsi="Arial Narrow" w:cs="Arial"/>
          <w:bCs/>
        </w:rPr>
        <w:t>mowie</w:t>
      </w:r>
      <w:r w:rsidR="008503EA" w:rsidRPr="00934DDE">
        <w:rPr>
          <w:rFonts w:ascii="Arial Narrow" w:hAnsi="Arial Narrow" w:cs="Arial"/>
          <w:bCs/>
        </w:rPr>
        <w:t xml:space="preserve"> </w:t>
      </w:r>
      <w:r w:rsidR="00794260">
        <w:rPr>
          <w:rFonts w:ascii="Arial Narrow" w:hAnsi="Arial Narrow" w:cs="Arial"/>
          <w:bCs/>
        </w:rPr>
        <w:t xml:space="preserve">zgodnie z art. </w:t>
      </w:r>
      <w:r w:rsidR="00CC390A">
        <w:rPr>
          <w:rFonts w:ascii="Arial Narrow" w:hAnsi="Arial Narrow" w:cs="Arial"/>
          <w:bCs/>
        </w:rPr>
        <w:t xml:space="preserve">454-455 </w:t>
      </w:r>
      <w:r w:rsidR="00CC390A" w:rsidRPr="00934DDE">
        <w:rPr>
          <w:rFonts w:ascii="Arial Narrow" w:hAnsi="Arial Narrow" w:cs="Arial"/>
          <w:bCs/>
        </w:rPr>
        <w:t xml:space="preserve"> </w:t>
      </w:r>
      <w:r w:rsidRPr="00934DDE">
        <w:rPr>
          <w:rFonts w:ascii="Arial Narrow" w:hAnsi="Arial Narrow" w:cs="Arial"/>
          <w:bCs/>
        </w:rPr>
        <w:t xml:space="preserve">ustawy Prawo zamówień </w:t>
      </w:r>
      <w:r w:rsidR="006036F4" w:rsidRPr="00934DDE">
        <w:rPr>
          <w:rFonts w:ascii="Arial Narrow" w:hAnsi="Arial Narrow" w:cs="Arial"/>
          <w:bCs/>
        </w:rPr>
        <w:t>publicznych oraz</w:t>
      </w:r>
      <w:r w:rsidR="00AB31E2" w:rsidRPr="00934DDE">
        <w:rPr>
          <w:rFonts w:ascii="Arial Narrow" w:hAnsi="Arial Narrow" w:cs="Arial"/>
          <w:bCs/>
        </w:rPr>
        <w:t xml:space="preserve"> pod warunkiem, </w:t>
      </w:r>
      <w:r w:rsidR="005B34F4" w:rsidRPr="00934DDE">
        <w:rPr>
          <w:rFonts w:ascii="Arial Narrow" w:hAnsi="Arial Narrow" w:cs="Arial"/>
          <w:bCs/>
        </w:rPr>
        <w:t>że</w:t>
      </w:r>
      <w:r w:rsidR="00AB31E2" w:rsidRPr="00934DDE">
        <w:rPr>
          <w:rFonts w:ascii="Arial Narrow" w:hAnsi="Arial Narrow" w:cs="Arial"/>
        </w:rPr>
        <w:t xml:space="preserve"> Zamawiający przewidział możliwość ich dokonania w treści dokumentów przetargowych, będących integralną częścią umowy.</w:t>
      </w:r>
    </w:p>
    <w:p w14:paraId="37F879C5" w14:textId="77777777" w:rsidR="00617807" w:rsidRPr="00934DDE"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Zmiana Umowy </w:t>
      </w:r>
      <w:r w:rsidR="00D83B7D" w:rsidRPr="00934DDE">
        <w:rPr>
          <w:rFonts w:ascii="Arial Narrow" w:hAnsi="Arial Narrow" w:cs="Arial"/>
          <w:szCs w:val="24"/>
        </w:rPr>
        <w:t xml:space="preserve">może </w:t>
      </w:r>
      <w:r w:rsidRPr="00934DDE">
        <w:rPr>
          <w:rFonts w:ascii="Arial Narrow" w:hAnsi="Arial Narrow" w:cs="Arial"/>
          <w:szCs w:val="24"/>
        </w:rPr>
        <w:t xml:space="preserve">nastąpić z inicjatywy Zamawiającego albo Wykonawcy, pod warunkiem zaistnienia okoliczności wymienionych w niniejszym paragrafie. </w:t>
      </w:r>
    </w:p>
    <w:p w14:paraId="526440EC" w14:textId="77777777" w:rsidR="00792856" w:rsidRPr="00934DDE"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w:t>
      </w:r>
      <w:r w:rsidR="00792856" w:rsidRPr="00934DDE">
        <w:rPr>
          <w:rFonts w:ascii="Arial Narrow" w:hAnsi="Arial Narrow" w:cs="Arial"/>
          <w:szCs w:val="24"/>
        </w:rPr>
        <w:t xml:space="preserve">Wykonawca w tym celu winien przedstawić Zamawiającemu </w:t>
      </w:r>
      <w:r w:rsidRPr="00934DDE">
        <w:rPr>
          <w:rFonts w:ascii="Arial Narrow" w:hAnsi="Arial Narrow" w:cs="Arial"/>
          <w:szCs w:val="24"/>
          <w:u w:val="single"/>
        </w:rPr>
        <w:t>wniosek</w:t>
      </w:r>
      <w:r w:rsidRPr="00934DDE">
        <w:rPr>
          <w:rFonts w:ascii="Arial Narrow" w:hAnsi="Arial Narrow" w:cs="Arial"/>
          <w:szCs w:val="24"/>
        </w:rPr>
        <w:t xml:space="preserve"> w formie pisemnej dotyczący zmiany Umowy wraz z opisem zdarzenia lub okoliczności stanowiących podstawę do żądania takiej zmiany</w:t>
      </w:r>
      <w:r w:rsidR="00792856" w:rsidRPr="00934DDE">
        <w:rPr>
          <w:rFonts w:ascii="Arial Narrow" w:hAnsi="Arial Narrow" w:cs="Arial"/>
          <w:szCs w:val="24"/>
        </w:rPr>
        <w:t>, któr</w:t>
      </w:r>
      <w:r w:rsidRPr="00934DDE">
        <w:rPr>
          <w:rFonts w:ascii="Arial Narrow" w:hAnsi="Arial Narrow" w:cs="Arial"/>
          <w:szCs w:val="24"/>
        </w:rPr>
        <w:t>y</w:t>
      </w:r>
      <w:r w:rsidR="00792856" w:rsidRPr="00934DDE">
        <w:rPr>
          <w:rFonts w:ascii="Arial Narrow" w:hAnsi="Arial Narrow" w:cs="Arial"/>
          <w:szCs w:val="24"/>
        </w:rPr>
        <w:t xml:space="preserve"> powinny zawierać: </w:t>
      </w:r>
    </w:p>
    <w:p w14:paraId="6B1B8D1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opis zmiany,</w:t>
      </w:r>
    </w:p>
    <w:p w14:paraId="1B000EF6"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uzasadnienie zmiany,</w:t>
      </w:r>
    </w:p>
    <w:p w14:paraId="6C4AACFC"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lastRenderedPageBreak/>
        <w:t>analizę kosztów zmiany oraz jego wpływu na wysokość wynagrodzenia,</w:t>
      </w:r>
    </w:p>
    <w:p w14:paraId="07DB338A" w14:textId="77777777" w:rsidR="00D202F5"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czas wykonania zmiany oraz wpływ zmiany na termin zakończenia umowy.</w:t>
      </w:r>
    </w:p>
    <w:p w14:paraId="7F54EF80"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Wniosek, o którym mowa w ust. 3 powinien zostać przekazany niezwłocznie, jednakże nie później niż </w:t>
      </w:r>
      <w:r w:rsidR="00015609" w:rsidRPr="00934DDE">
        <w:rPr>
          <w:rFonts w:ascii="Arial Narrow" w:hAnsi="Arial Narrow"/>
        </w:rPr>
        <w:br/>
      </w:r>
      <w:r w:rsidRPr="00934DDE">
        <w:rPr>
          <w:rFonts w:ascii="Arial Narrow" w:hAnsi="Arial Narrow"/>
        </w:rPr>
        <w:t xml:space="preserve">w terminie </w:t>
      </w:r>
      <w:r w:rsidR="00730FEF" w:rsidRPr="00934DDE">
        <w:rPr>
          <w:rFonts w:ascii="Arial Narrow" w:hAnsi="Arial Narrow"/>
        </w:rPr>
        <w:t>7</w:t>
      </w:r>
      <w:r w:rsidRPr="00934DDE">
        <w:rPr>
          <w:rFonts w:ascii="Arial Narrow" w:hAnsi="Arial Narrow"/>
        </w:rPr>
        <w:t xml:space="preserve"> dni roboczych od dnia, w którym Wykonawca dowiedział się, lub powinien dowiedzieć się </w:t>
      </w:r>
      <w:r w:rsidR="00015609" w:rsidRPr="00934DDE">
        <w:rPr>
          <w:rFonts w:ascii="Arial Narrow" w:hAnsi="Arial Narrow"/>
        </w:rPr>
        <w:br/>
      </w:r>
      <w:r w:rsidRPr="00934DDE">
        <w:rPr>
          <w:rFonts w:ascii="Arial Narrow" w:hAnsi="Arial Narrow"/>
        </w:rPr>
        <w:t xml:space="preserve">o danym zdarzeniu lub okolicznościach. </w:t>
      </w:r>
    </w:p>
    <w:p w14:paraId="7874EE71"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zobowiązany jest do dostarczenia wraz z wnioskiem, o którym mowa w ust. 3, wszelkich innych dokumentów wymaganych Umową, w tym propozycji rozliczenia przygotowanej w oparciu </w:t>
      </w:r>
      <w:r w:rsidR="00015609" w:rsidRPr="00934DDE">
        <w:rPr>
          <w:rFonts w:ascii="Arial Narrow" w:hAnsi="Arial Narrow"/>
        </w:rPr>
        <w:br/>
      </w:r>
      <w:r w:rsidRPr="00934DDE">
        <w:rPr>
          <w:rFonts w:ascii="Arial Narrow" w:hAnsi="Arial Narrow"/>
        </w:rPr>
        <w:t xml:space="preserve">o zasady określone w </w:t>
      </w:r>
      <w:r w:rsidR="00B540CE">
        <w:rPr>
          <w:rFonts w:ascii="Arial Narrow" w:hAnsi="Arial Narrow"/>
        </w:rPr>
        <w:t>SWZ</w:t>
      </w:r>
      <w:r w:rsidRPr="00934DDE">
        <w:rPr>
          <w:rFonts w:ascii="Arial Narrow" w:hAnsi="Arial Narrow"/>
        </w:rPr>
        <w:t xml:space="preserve">, i informacji uzasadniających żądanie zmiany Umowy, stosowanie </w:t>
      </w:r>
      <w:r w:rsidR="00015609" w:rsidRPr="00934DDE">
        <w:rPr>
          <w:rFonts w:ascii="Arial Narrow" w:hAnsi="Arial Narrow"/>
        </w:rPr>
        <w:br/>
      </w:r>
      <w:r w:rsidRPr="00934DDE">
        <w:rPr>
          <w:rFonts w:ascii="Arial Narrow" w:hAnsi="Arial Narrow"/>
        </w:rPr>
        <w:t>do zdarzenia lub okoliczności stanowiących podstawę żądania zmiany.</w:t>
      </w:r>
    </w:p>
    <w:p w14:paraId="38EC6973"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bieżącej dokumentacji koni</w:t>
      </w:r>
      <w:r w:rsidR="00CB446B" w:rsidRPr="00934DDE">
        <w:rPr>
          <w:rFonts w:ascii="Arial Narrow" w:hAnsi="Arial Narrow"/>
        </w:rPr>
        <w:t xml:space="preserve">ecznej dla uzasadnienia żądania </w:t>
      </w:r>
      <w:r w:rsidRPr="00934DDE">
        <w:rPr>
          <w:rFonts w:ascii="Arial Narrow" w:hAnsi="Arial Narrow"/>
        </w:rPr>
        <w:t xml:space="preserve">zmiany i przechowywania jej na Terenie budowy lub w innym miejscu wskazanym przez </w:t>
      </w:r>
      <w:r w:rsidR="00015609" w:rsidRPr="00934DDE">
        <w:rPr>
          <w:rFonts w:ascii="Arial Narrow" w:hAnsi="Arial Narrow"/>
        </w:rPr>
        <w:t>N</w:t>
      </w:r>
      <w:r w:rsidRPr="00934DDE">
        <w:rPr>
          <w:rFonts w:ascii="Arial Narrow" w:hAnsi="Arial Narrow"/>
        </w:rPr>
        <w:t>adz</w:t>
      </w:r>
      <w:r w:rsidR="00015609" w:rsidRPr="00934DDE">
        <w:rPr>
          <w:rFonts w:ascii="Arial Narrow" w:hAnsi="Arial Narrow"/>
        </w:rPr>
        <w:t>ór I</w:t>
      </w:r>
      <w:r w:rsidRPr="00934DDE">
        <w:rPr>
          <w:rFonts w:ascii="Arial Narrow" w:hAnsi="Arial Narrow"/>
        </w:rPr>
        <w:t xml:space="preserve">nwestorski. </w:t>
      </w:r>
    </w:p>
    <w:p w14:paraId="6096391E"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Po otrzymaniu wniosku, o którym mowa w </w:t>
      </w:r>
      <w:r w:rsidR="00E07773" w:rsidRPr="00934DDE">
        <w:rPr>
          <w:rFonts w:ascii="Arial Narrow" w:hAnsi="Arial Narrow"/>
        </w:rPr>
        <w:t>ust. 3</w:t>
      </w:r>
      <w:r w:rsidRPr="00934DDE">
        <w:rPr>
          <w:rFonts w:ascii="Arial Narrow" w:hAnsi="Arial Narrow"/>
        </w:rPr>
        <w:t xml:space="preserve"> </w:t>
      </w:r>
      <w:r w:rsidR="00E07773" w:rsidRPr="00934DDE">
        <w:rPr>
          <w:rFonts w:ascii="Arial Narrow" w:hAnsi="Arial Narrow"/>
        </w:rPr>
        <w:t xml:space="preserve">Nadzór Inwestorski </w:t>
      </w:r>
      <w:r w:rsidRPr="00934DDE">
        <w:rPr>
          <w:rFonts w:ascii="Arial Narrow" w:hAnsi="Arial Narrow"/>
        </w:rPr>
        <w:t xml:space="preserve">jest uprawniony, bez dokonywania oceny jego zasadności, do kontroli </w:t>
      </w:r>
      <w:r w:rsidR="006036F4" w:rsidRPr="00934DDE">
        <w:rPr>
          <w:rFonts w:ascii="Arial Narrow" w:hAnsi="Arial Narrow"/>
        </w:rPr>
        <w:t>dokumentacji, o której</w:t>
      </w:r>
      <w:r w:rsidRPr="00934DDE">
        <w:rPr>
          <w:rFonts w:ascii="Arial Narrow" w:hAnsi="Arial Narrow"/>
        </w:rPr>
        <w:t xml:space="preserve"> mowa w </w:t>
      </w:r>
      <w:r w:rsidR="00E07773" w:rsidRPr="00934DDE">
        <w:rPr>
          <w:rFonts w:ascii="Arial Narrow" w:hAnsi="Arial Narrow"/>
        </w:rPr>
        <w:t>ust. 6</w:t>
      </w:r>
      <w:r w:rsidRPr="00934DDE">
        <w:rPr>
          <w:rFonts w:ascii="Arial Narrow" w:hAnsi="Arial Narrow"/>
        </w:rPr>
        <w:t xml:space="preserve"> i wydania Wykonawcy polecenia prowadzenia dalszej dokumentacji bieżącej uzasadniającej żądanie zmiany. </w:t>
      </w:r>
    </w:p>
    <w:p w14:paraId="7E1A13A7"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jest zobowiązany do okazania do wglądu </w:t>
      </w:r>
      <w:r w:rsidR="00015609" w:rsidRPr="00934DDE">
        <w:rPr>
          <w:rFonts w:ascii="Arial Narrow" w:hAnsi="Arial Narrow"/>
        </w:rPr>
        <w:t>N</w:t>
      </w:r>
      <w:r w:rsidRPr="00934DDE">
        <w:rPr>
          <w:rFonts w:ascii="Arial Narrow" w:hAnsi="Arial Narrow"/>
        </w:rPr>
        <w:t>adzor</w:t>
      </w:r>
      <w:r w:rsidR="00015609" w:rsidRPr="00934DDE">
        <w:rPr>
          <w:rFonts w:ascii="Arial Narrow" w:hAnsi="Arial Narrow"/>
        </w:rPr>
        <w:t>owi I</w:t>
      </w:r>
      <w:r w:rsidRPr="00934DDE">
        <w:rPr>
          <w:rFonts w:ascii="Arial Narrow" w:hAnsi="Arial Narrow"/>
        </w:rPr>
        <w:t>nwestorskie</w:t>
      </w:r>
      <w:r w:rsidR="00015609" w:rsidRPr="00934DDE">
        <w:rPr>
          <w:rFonts w:ascii="Arial Narrow" w:hAnsi="Arial Narrow"/>
        </w:rPr>
        <w:t>mu</w:t>
      </w:r>
      <w:r w:rsidRPr="00934DDE">
        <w:rPr>
          <w:rFonts w:ascii="Arial Narrow" w:hAnsi="Arial Narrow"/>
        </w:rPr>
        <w:t xml:space="preserve"> dokumentacji, o której mowa w </w:t>
      </w:r>
      <w:r w:rsidR="00E07773" w:rsidRPr="00934DDE">
        <w:rPr>
          <w:rFonts w:ascii="Arial Narrow" w:hAnsi="Arial Narrow"/>
        </w:rPr>
        <w:t>ust. 6</w:t>
      </w:r>
      <w:r w:rsidRPr="00934DDE">
        <w:rPr>
          <w:rFonts w:ascii="Arial Narrow" w:hAnsi="Arial Narrow"/>
        </w:rPr>
        <w:t xml:space="preserve"> i przedłożenia na żądanie </w:t>
      </w:r>
      <w:r w:rsidR="00015609" w:rsidRPr="00934DDE">
        <w:rPr>
          <w:rFonts w:ascii="Arial Narrow" w:hAnsi="Arial Narrow"/>
        </w:rPr>
        <w:t>Nadzoru I</w:t>
      </w:r>
      <w:r w:rsidRPr="00934DDE">
        <w:rPr>
          <w:rFonts w:ascii="Arial Narrow" w:hAnsi="Arial Narrow"/>
        </w:rPr>
        <w:t>nwestorskiego jej kopii.</w:t>
      </w:r>
    </w:p>
    <w:p w14:paraId="4970F31D"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 xml:space="preserve">7 </w:t>
      </w:r>
      <w:r w:rsidRPr="00934DDE">
        <w:rPr>
          <w:rFonts w:ascii="Arial Narrow" w:hAnsi="Arial Narrow"/>
        </w:rPr>
        <w:t xml:space="preserve">dni roboczych od dnia otrzymania wniosku, o którym mowa w </w:t>
      </w:r>
      <w:r w:rsidR="00E07773" w:rsidRPr="00934DDE">
        <w:rPr>
          <w:rFonts w:ascii="Arial Narrow" w:hAnsi="Arial Narrow"/>
        </w:rPr>
        <w:t xml:space="preserve">ust. </w:t>
      </w:r>
      <w:r w:rsidR="00524B64" w:rsidRPr="00934DDE">
        <w:rPr>
          <w:rFonts w:ascii="Arial Narrow" w:hAnsi="Arial Narrow"/>
        </w:rPr>
        <w:t>3</w:t>
      </w:r>
      <w:r w:rsidRPr="00934DDE">
        <w:rPr>
          <w:rFonts w:ascii="Arial Narrow" w:hAnsi="Arial Narrow"/>
        </w:rPr>
        <w:t xml:space="preserve"> wraz z propozycją wyceny robót i informacji uzasadniających żądanie zmiany Umowy, </w:t>
      </w:r>
      <w:r w:rsidR="00E07773" w:rsidRPr="00934DDE">
        <w:rPr>
          <w:rFonts w:ascii="Arial Narrow" w:hAnsi="Arial Narrow"/>
        </w:rPr>
        <w:t xml:space="preserve">Nadzór Inwestorski </w:t>
      </w:r>
      <w:r w:rsidRPr="00934DDE">
        <w:rPr>
          <w:rFonts w:ascii="Arial Narrow" w:hAnsi="Arial Narrow"/>
        </w:rPr>
        <w:t>zobowiązany jest do pisemnego ustosunkowania się do zgłoszonego żądania zmiany Umowy, i odpowiednio propozycji wyceny robót, i przekazania go Zamawiającemu wraz z uzasadnieniem, zarówno w przypadku odmowy, jak i akceptacji żądania zmiany.</w:t>
      </w:r>
    </w:p>
    <w:p w14:paraId="0D2B8CB6"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7</w:t>
      </w:r>
      <w:r w:rsidRPr="00934DDE">
        <w:rPr>
          <w:rFonts w:ascii="Arial Narrow" w:hAnsi="Arial Narrow"/>
        </w:rPr>
        <w:t xml:space="preserve"> dni roboczych od dnia otrzymania żądania zmiany, zaopiniowanego przez </w:t>
      </w:r>
      <w:r w:rsidR="00E07773" w:rsidRPr="00934DDE">
        <w:rPr>
          <w:rFonts w:ascii="Arial Narrow" w:hAnsi="Arial Narrow"/>
        </w:rPr>
        <w:t xml:space="preserve">Nadzór </w:t>
      </w:r>
      <w:r w:rsidR="006036F4" w:rsidRPr="00934DDE">
        <w:rPr>
          <w:rFonts w:ascii="Arial Narrow" w:hAnsi="Arial Narrow"/>
        </w:rPr>
        <w:t>Inwestorski, Zamawiający</w:t>
      </w:r>
      <w:r w:rsidRPr="00934DDE">
        <w:rPr>
          <w:rFonts w:ascii="Arial Narrow" w:hAnsi="Arial Narrow"/>
        </w:rPr>
        <w:t xml:space="preserve"> powiadomi Wykonawcę o akceptacji żądania zmiany Umowy i terminie podpisania aneksu do Umowy lub odpowiednio o braku akceptacji</w:t>
      </w:r>
    </w:p>
    <w:p w14:paraId="5AC1C82E" w14:textId="77777777" w:rsidR="00D202F5" w:rsidRPr="00934DDE" w:rsidRDefault="00AB31E2"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 xml:space="preserve">Zmiana postanowień umowy może nastąpić jedynie za zgodą obu Stron i </w:t>
      </w:r>
      <w:r w:rsidR="00792856" w:rsidRPr="00934DDE">
        <w:rPr>
          <w:rFonts w:ascii="Arial Narrow" w:hAnsi="Arial Narrow" w:cs="Arial"/>
        </w:rPr>
        <w:t>będ</w:t>
      </w:r>
      <w:r w:rsidRPr="00934DDE">
        <w:rPr>
          <w:rFonts w:ascii="Arial Narrow" w:hAnsi="Arial Narrow" w:cs="Arial"/>
        </w:rPr>
        <w:t>zie</w:t>
      </w:r>
      <w:r w:rsidR="00792856" w:rsidRPr="00934DDE">
        <w:rPr>
          <w:rFonts w:ascii="Arial Narrow" w:hAnsi="Arial Narrow" w:cs="Arial"/>
        </w:rPr>
        <w:t xml:space="preserve"> wymagać formy pisemnego aneksu podpisanego przez obie strony</w:t>
      </w:r>
      <w:r w:rsidR="005908D9" w:rsidRPr="00934DDE">
        <w:rPr>
          <w:rFonts w:ascii="Arial Narrow" w:hAnsi="Arial Narrow" w:cs="Arial"/>
        </w:rPr>
        <w:t xml:space="preserve"> po</w:t>
      </w:r>
      <w:r w:rsidR="00792856" w:rsidRPr="00934DDE">
        <w:rPr>
          <w:rFonts w:ascii="Arial Narrow" w:hAnsi="Arial Narrow" w:cs="Arial"/>
        </w:rPr>
        <w:t>d rygorem nieważności</w:t>
      </w:r>
      <w:r w:rsidR="005908D9" w:rsidRPr="00934DDE">
        <w:rPr>
          <w:rFonts w:ascii="Arial Narrow" w:hAnsi="Arial Narrow" w:cs="Arial"/>
        </w:rPr>
        <w:t>.</w:t>
      </w:r>
    </w:p>
    <w:p w14:paraId="5729710A" w14:textId="77777777" w:rsidR="00E57DC9" w:rsidRPr="00934DDE" w:rsidRDefault="005908D9"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Zmiana</w:t>
      </w:r>
      <w:r w:rsidR="00765AB9" w:rsidRPr="00934DDE">
        <w:rPr>
          <w:rFonts w:ascii="Arial Narrow" w:hAnsi="Arial Narrow" w:cs="Arial"/>
          <w:bCs/>
        </w:rPr>
        <w:t xml:space="preserve"> Umowy może </w:t>
      </w:r>
      <w:r w:rsidR="006036F4" w:rsidRPr="00934DDE">
        <w:rPr>
          <w:rFonts w:ascii="Arial Narrow" w:hAnsi="Arial Narrow" w:cs="Arial"/>
          <w:bCs/>
        </w:rPr>
        <w:t>nastąpić w</w:t>
      </w:r>
      <w:r w:rsidR="00765AB9" w:rsidRPr="00934DDE">
        <w:rPr>
          <w:rFonts w:ascii="Arial Narrow" w:hAnsi="Arial Narrow" w:cs="Arial"/>
          <w:bCs/>
        </w:rPr>
        <w:t xml:space="preserve"> przypadku zaistnienia następujących okoliczności:</w:t>
      </w:r>
    </w:p>
    <w:p w14:paraId="6BE26EC9" w14:textId="77777777" w:rsidR="00E57DC9" w:rsidRPr="00934DDE"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z powodu zaistnienia omyłki pisarskiej lub rachunkowej,</w:t>
      </w:r>
      <w:r w:rsidR="007948D0">
        <w:rPr>
          <w:rFonts w:ascii="Arial Narrow" w:hAnsi="Arial Narrow" w:cs="Arial"/>
          <w:szCs w:val="24"/>
        </w:rPr>
        <w:t xml:space="preserve"> w takiej sytuacji strony dokonają poprawy omyłki pisarskiej lub rachunkowej z uwzględnieniem konsekwencji rachunkowych dokonanych poprawek w oparciu o dokumentację zamówienia, </w:t>
      </w:r>
    </w:p>
    <w:p w14:paraId="68C11346" w14:textId="77777777" w:rsidR="001328A1" w:rsidRPr="00934DDE" w:rsidRDefault="005C150C"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w:t>
      </w:r>
      <w:r w:rsidR="00C4514B" w:rsidRPr="00934DDE">
        <w:rPr>
          <w:rFonts w:ascii="Arial Narrow" w:hAnsi="Arial Narrow" w:cs="Arial"/>
        </w:rPr>
        <w:br/>
      </w:r>
      <w:r w:rsidRPr="00934DDE">
        <w:rPr>
          <w:rFonts w:ascii="Arial Narrow" w:hAnsi="Arial Narrow" w:cs="Arial"/>
        </w:rPr>
        <w:t xml:space="preserve">z </w:t>
      </w:r>
      <w:r w:rsidR="00B540CE">
        <w:rPr>
          <w:rFonts w:ascii="Arial Narrow" w:hAnsi="Arial Narrow" w:cs="Arial"/>
        </w:rPr>
        <w:t>SWZ</w:t>
      </w:r>
      <w:r w:rsidRPr="00934DDE">
        <w:rPr>
          <w:rFonts w:ascii="Arial Narrow" w:hAnsi="Arial Narrow" w:cs="Arial"/>
        </w:rPr>
        <w:t>.</w:t>
      </w:r>
    </w:p>
    <w:p w14:paraId="520D40D1" w14:textId="77777777" w:rsidR="00765AB9" w:rsidRPr="00934DDE" w:rsidRDefault="000B3086"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 xml:space="preserve">nastąpi </w:t>
      </w:r>
      <w:r w:rsidR="00765AB9" w:rsidRPr="00934DDE">
        <w:rPr>
          <w:rFonts w:ascii="Arial Narrow" w:hAnsi="Arial Narrow" w:cs="Arial"/>
          <w:bCs/>
        </w:rPr>
        <w:t>zmian</w:t>
      </w:r>
      <w:r w:rsidRPr="00934DDE">
        <w:rPr>
          <w:rFonts w:ascii="Arial Narrow" w:hAnsi="Arial Narrow" w:cs="Arial"/>
          <w:bCs/>
        </w:rPr>
        <w:t>a</w:t>
      </w:r>
      <w:r w:rsidR="00765AB9" w:rsidRPr="00934DDE">
        <w:rPr>
          <w:rFonts w:ascii="Arial Narrow" w:hAnsi="Arial Narrow" w:cs="Arial"/>
          <w:bCs/>
        </w:rPr>
        <w:t xml:space="preserve"> powszechnie obowiązujących przepisów prawa w zakresie mającym wpływ </w:t>
      </w:r>
      <w:r w:rsidR="00C4514B" w:rsidRPr="00934DDE">
        <w:rPr>
          <w:rFonts w:ascii="Arial Narrow" w:hAnsi="Arial Narrow" w:cs="Arial"/>
          <w:bCs/>
        </w:rPr>
        <w:br/>
      </w:r>
      <w:r w:rsidR="00765AB9" w:rsidRPr="00934DDE">
        <w:rPr>
          <w:rFonts w:ascii="Arial Narrow" w:hAnsi="Arial Narrow" w:cs="Arial"/>
          <w:bCs/>
        </w:rPr>
        <w:t xml:space="preserve">na realizację przedmiotu umowy </w:t>
      </w:r>
      <w:r w:rsidR="006A44AD" w:rsidRPr="00934DDE">
        <w:rPr>
          <w:rFonts w:ascii="Arial Narrow" w:hAnsi="Arial Narrow" w:cs="Arial"/>
          <w:bCs/>
        </w:rPr>
        <w:t xml:space="preserve">lub świadczenia </w:t>
      </w:r>
      <w:r w:rsidR="00272408" w:rsidRPr="00934DDE">
        <w:rPr>
          <w:rFonts w:ascii="Arial Narrow" w:hAnsi="Arial Narrow" w:cs="Arial"/>
          <w:bCs/>
        </w:rPr>
        <w:t xml:space="preserve">jednej lub obu </w:t>
      </w:r>
      <w:r w:rsidR="006A44AD" w:rsidRPr="00934DDE">
        <w:rPr>
          <w:rFonts w:ascii="Arial Narrow" w:hAnsi="Arial Narrow" w:cs="Arial"/>
          <w:bCs/>
        </w:rPr>
        <w:t>Stron,</w:t>
      </w:r>
    </w:p>
    <w:p w14:paraId="617C6A57" w14:textId="77777777" w:rsidR="00765AB9" w:rsidRPr="00934DDE" w:rsidRDefault="00765AB9"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powstan</w:t>
      </w:r>
      <w:r w:rsidR="000B3086" w:rsidRPr="00934DDE">
        <w:rPr>
          <w:rFonts w:ascii="Arial Narrow" w:hAnsi="Arial Narrow" w:cs="Arial"/>
          <w:bCs/>
        </w:rPr>
        <w:t>ia</w:t>
      </w:r>
      <w:r w:rsidRPr="00934DDE">
        <w:rPr>
          <w:rFonts w:ascii="Arial Narrow" w:hAnsi="Arial Narrow" w:cs="Arial"/>
          <w:bCs/>
        </w:rPr>
        <w:t xml:space="preserve"> rozbieżności lub niejasności w rozumieniu pojęć użytych w Umowie, których </w:t>
      </w:r>
      <w:r w:rsidR="00C4514B" w:rsidRPr="00934DDE">
        <w:rPr>
          <w:rFonts w:ascii="Arial Narrow" w:hAnsi="Arial Narrow" w:cs="Arial"/>
          <w:bCs/>
        </w:rPr>
        <w:br/>
      </w:r>
      <w:r w:rsidRPr="00934DDE">
        <w:rPr>
          <w:rFonts w:ascii="Arial Narrow" w:hAnsi="Arial Narrow" w:cs="Arial"/>
          <w:bCs/>
        </w:rPr>
        <w:t>nie będzie można usunąć w inny sposób, a zmiana będzie umoż</w:t>
      </w:r>
      <w:r w:rsidR="005C2F2C" w:rsidRPr="00934DDE">
        <w:rPr>
          <w:rFonts w:ascii="Arial Narrow" w:hAnsi="Arial Narrow" w:cs="Arial"/>
          <w:bCs/>
        </w:rPr>
        <w:t xml:space="preserve">liwiać usunięcie rozbieżności lub niejasności i </w:t>
      </w:r>
      <w:r w:rsidRPr="00934DDE">
        <w:rPr>
          <w:rFonts w:ascii="Arial Narrow" w:hAnsi="Arial Narrow" w:cs="Arial"/>
          <w:bCs/>
        </w:rPr>
        <w:t>doprecyzowanie Umowy w celu jednoznacznej interpretac</w:t>
      </w:r>
      <w:r w:rsidR="006A44AD" w:rsidRPr="00934DDE">
        <w:rPr>
          <w:rFonts w:ascii="Arial Narrow" w:hAnsi="Arial Narrow" w:cs="Arial"/>
          <w:bCs/>
        </w:rPr>
        <w:t>ji jej postanowień przez Strony,</w:t>
      </w:r>
    </w:p>
    <w:p w14:paraId="7D087254" w14:textId="77777777" w:rsidR="009E55EF" w:rsidRPr="00934DDE" w:rsidRDefault="00765AB9"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bCs/>
        </w:rPr>
        <w:t xml:space="preserve">gdy konieczność wprowadzenia zmian będzie następstwem zmian wprowadzonych w Umowie pomiędzy Zamawiającym a Wykonawcą, </w:t>
      </w:r>
      <w:r w:rsidR="009E55EF" w:rsidRPr="00934DDE">
        <w:rPr>
          <w:rFonts w:ascii="Arial Narrow" w:hAnsi="Arial Narrow" w:cs="Arial"/>
          <w:bCs/>
        </w:rPr>
        <w:t xml:space="preserve">a w szczególności konieczności </w:t>
      </w:r>
      <w:r w:rsidR="006036F4" w:rsidRPr="00934DDE">
        <w:rPr>
          <w:rFonts w:ascii="Arial Narrow" w:hAnsi="Arial Narrow" w:cs="Arial"/>
          <w:bCs/>
        </w:rPr>
        <w:t xml:space="preserve">wprowadzenia </w:t>
      </w:r>
      <w:r w:rsidR="006036F4" w:rsidRPr="00934DDE">
        <w:rPr>
          <w:rFonts w:ascii="Arial Narrow" w:hAnsi="Arial Narrow" w:cs="Arial"/>
        </w:rPr>
        <w:t>rozwiązań</w:t>
      </w:r>
      <w:r w:rsidR="009E55EF" w:rsidRPr="00934DDE">
        <w:rPr>
          <w:rFonts w:ascii="Arial Narrow" w:hAnsi="Arial Narrow" w:cs="Arial"/>
        </w:rPr>
        <w:t xml:space="preserve"> zamiennych w stosunku do dokumentacji projektowej, d</w:t>
      </w:r>
      <w:r w:rsidR="00615AC5" w:rsidRPr="00934DDE">
        <w:rPr>
          <w:rFonts w:ascii="Arial Narrow" w:hAnsi="Arial Narrow" w:cs="Arial"/>
        </w:rPr>
        <w:t>okonania</w:t>
      </w:r>
      <w:r w:rsidR="009E55EF" w:rsidRPr="00934DDE">
        <w:rPr>
          <w:rFonts w:ascii="Arial Narrow" w:hAnsi="Arial Narrow" w:cs="Arial"/>
        </w:rPr>
        <w:t xml:space="preserve"> zmiany kolejności wykonania robót, określonej uaktualnionym harmonogramem rzeczowo-finansowym.</w:t>
      </w:r>
    </w:p>
    <w:p w14:paraId="481701D7" w14:textId="77777777" w:rsidR="009239A1" w:rsidRPr="00757AE7" w:rsidRDefault="003F7A07" w:rsidP="004231ED">
      <w:pPr>
        <w:pStyle w:val="Akapitzlist"/>
        <w:numPr>
          <w:ilvl w:val="0"/>
          <w:numId w:val="37"/>
        </w:numPr>
        <w:tabs>
          <w:tab w:val="left" w:pos="1134"/>
        </w:tabs>
        <w:ind w:hanging="513"/>
        <w:jc w:val="both"/>
        <w:rPr>
          <w:rFonts w:ascii="Arial Narrow" w:hAnsi="Arial Narrow" w:cs="Arial"/>
          <w:bCs/>
        </w:rPr>
      </w:pPr>
      <w:r w:rsidRPr="00757AE7">
        <w:rPr>
          <w:rFonts w:ascii="Arial Narrow" w:hAnsi="Arial Narrow" w:cs="Arial"/>
        </w:rPr>
        <w:t xml:space="preserve">wystąpienia </w:t>
      </w:r>
      <w:r w:rsidR="007452ED" w:rsidRPr="00757AE7">
        <w:rPr>
          <w:rFonts w:ascii="Arial Narrow" w:hAnsi="Arial Narrow" w:cs="Arial"/>
        </w:rPr>
        <w:t xml:space="preserve">okoliczności </w:t>
      </w:r>
      <w:r w:rsidR="00935043" w:rsidRPr="00757AE7">
        <w:rPr>
          <w:rFonts w:ascii="Arial Narrow" w:hAnsi="Arial Narrow" w:cs="Arial"/>
        </w:rPr>
        <w:t xml:space="preserve">opisanych w ust. </w:t>
      </w:r>
      <w:r w:rsidR="0043203A" w:rsidRPr="00757AE7">
        <w:rPr>
          <w:rFonts w:ascii="Arial Narrow" w:hAnsi="Arial Narrow" w:cs="Arial"/>
        </w:rPr>
        <w:t>13</w:t>
      </w:r>
      <w:r w:rsidRPr="00757AE7">
        <w:rPr>
          <w:rFonts w:ascii="Arial Narrow" w:hAnsi="Arial Narrow" w:cs="Arial"/>
        </w:rPr>
        <w:t xml:space="preserve"> – </w:t>
      </w:r>
      <w:r w:rsidR="0043203A" w:rsidRPr="00757AE7">
        <w:rPr>
          <w:rFonts w:ascii="Arial Narrow" w:hAnsi="Arial Narrow" w:cs="Arial"/>
        </w:rPr>
        <w:t>16</w:t>
      </w:r>
      <w:r w:rsidR="00C4514B" w:rsidRPr="00757AE7">
        <w:rPr>
          <w:rFonts w:ascii="Arial Narrow" w:hAnsi="Arial Narrow" w:cs="Arial"/>
        </w:rPr>
        <w:t xml:space="preserve"> poniżej</w:t>
      </w:r>
      <w:r w:rsidRPr="00757AE7">
        <w:rPr>
          <w:rFonts w:ascii="Arial Narrow" w:hAnsi="Arial Narrow" w:cs="Arial"/>
        </w:rPr>
        <w:t>.</w:t>
      </w:r>
    </w:p>
    <w:p w14:paraId="35AE82BA" w14:textId="77777777" w:rsidR="00B62FA2" w:rsidRPr="00934DDE" w:rsidRDefault="006036F4">
      <w:pPr>
        <w:pStyle w:val="Tekstpodstawowywcity21"/>
        <w:widowControl/>
        <w:suppressLineNumbers w:val="0"/>
        <w:tabs>
          <w:tab w:val="clear" w:pos="851"/>
          <w:tab w:val="left" w:pos="567"/>
        </w:tabs>
        <w:autoSpaceDE w:val="0"/>
        <w:spacing w:before="0"/>
        <w:ind w:left="0"/>
        <w:jc w:val="both"/>
        <w:rPr>
          <w:rFonts w:ascii="Arial Narrow" w:hAnsi="Arial Narrow" w:cs="Arial"/>
          <w:szCs w:val="24"/>
          <w:u w:val="single"/>
        </w:rPr>
      </w:pPr>
      <w:r w:rsidRPr="00934DDE">
        <w:rPr>
          <w:rFonts w:ascii="Arial Narrow" w:hAnsi="Arial Narrow" w:cs="Arial"/>
          <w:szCs w:val="24"/>
        </w:rPr>
        <w:t>13</w:t>
      </w:r>
      <w:r w:rsidRPr="00934DDE">
        <w:rPr>
          <w:rFonts w:ascii="Arial Narrow" w:hAnsi="Arial Narrow" w:cs="Arial"/>
          <w:color w:val="00B050"/>
          <w:szCs w:val="24"/>
        </w:rPr>
        <w:t>.</w:t>
      </w:r>
      <w:r w:rsidRPr="00934DDE">
        <w:rPr>
          <w:rFonts w:ascii="Arial Narrow" w:hAnsi="Arial Narrow" w:cs="Arial"/>
          <w:szCs w:val="24"/>
        </w:rPr>
        <w:tab/>
      </w:r>
      <w:r w:rsidR="000527FE" w:rsidRPr="00934DDE">
        <w:rPr>
          <w:rFonts w:ascii="Arial Narrow" w:hAnsi="Arial Narrow" w:cs="Arial"/>
          <w:szCs w:val="24"/>
        </w:rPr>
        <w:t xml:space="preserve"> </w:t>
      </w:r>
      <w:r w:rsidR="000C0D17" w:rsidRPr="00934DDE">
        <w:rPr>
          <w:rFonts w:ascii="Arial Narrow" w:hAnsi="Arial Narrow" w:cs="Arial"/>
          <w:szCs w:val="24"/>
          <w:u w:val="single"/>
        </w:rPr>
        <w:t>Dopuszcza się możliwość zmiany</w:t>
      </w:r>
      <w:r w:rsidR="00B62FA2" w:rsidRPr="00934DDE">
        <w:rPr>
          <w:rFonts w:ascii="Arial Narrow" w:hAnsi="Arial Narrow" w:cs="Arial"/>
          <w:szCs w:val="24"/>
          <w:u w:val="single"/>
        </w:rPr>
        <w:t xml:space="preserve"> </w:t>
      </w:r>
      <w:r w:rsidR="00521B1C" w:rsidRPr="00934DDE">
        <w:rPr>
          <w:rFonts w:ascii="Arial Narrow" w:hAnsi="Arial Narrow" w:cs="Arial"/>
          <w:szCs w:val="24"/>
          <w:u w:val="single"/>
        </w:rPr>
        <w:t>wynagrodzenia</w:t>
      </w:r>
      <w:r w:rsidR="00B62FA2" w:rsidRPr="00934DDE">
        <w:rPr>
          <w:rFonts w:ascii="Arial Narrow" w:hAnsi="Arial Narrow" w:cs="Arial"/>
          <w:szCs w:val="24"/>
          <w:u w:val="single"/>
        </w:rPr>
        <w:t>:</w:t>
      </w:r>
    </w:p>
    <w:p w14:paraId="02D9E973" w14:textId="77777777" w:rsidR="00C40E1A" w:rsidRPr="000562C8" w:rsidRDefault="00C40E1A" w:rsidP="004231ED">
      <w:pPr>
        <w:numPr>
          <w:ilvl w:val="0"/>
          <w:numId w:val="27"/>
        </w:numPr>
        <w:ind w:left="1134" w:hanging="567"/>
        <w:jc w:val="both"/>
        <w:rPr>
          <w:rFonts w:ascii="Arial Narrow" w:hAnsi="Arial Narrow" w:cs="Arial"/>
        </w:rPr>
      </w:pPr>
      <w:bookmarkStart w:id="8" w:name="_Hlk486178787"/>
      <w:r w:rsidRPr="000562C8">
        <w:rPr>
          <w:rFonts w:ascii="Arial Narrow" w:hAnsi="Arial Narrow" w:cs="Arial"/>
        </w:rPr>
        <w:t>w przypadku wyłączenia części robót objętych umową na wniosek Zamawiającego</w:t>
      </w:r>
      <w:r w:rsidR="00E85D53" w:rsidRPr="000562C8">
        <w:rPr>
          <w:rFonts w:ascii="Arial Narrow" w:hAnsi="Arial Narrow" w:cs="Arial"/>
        </w:rPr>
        <w:t>, wynagrodzenie podlega proporcjonalnemu obniżeniu, stosownie do zakresu niewykonanej części,</w:t>
      </w:r>
      <w:r w:rsidR="00B76892" w:rsidRPr="000562C8">
        <w:rPr>
          <w:rFonts w:ascii="Arial Narrow" w:hAnsi="Arial Narrow" w:cs="Arial"/>
        </w:rPr>
        <w:t xml:space="preserve"> </w:t>
      </w:r>
      <w:r w:rsidR="007B79A9" w:rsidRPr="000562C8">
        <w:rPr>
          <w:rFonts w:ascii="Arial Narrow" w:hAnsi="Arial Narrow" w:cs="Arial"/>
        </w:rPr>
        <w:t>zgodnie z zatwierdzonymi przez Nadzór Inwestorski kartami Obmiaru. Maksymalna wartość wyłączonych</w:t>
      </w:r>
      <w:r w:rsidR="000562C8" w:rsidRPr="000562C8">
        <w:rPr>
          <w:rFonts w:ascii="Arial Narrow" w:hAnsi="Arial Narrow" w:cs="Arial"/>
        </w:rPr>
        <w:t xml:space="preserve"> na wniosek Zamawiającego części robót </w:t>
      </w:r>
      <w:r w:rsidR="007B79A9" w:rsidRPr="000562C8">
        <w:rPr>
          <w:rFonts w:ascii="Arial Narrow" w:hAnsi="Arial Narrow" w:cs="Arial"/>
        </w:rPr>
        <w:t xml:space="preserve">nie może przekroczyć 10% </w:t>
      </w:r>
      <w:r w:rsidR="000562C8" w:rsidRPr="000562C8">
        <w:rPr>
          <w:rFonts w:ascii="Arial Narrow" w:hAnsi="Arial Narrow" w:cs="Arial"/>
        </w:rPr>
        <w:t>łącznego wstępnego wynagrodzenia ogółem  brutto, o którym mowa w § 7 ust. 1.</w:t>
      </w:r>
    </w:p>
    <w:p w14:paraId="7CDD8603"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lastRenderedPageBreak/>
        <w:t>w przypadku koni</w:t>
      </w:r>
      <w:r w:rsidR="000562C8">
        <w:rPr>
          <w:rFonts w:ascii="Arial Narrow" w:hAnsi="Arial Narrow" w:cs="Arial"/>
        </w:rPr>
        <w:t>eczności realizacji dodatkowych/</w:t>
      </w:r>
      <w:r w:rsidRPr="00757AE7">
        <w:rPr>
          <w:rFonts w:ascii="Arial Narrow" w:hAnsi="Arial Narrow" w:cs="Arial"/>
        </w:rPr>
        <w:t>podobnych robót budowlanych/dostaw/usług lub robót zamiennych w stosunku do przedmiotu umowy - przy zastosowaniu innych rozwiązań technicznych / technologicznych / materiałowych</w:t>
      </w:r>
      <w:r w:rsidR="00C968E9" w:rsidRPr="00757AE7">
        <w:rPr>
          <w:rFonts w:ascii="Arial Narrow" w:hAnsi="Arial Narrow" w:cs="Arial"/>
        </w:rPr>
        <w:t>,</w:t>
      </w:r>
      <w:r w:rsidR="00C968E9">
        <w:rPr>
          <w:rStyle w:val="Odwoaniedokomentarza"/>
        </w:rPr>
        <w:t xml:space="preserve"> </w:t>
      </w:r>
      <w:r w:rsidR="00C968E9" w:rsidRPr="00C968E9">
        <w:rPr>
          <w:rStyle w:val="Odwoaniedokomentarza"/>
          <w:rFonts w:ascii="Arial Narrow" w:hAnsi="Arial Narrow" w:cs="Arial"/>
          <w:sz w:val="24"/>
          <w:szCs w:val="24"/>
        </w:rPr>
        <w:t>wynagrodzenie</w:t>
      </w:r>
      <w:r w:rsidR="00C968E9">
        <w:rPr>
          <w:rFonts w:ascii="Arial Narrow" w:hAnsi="Arial Narrow" w:cs="Arial"/>
        </w:rPr>
        <w:t xml:space="preserve"> obliczone będzie jako iloczyn ryczałtowych cen jednostkowych poszczególnych robót określonych w TER oraz ilości faktycznie wykonanych przez Wykonawcę robót wynikających z obmiarów.</w:t>
      </w:r>
    </w:p>
    <w:p w14:paraId="596B2BDC" w14:textId="77777777" w:rsidR="00C40E1A"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zmian ilości i zakresu faktycznie wykonanych robót - na podstawie Księgi Obmiaru zatwierdzonej przez Nadzór Inwestorski i Zamawiającego,</w:t>
      </w:r>
    </w:p>
    <w:p w14:paraId="7F7E70C2" w14:textId="77777777" w:rsidR="00C968E9" w:rsidRDefault="00C968E9" w:rsidP="004231ED">
      <w:pPr>
        <w:numPr>
          <w:ilvl w:val="0"/>
          <w:numId w:val="27"/>
        </w:numPr>
        <w:ind w:left="1134" w:hanging="567"/>
        <w:jc w:val="both"/>
        <w:rPr>
          <w:rFonts w:ascii="Arial Narrow" w:hAnsi="Arial Narrow" w:cs="Arial"/>
        </w:rPr>
      </w:pPr>
      <w:r>
        <w:rPr>
          <w:rFonts w:ascii="Arial Narrow" w:hAnsi="Arial Narrow" w:cs="Arial"/>
        </w:rPr>
        <w:t>wystąpi konieczność wykonania robót wynikających z dokumentacji a nie ujętych w pozycjach TER. Na te roboty, w przypadku braku pozycji i cen jednostkowych w TER, zostaną ustalone nowe pozycje i ceny jednostkowe według zasad określonych w punkcie ) poniżej,</w:t>
      </w:r>
    </w:p>
    <w:p w14:paraId="30B8BA83"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wystąpienia konieczności wykonania robót określonych w ust. 1</w:t>
      </w:r>
      <w:r w:rsidR="00A4456C">
        <w:rPr>
          <w:rFonts w:ascii="Arial Narrow" w:hAnsi="Arial Narrow" w:cs="Arial"/>
        </w:rPr>
        <w:t>3</w:t>
      </w:r>
      <w:r w:rsidR="007327D1" w:rsidRPr="00757AE7">
        <w:rPr>
          <w:rFonts w:ascii="Arial Narrow" w:hAnsi="Arial Narrow" w:cs="Arial"/>
        </w:rPr>
        <w:t xml:space="preserve"> pkt. </w:t>
      </w:r>
      <w:r w:rsidR="000562C8">
        <w:rPr>
          <w:rFonts w:ascii="Arial Narrow" w:hAnsi="Arial Narrow" w:cs="Arial"/>
        </w:rPr>
        <w:t xml:space="preserve">2) nie ujętych w pozycjach TER i pkt </w:t>
      </w:r>
      <w:r w:rsidR="007327D1" w:rsidRPr="00757AE7">
        <w:rPr>
          <w:rFonts w:ascii="Arial Narrow" w:hAnsi="Arial Narrow" w:cs="Arial"/>
        </w:rPr>
        <w:t>4</w:t>
      </w:r>
      <w:r w:rsidRPr="00757AE7">
        <w:rPr>
          <w:rFonts w:ascii="Arial Narrow" w:hAnsi="Arial Narrow" w:cs="Arial"/>
        </w:rPr>
        <w:t>)</w:t>
      </w:r>
      <w:r w:rsidR="007327D1" w:rsidRPr="00757AE7">
        <w:rPr>
          <w:rFonts w:ascii="Arial Narrow" w:hAnsi="Arial Narrow" w:cs="Arial"/>
        </w:rPr>
        <w:t xml:space="preserve">, </w:t>
      </w:r>
      <w:r w:rsidRPr="00757AE7">
        <w:rPr>
          <w:rFonts w:ascii="Arial Narrow" w:hAnsi="Arial Narrow" w:cs="Arial"/>
        </w:rPr>
        <w:t xml:space="preserve">wyliczenia wynagrodzenia zostanie ustalone z zastosowaniem następujących zasad: </w:t>
      </w:r>
    </w:p>
    <w:p w14:paraId="39D80D21" w14:textId="77777777" w:rsidR="00C40E1A" w:rsidRPr="00757AE7" w:rsidRDefault="00C40E1A" w:rsidP="004231ED">
      <w:pPr>
        <w:pStyle w:val="Akapitzlist1"/>
        <w:numPr>
          <w:ilvl w:val="0"/>
          <w:numId w:val="72"/>
        </w:numPr>
        <w:tabs>
          <w:tab w:val="left" w:pos="1560"/>
        </w:tabs>
        <w:ind w:left="1560" w:hanging="426"/>
        <w:contextualSpacing w:val="0"/>
        <w:jc w:val="both"/>
        <w:rPr>
          <w:rFonts w:ascii="Arial Narrow" w:hAnsi="Arial Narrow"/>
        </w:rPr>
      </w:pPr>
      <w:r w:rsidRPr="00757AE7">
        <w:rPr>
          <w:rFonts w:ascii="Arial Narrow" w:hAnsi="Arial Narrow"/>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307C8727" w14:textId="77777777" w:rsidR="00C40E1A" w:rsidRPr="00BB4C54" w:rsidRDefault="00C40E1A" w:rsidP="004231ED">
      <w:pPr>
        <w:pStyle w:val="Akapitzlist1"/>
        <w:numPr>
          <w:ilvl w:val="0"/>
          <w:numId w:val="72"/>
        </w:numPr>
        <w:tabs>
          <w:tab w:val="left" w:pos="1560"/>
        </w:tabs>
        <w:ind w:left="1560" w:hanging="426"/>
        <w:contextualSpacing w:val="0"/>
        <w:jc w:val="both"/>
        <w:rPr>
          <w:rFonts w:ascii="Arial Narrow" w:hAnsi="Arial Narrow" w:cs="Arial"/>
        </w:rPr>
      </w:pPr>
      <w:r w:rsidRPr="00757AE7">
        <w:rPr>
          <w:rFonts w:ascii="Arial Narrow" w:hAnsi="Arial Narrow"/>
        </w:rPr>
        <w:t xml:space="preserve">poprzez sporządzenie odrębnej kalkulacji wg średnich cen publikowanych w wydawnictwach branżowych (np. SEKOCENBUD, </w:t>
      </w:r>
      <w:proofErr w:type="spellStart"/>
      <w:r w:rsidRPr="00757AE7">
        <w:rPr>
          <w:rFonts w:ascii="Arial Narrow" w:hAnsi="Arial Narrow"/>
        </w:rPr>
        <w:t>Orgbud</w:t>
      </w:r>
      <w:proofErr w:type="spellEnd"/>
      <w:r w:rsidRPr="00757AE7">
        <w:rPr>
          <w:rFonts w:ascii="Arial Narrow" w:hAnsi="Arial Narrow"/>
        </w:rPr>
        <w:t xml:space="preserve">, </w:t>
      </w:r>
      <w:proofErr w:type="spellStart"/>
      <w:r w:rsidRPr="00757AE7">
        <w:rPr>
          <w:rFonts w:ascii="Arial Narrow" w:hAnsi="Arial Narrow"/>
        </w:rPr>
        <w:t>Intercenbud</w:t>
      </w:r>
      <w:proofErr w:type="spellEnd"/>
      <w:r w:rsidRPr="00757AE7">
        <w:rPr>
          <w:rFonts w:ascii="Arial Narrow" w:hAnsi="Arial Narrow"/>
        </w:rPr>
        <w:t>, itp.) dla województwa lubuskiego, aktualnych w miesiącu poprzedzającym datę jej sporządzenia - dotyczy to robót dla których nie jest możliwa interpolacja określona lit. a.</w:t>
      </w:r>
      <w:bookmarkEnd w:id="8"/>
    </w:p>
    <w:p w14:paraId="3459A6AE" w14:textId="77777777" w:rsidR="00BB4C54" w:rsidRPr="00757AE7" w:rsidRDefault="00BB4C54" w:rsidP="004231ED">
      <w:pPr>
        <w:pStyle w:val="Akapitzlist1"/>
        <w:numPr>
          <w:ilvl w:val="0"/>
          <w:numId w:val="72"/>
        </w:numPr>
        <w:tabs>
          <w:tab w:val="left" w:pos="1560"/>
        </w:tabs>
        <w:ind w:left="1560" w:hanging="426"/>
        <w:contextualSpacing w:val="0"/>
        <w:jc w:val="both"/>
        <w:rPr>
          <w:rFonts w:ascii="Arial Narrow" w:hAnsi="Arial Narrow" w:cs="Arial"/>
        </w:rPr>
      </w:pPr>
      <w:r>
        <w:rPr>
          <w:rFonts w:ascii="Arial Narrow" w:hAnsi="Arial Narrow" w:cs="Arial"/>
        </w:rPr>
        <w:t>w przypadku braku możliwości zastosowania zasad opisanych w lit. a) i b) powyżej dopuszcza się zastosowanie wyceny w oparciu o kalkulację własną Wykonawcy.</w:t>
      </w:r>
    </w:p>
    <w:p w14:paraId="6E5C2DEF" w14:textId="77777777" w:rsidR="008642E3" w:rsidRPr="00934DDE" w:rsidRDefault="00934DDE">
      <w:pPr>
        <w:pStyle w:val="Tekstpodstawowywcity21"/>
        <w:widowControl/>
        <w:suppressLineNumbers w:val="0"/>
        <w:tabs>
          <w:tab w:val="clear" w:pos="851"/>
        </w:tabs>
        <w:autoSpaceDE w:val="0"/>
        <w:spacing w:before="0"/>
        <w:ind w:left="0"/>
        <w:jc w:val="both"/>
        <w:rPr>
          <w:rFonts w:ascii="Arial Narrow" w:hAnsi="Arial Narrow" w:cs="Arial"/>
          <w:szCs w:val="24"/>
          <w:u w:val="single"/>
        </w:rPr>
      </w:pPr>
      <w:r w:rsidRPr="00757AE7">
        <w:rPr>
          <w:rFonts w:ascii="Arial Narrow" w:eastAsiaTheme="minorEastAsia" w:hAnsi="Arial Narrow" w:cstheme="minorHAnsi"/>
        </w:rPr>
        <w:t xml:space="preserve">  </w:t>
      </w:r>
      <w:r w:rsidR="004655FA" w:rsidRPr="00934DDE">
        <w:rPr>
          <w:rFonts w:ascii="Arial Narrow" w:hAnsi="Arial Narrow" w:cs="Arial"/>
          <w:szCs w:val="24"/>
          <w:u w:val="single"/>
        </w:rPr>
        <w:t>14.</w:t>
      </w:r>
      <w:r w:rsidR="00C74497" w:rsidRPr="00934DDE">
        <w:rPr>
          <w:rFonts w:ascii="Arial Narrow" w:hAnsi="Arial Narrow" w:cs="Arial"/>
          <w:szCs w:val="24"/>
          <w:u w:val="single"/>
        </w:rPr>
        <w:t xml:space="preserve"> </w:t>
      </w:r>
      <w:r w:rsidR="008642E3" w:rsidRPr="00934DDE">
        <w:rPr>
          <w:rFonts w:ascii="Arial Narrow" w:hAnsi="Arial Narrow" w:cs="Arial"/>
          <w:szCs w:val="24"/>
          <w:u w:val="single"/>
        </w:rPr>
        <w:t xml:space="preserve">Dopuszcza się możliwość zmiany terminu realizacji </w:t>
      </w:r>
      <w:r w:rsidR="00447D39" w:rsidRPr="00934DDE">
        <w:rPr>
          <w:rFonts w:ascii="Arial Narrow" w:hAnsi="Arial Narrow" w:cs="Arial"/>
          <w:szCs w:val="24"/>
          <w:u w:val="single"/>
        </w:rPr>
        <w:t>robót budowlanych</w:t>
      </w:r>
      <w:r w:rsidR="008642E3" w:rsidRPr="00934DDE">
        <w:rPr>
          <w:rFonts w:ascii="Arial Narrow" w:hAnsi="Arial Narrow" w:cs="Arial"/>
          <w:szCs w:val="24"/>
          <w:u w:val="single"/>
        </w:rPr>
        <w:t xml:space="preserve"> w przypadku:</w:t>
      </w:r>
    </w:p>
    <w:p w14:paraId="615B2A06" w14:textId="77777777" w:rsidR="008B542F" w:rsidRPr="00934DDE"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w:t>
      </w:r>
      <w:r w:rsidR="00467A3A" w:rsidRPr="00934DDE">
        <w:rPr>
          <w:rFonts w:ascii="Arial Narrow" w:hAnsi="Arial Narrow" w:cs="Arial"/>
          <w:szCs w:val="24"/>
        </w:rPr>
        <w:t xml:space="preserve">wykopalisk </w:t>
      </w:r>
      <w:r w:rsidRPr="00934DDE">
        <w:rPr>
          <w:rFonts w:ascii="Arial Narrow" w:hAnsi="Arial Narrow" w:cs="Arial"/>
          <w:szCs w:val="24"/>
        </w:rPr>
        <w:t xml:space="preserve">archeologicznych </w:t>
      </w:r>
      <w:r w:rsidR="00467A3A" w:rsidRPr="00934DDE">
        <w:rPr>
          <w:rFonts w:ascii="Arial Narrow" w:hAnsi="Arial Narrow" w:cs="Arial"/>
          <w:szCs w:val="24"/>
        </w:rPr>
        <w:t>uniemożliwiających wykonanie robót</w:t>
      </w:r>
      <w:r w:rsidR="008B542F">
        <w:rPr>
          <w:rFonts w:ascii="Arial Narrow" w:hAnsi="Arial Narrow" w:cs="Arial"/>
          <w:szCs w:val="24"/>
        </w:rPr>
        <w:t xml:space="preserve">- </w:t>
      </w:r>
      <w:r w:rsidR="008B542F" w:rsidRPr="00FE68DE">
        <w:rPr>
          <w:rFonts w:ascii="Arial Narrow" w:hAnsi="Arial Narrow" w:cs="Arial"/>
        </w:rPr>
        <w:t xml:space="preserve">możliwa jest zmiana terminu wykonania przedmiotu </w:t>
      </w:r>
      <w:r w:rsidR="008B542F">
        <w:rPr>
          <w:rFonts w:ascii="Arial Narrow" w:hAnsi="Arial Narrow" w:cs="Arial"/>
        </w:rPr>
        <w:t>umowy</w:t>
      </w:r>
      <w:r w:rsidR="008B542F" w:rsidRPr="00FE68DE">
        <w:rPr>
          <w:rFonts w:ascii="Arial Narrow" w:hAnsi="Arial Narrow" w:cs="Arial"/>
        </w:rPr>
        <w:t xml:space="preserve"> o ilość dni nieprzekraczających czasu wstrzymania całości lub części robót z tego tytułu</w:t>
      </w:r>
      <w:r w:rsidR="00467A3A" w:rsidRPr="00934DDE">
        <w:rPr>
          <w:rFonts w:ascii="Arial Narrow" w:hAnsi="Arial Narrow" w:cs="Arial"/>
          <w:szCs w:val="24"/>
        </w:rPr>
        <w:t>,</w:t>
      </w:r>
    </w:p>
    <w:p w14:paraId="0168204B" w14:textId="77777777" w:rsidR="008B542F" w:rsidRPr="00757AE7"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szczególnie niesprzyjających warunków atmosferycznych uniemożliwiających prowadzenie robót </w:t>
      </w:r>
      <w:r w:rsidR="00C94B9D" w:rsidRPr="00757AE7">
        <w:rPr>
          <w:rFonts w:ascii="Arial Narrow" w:hAnsi="Arial Narrow" w:cs="Arial"/>
          <w:szCs w:val="24"/>
        </w:rPr>
        <w:t>budowlanych, przeprowadzanie</w:t>
      </w:r>
      <w:r w:rsidRPr="00757AE7">
        <w:rPr>
          <w:rFonts w:ascii="Arial Narrow" w:hAnsi="Arial Narrow" w:cs="Arial"/>
          <w:szCs w:val="24"/>
        </w:rPr>
        <w:t xml:space="preserve"> prób i sprawdzeń, dokonywanie odbiorów (poza warunkami charakterystycznymi dla </w:t>
      </w:r>
      <w:r w:rsidR="005F4103" w:rsidRPr="00757AE7">
        <w:rPr>
          <w:rFonts w:ascii="Arial Narrow" w:hAnsi="Arial Narrow" w:cs="Arial"/>
          <w:szCs w:val="24"/>
        </w:rPr>
        <w:t xml:space="preserve">danej </w:t>
      </w:r>
      <w:r w:rsidRPr="00757AE7">
        <w:rPr>
          <w:rFonts w:ascii="Arial Narrow" w:hAnsi="Arial Narrow" w:cs="Arial"/>
          <w:szCs w:val="24"/>
        </w:rPr>
        <w:t>pory roku)</w:t>
      </w:r>
      <w:r w:rsidR="008B542F" w:rsidRPr="00757AE7">
        <w:rPr>
          <w:rFonts w:ascii="Arial Narrow" w:hAnsi="Arial Narrow" w:cs="Arial"/>
          <w:szCs w:val="24"/>
        </w:rPr>
        <w:t xml:space="preserve"> </w:t>
      </w:r>
      <w:r w:rsidR="008B542F" w:rsidRPr="00757AE7">
        <w:rPr>
          <w:rFonts w:ascii="Arial Narrow" w:hAnsi="Arial Narrow" w:cs="Arial"/>
        </w:rPr>
        <w:t>pomimo dołożenia przez Wykonawcę wszelkich starań, aby roboty/dostawy lub próby lub sprawdzenia lub odbiory mogły zostać zrealizowane. Na tą okoliczność Kierownik Budowy sporządzi wpis do Dziennika Budowy</w:t>
      </w:r>
      <w:r w:rsidR="00BD64DE">
        <w:rPr>
          <w:rFonts w:ascii="Arial Narrow" w:hAnsi="Arial Narrow" w:cs="Arial"/>
        </w:rPr>
        <w:t>/Robót</w:t>
      </w:r>
      <w:r w:rsidR="008B542F" w:rsidRPr="00757AE7">
        <w:rPr>
          <w:rFonts w:ascii="Arial Narrow" w:hAnsi="Arial Narrow" w:cs="Arial"/>
        </w:rPr>
        <w: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r w:rsidR="008B542F">
        <w:rPr>
          <w:rFonts w:ascii="Arial Narrow" w:hAnsi="Arial Narrow" w:cs="Arial"/>
        </w:rPr>
        <w:t>,</w:t>
      </w:r>
    </w:p>
    <w:p w14:paraId="12AB973E" w14:textId="77777777" w:rsidR="008B542F" w:rsidRPr="008B542F"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794260">
        <w:rPr>
          <w:rFonts w:ascii="Arial Narrow" w:hAnsi="Arial Narrow" w:cs="Arial"/>
        </w:rPr>
        <w:t xml:space="preserve">odmiennych od przyjętych w </w:t>
      </w:r>
      <w:r w:rsidR="002D46F9" w:rsidRPr="00794260">
        <w:rPr>
          <w:rFonts w:ascii="Arial Narrow" w:hAnsi="Arial Narrow" w:cs="Arial"/>
        </w:rPr>
        <w:t>D</w:t>
      </w:r>
      <w:r w:rsidRPr="0012359F">
        <w:rPr>
          <w:rFonts w:ascii="Arial Narrow" w:hAnsi="Arial Narrow" w:cs="Arial"/>
        </w:rPr>
        <w:t xml:space="preserve">okumentacji </w:t>
      </w:r>
      <w:r w:rsidR="002D46F9" w:rsidRPr="005458FA">
        <w:rPr>
          <w:rFonts w:ascii="Arial Narrow" w:hAnsi="Arial Narrow" w:cs="Arial"/>
        </w:rPr>
        <w:t>P</w:t>
      </w:r>
      <w:r w:rsidRPr="003F7FF8">
        <w:rPr>
          <w:rFonts w:ascii="Arial Narrow" w:hAnsi="Arial Narrow" w:cs="Arial"/>
        </w:rPr>
        <w:t xml:space="preserve">rojektowej </w:t>
      </w:r>
      <w:r w:rsidR="00C94B9D" w:rsidRPr="00B1493F">
        <w:rPr>
          <w:rFonts w:ascii="Arial Narrow" w:hAnsi="Arial Narrow" w:cs="Arial"/>
        </w:rPr>
        <w:t xml:space="preserve">warunków </w:t>
      </w:r>
      <w:r w:rsidR="008B542F" w:rsidRPr="002A2F77">
        <w:rPr>
          <w:rFonts w:ascii="Arial Narrow" w:hAnsi="Arial Narrow" w:cs="Arial"/>
        </w:rPr>
        <w:t xml:space="preserve">geologicznych, które będą miały wpływ na Harmonogram rzeczowo-finansowy i termin wykonania przedmiotu </w:t>
      </w:r>
      <w:r w:rsidR="008B542F">
        <w:rPr>
          <w:rFonts w:ascii="Arial Narrow" w:hAnsi="Arial Narrow" w:cs="Arial"/>
        </w:rPr>
        <w:t>umowy</w:t>
      </w:r>
      <w:r w:rsidR="008B542F" w:rsidRPr="00794260">
        <w:rPr>
          <w:rFonts w:ascii="Arial Narrow" w:hAnsi="Arial Narrow" w:cs="Arial"/>
        </w:rPr>
        <w:t xml:space="preserve"> – możliwa jest zmiana terminu wykonania przedmiotu </w:t>
      </w:r>
      <w:r w:rsidR="0054546D">
        <w:rPr>
          <w:rFonts w:ascii="Arial Narrow" w:hAnsi="Arial Narrow" w:cs="Arial"/>
        </w:rPr>
        <w:t>umowy</w:t>
      </w:r>
      <w:r w:rsidR="008B542F" w:rsidRPr="00794260">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w:t>
      </w:r>
      <w:r w:rsidR="008B542F" w:rsidRPr="0012359F">
        <w:rPr>
          <w:rFonts w:ascii="Arial Narrow" w:hAnsi="Arial Narrow" w:cs="Arial"/>
        </w:rPr>
        <w:t xml:space="preserve">anie robót naprawczych, wzmocnienia konstrukcji lub innych koniecznych do </w:t>
      </w:r>
      <w:r w:rsidR="008B542F" w:rsidRPr="005458FA">
        <w:rPr>
          <w:rFonts w:ascii="Arial Narrow" w:hAnsi="Arial Narrow" w:cs="Arial"/>
        </w:rPr>
        <w:t>wykonania czynności, robót lub dostaw z montażem wynikających z odmiennych od przyjętych w dokumentacji projektowej warunków geologicznych</w:t>
      </w:r>
      <w:r w:rsidRPr="003F7FF8">
        <w:rPr>
          <w:rFonts w:ascii="Arial Narrow" w:hAnsi="Arial Narrow" w:cs="Arial"/>
        </w:rPr>
        <w:t>,</w:t>
      </w:r>
    </w:p>
    <w:p w14:paraId="5BD5EFA1" w14:textId="77777777" w:rsidR="00467A3A" w:rsidRPr="00794260"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odmiennych od przyjętych w D</w:t>
      </w:r>
      <w:r w:rsidR="00467A3A" w:rsidRPr="00757AE7">
        <w:rPr>
          <w:rFonts w:ascii="Arial Narrow" w:hAnsi="Arial Narrow" w:cs="Arial"/>
          <w:szCs w:val="24"/>
        </w:rPr>
        <w:t xml:space="preserve">okumentacji </w:t>
      </w:r>
      <w:r w:rsidRPr="00757AE7">
        <w:rPr>
          <w:rFonts w:ascii="Arial Narrow" w:hAnsi="Arial Narrow" w:cs="Arial"/>
          <w:szCs w:val="24"/>
        </w:rPr>
        <w:t>P</w:t>
      </w:r>
      <w:r w:rsidR="00467A3A" w:rsidRPr="00757AE7">
        <w:rPr>
          <w:rFonts w:ascii="Arial Narrow" w:hAnsi="Arial Narrow" w:cs="Arial"/>
          <w:szCs w:val="24"/>
        </w:rPr>
        <w:t xml:space="preserve">rojektowej warunków terenowych (zagospodarowania terenu), w   szczególności istnienie podziemnych urządzeń, sieci uzbrojenia, instalacji lub </w:t>
      </w:r>
      <w:r w:rsidR="00C94B9D" w:rsidRPr="00757AE7">
        <w:rPr>
          <w:rFonts w:ascii="Arial Narrow" w:hAnsi="Arial Narrow" w:cs="Arial"/>
          <w:szCs w:val="24"/>
        </w:rPr>
        <w:t>obiektów infrastrukturalnych</w:t>
      </w:r>
      <w:r w:rsidR="008B542F" w:rsidRPr="00757AE7">
        <w:rPr>
          <w:rFonts w:ascii="Arial Narrow" w:hAnsi="Arial Narrow" w:cs="Arial"/>
          <w:szCs w:val="24"/>
        </w:rPr>
        <w:t xml:space="preserve"> </w:t>
      </w:r>
      <w:r w:rsidR="008B542F" w:rsidRPr="00757AE7">
        <w:rPr>
          <w:rFonts w:ascii="Arial Narrow" w:hAnsi="Arial Narrow" w:cs="Arial"/>
        </w:rPr>
        <w:t xml:space="preserve">– możliwa jest zmiana terminu wykonania przedmiotu </w:t>
      </w:r>
      <w:r w:rsidR="008B542F">
        <w:rPr>
          <w:rFonts w:ascii="Arial Narrow" w:hAnsi="Arial Narrow" w:cs="Arial"/>
        </w:rPr>
        <w:t>umowy</w:t>
      </w:r>
      <w:r w:rsidR="008B542F" w:rsidRPr="00757AE7">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wykonanie </w:t>
      </w:r>
      <w:r w:rsidR="008B542F" w:rsidRPr="00757AE7">
        <w:rPr>
          <w:rFonts w:ascii="Arial Narrow" w:hAnsi="Arial Narrow" w:cs="Arial"/>
        </w:rPr>
        <w:lastRenderedPageBreak/>
        <w:t>robót naprawczych, wzmocnienia konstrukcji lub innych koniecznych do wykonania czynności, robót wynikających z odmiennych od przyjętych w dokumentacji projektowej warunków terenowych;</w:t>
      </w:r>
    </w:p>
    <w:p w14:paraId="3956CB1E" w14:textId="77777777" w:rsidR="008B542F" w:rsidRPr="00934DDE"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59011C">
        <w:rPr>
          <w:rFonts w:ascii="Arial Narrow" w:hAnsi="Arial Narrow" w:cs="Arial"/>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Pr>
          <w:rFonts w:ascii="Arial Narrow" w:hAnsi="Arial Narrow" w:cs="Arial"/>
        </w:rPr>
        <w:t xml:space="preserve"> a w szczególności gdy ujawniły się nieprawidłowości w jakości, technologii robót, materiałów</w:t>
      </w:r>
      <w:r w:rsidRPr="0059011C">
        <w:rPr>
          <w:rFonts w:ascii="Arial Narrow" w:hAnsi="Arial Narrow" w:cs="Arial"/>
        </w:rPr>
        <w:t>)</w:t>
      </w:r>
      <w:r>
        <w:rPr>
          <w:rFonts w:ascii="Arial Narrow" w:hAnsi="Arial Narrow" w:cs="Arial"/>
        </w:rPr>
        <w:t xml:space="preserve"> </w:t>
      </w:r>
      <w:r w:rsidRPr="001556C8">
        <w:rPr>
          <w:rFonts w:ascii="Arial Narrow" w:hAnsi="Arial Narrow" w:cs="Arial"/>
        </w:rPr>
        <w:t xml:space="preserve">– możliwa jest zmiana terminu wykonania przedmiotu </w:t>
      </w:r>
      <w:r w:rsidR="00BD64DE">
        <w:rPr>
          <w:rFonts w:ascii="Arial Narrow" w:hAnsi="Arial Narrow" w:cs="Arial"/>
        </w:rPr>
        <w:t>umowy</w:t>
      </w:r>
      <w:r w:rsidR="00BD64DE" w:rsidRPr="001556C8">
        <w:rPr>
          <w:rFonts w:ascii="Arial Narrow" w:hAnsi="Arial Narrow" w:cs="Arial"/>
        </w:rPr>
        <w:t xml:space="preserve"> </w:t>
      </w:r>
      <w:r w:rsidRPr="001556C8">
        <w:rPr>
          <w:rFonts w:ascii="Arial Narrow" w:hAnsi="Arial Narrow" w:cs="Arial"/>
        </w:rPr>
        <w:t>o ilość dni nieprzekraczających czasu wstrzymania całości lub części robót z tego tytułu;</w:t>
      </w:r>
    </w:p>
    <w:p w14:paraId="51BB14F7" w14:textId="77777777" w:rsidR="00EF02F1" w:rsidRPr="00934DDE"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konieczności </w:t>
      </w:r>
      <w:r w:rsidR="007327D1" w:rsidRPr="00934DDE">
        <w:rPr>
          <w:rFonts w:ascii="Arial Narrow" w:hAnsi="Arial Narrow" w:cs="Arial"/>
          <w:szCs w:val="24"/>
        </w:rPr>
        <w:t xml:space="preserve">wykonania robót dodatkowych lub podobnych </w:t>
      </w:r>
      <w:r w:rsidR="00701455" w:rsidRPr="00934DDE">
        <w:rPr>
          <w:rFonts w:ascii="Arial Narrow" w:hAnsi="Arial Narrow" w:cs="Arial"/>
          <w:szCs w:val="24"/>
        </w:rPr>
        <w:t>mając</w:t>
      </w:r>
      <w:r w:rsidR="007327D1" w:rsidRPr="00934DDE">
        <w:rPr>
          <w:rFonts w:ascii="Arial Narrow" w:hAnsi="Arial Narrow" w:cs="Arial"/>
          <w:szCs w:val="24"/>
        </w:rPr>
        <w:t>ych</w:t>
      </w:r>
      <w:r w:rsidR="00701455" w:rsidRPr="00934DDE">
        <w:rPr>
          <w:rFonts w:ascii="Arial Narrow" w:hAnsi="Arial Narrow" w:cs="Arial"/>
          <w:szCs w:val="24"/>
        </w:rPr>
        <w:t xml:space="preserve"> wpływ na zmianę terminu</w:t>
      </w:r>
      <w:r w:rsidR="00C93262">
        <w:rPr>
          <w:rFonts w:ascii="Arial Narrow" w:hAnsi="Arial Narrow" w:cs="Arial"/>
          <w:szCs w:val="24"/>
        </w:rPr>
        <w:t>- możliwa jest zmiana terminu wykonania o czas niezbędny do wykonania tych robót</w:t>
      </w:r>
      <w:r w:rsidR="007327D1" w:rsidRPr="00934DDE">
        <w:rPr>
          <w:rFonts w:ascii="Arial Narrow" w:hAnsi="Arial Narrow" w:cs="Arial"/>
          <w:szCs w:val="24"/>
        </w:rPr>
        <w:t>,</w:t>
      </w:r>
    </w:p>
    <w:p w14:paraId="1120241F" w14:textId="77777777" w:rsidR="008642E3" w:rsidRPr="00794260"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wystąpienia konieczności wprowadzenia zmian do przedmiotu umowy na skutek wydanych decyzji </w:t>
      </w:r>
      <w:r w:rsidR="0031706D" w:rsidRPr="00757AE7">
        <w:rPr>
          <w:rFonts w:ascii="Arial Narrow" w:hAnsi="Arial Narrow" w:cs="Arial"/>
          <w:szCs w:val="24"/>
        </w:rPr>
        <w:t xml:space="preserve">administracyjnych </w:t>
      </w:r>
      <w:r w:rsidRPr="00757AE7">
        <w:rPr>
          <w:rFonts w:ascii="Arial Narrow" w:hAnsi="Arial Narrow" w:cs="Arial"/>
          <w:szCs w:val="24"/>
        </w:rPr>
        <w:t>lub wymogu uzyskania decyzji lub uzgodnienia pod warunkiem wprowadzenia określonej modyfikacji</w:t>
      </w:r>
      <w:r w:rsidR="00EF02F1" w:rsidRPr="00757AE7">
        <w:rPr>
          <w:rFonts w:ascii="Arial Narrow" w:hAnsi="Arial Narrow" w:cs="Arial"/>
          <w:szCs w:val="24"/>
        </w:rPr>
        <w:t>-</w:t>
      </w:r>
      <w:r w:rsidR="00EF02F1" w:rsidRPr="00757AE7">
        <w:rPr>
          <w:rFonts w:ascii="Arial Narrow" w:hAnsi="Arial Narrow" w:cs="Arial"/>
        </w:rPr>
        <w:t xml:space="preserve">– możliwa jest zmiana terminu wykonania przedmiotu </w:t>
      </w:r>
      <w:r w:rsidR="00C93262">
        <w:rPr>
          <w:rFonts w:ascii="Arial Narrow" w:hAnsi="Arial Narrow" w:cs="Arial"/>
        </w:rPr>
        <w:t>umowy</w:t>
      </w:r>
      <w:r w:rsidR="00EF02F1" w:rsidRPr="00757AE7">
        <w:rPr>
          <w:rFonts w:ascii="Arial Narrow" w:hAnsi="Arial Narrow" w:cs="Arial"/>
        </w:rPr>
        <w:t xml:space="preserve"> o ilość dni nieprzekraczających czasu wstrzymania całości lub części robót z tego tytułu;</w:t>
      </w:r>
    </w:p>
    <w:p w14:paraId="19166B51" w14:textId="77777777" w:rsidR="008642E3" w:rsidRPr="00934DDE"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wystąpienia</w:t>
      </w:r>
      <w:r w:rsidR="00C37F5E" w:rsidRPr="00934DDE">
        <w:rPr>
          <w:rFonts w:ascii="Arial Narrow" w:hAnsi="Arial Narrow" w:cs="Arial"/>
          <w:szCs w:val="24"/>
        </w:rPr>
        <w:t> </w:t>
      </w:r>
      <w:r w:rsidRPr="00934DDE">
        <w:rPr>
          <w:rFonts w:ascii="Arial Narrow" w:hAnsi="Arial Narrow" w:cs="Arial"/>
          <w:szCs w:val="24"/>
        </w:rPr>
        <w:t>problemów</w:t>
      </w:r>
      <w:r w:rsidR="00C37F5E" w:rsidRPr="00934DDE">
        <w:rPr>
          <w:rFonts w:ascii="Arial Narrow" w:hAnsi="Arial Narrow" w:cs="Arial"/>
          <w:szCs w:val="24"/>
        </w:rPr>
        <w:t> </w:t>
      </w:r>
      <w:r w:rsidRPr="00934DDE">
        <w:rPr>
          <w:rFonts w:ascii="Arial Narrow" w:hAnsi="Arial Narrow" w:cs="Arial"/>
          <w:szCs w:val="24"/>
        </w:rPr>
        <w:t>z</w:t>
      </w:r>
      <w:r w:rsidR="00C37F5E" w:rsidRPr="00934DDE">
        <w:rPr>
          <w:rFonts w:ascii="Arial Narrow" w:hAnsi="Arial Narrow" w:cs="Arial"/>
          <w:szCs w:val="24"/>
        </w:rPr>
        <w:t> </w:t>
      </w:r>
      <w:r w:rsidRPr="00934DDE">
        <w:rPr>
          <w:rFonts w:ascii="Arial Narrow" w:hAnsi="Arial Narrow" w:cs="Arial"/>
          <w:szCs w:val="24"/>
        </w:rPr>
        <w:t>uzyskaniem</w:t>
      </w:r>
      <w:r w:rsidR="00C37F5E" w:rsidRPr="00934DDE">
        <w:rPr>
          <w:rFonts w:ascii="Arial Narrow" w:hAnsi="Arial Narrow" w:cs="Arial"/>
          <w:szCs w:val="24"/>
        </w:rPr>
        <w:t> </w:t>
      </w:r>
      <w:r w:rsidRPr="00934DDE">
        <w:rPr>
          <w:rFonts w:ascii="Arial Narrow" w:hAnsi="Arial Narrow" w:cs="Arial"/>
          <w:szCs w:val="24"/>
        </w:rPr>
        <w:t>decyzji</w:t>
      </w:r>
      <w:r w:rsidR="00C37F5E" w:rsidRPr="00934DDE">
        <w:rPr>
          <w:rFonts w:ascii="Arial Narrow" w:hAnsi="Arial Narrow" w:cs="Arial"/>
          <w:szCs w:val="24"/>
        </w:rPr>
        <w:t> </w:t>
      </w:r>
      <w:r w:rsidR="009B7F50" w:rsidRPr="00934DDE">
        <w:rPr>
          <w:rFonts w:ascii="Arial Narrow" w:hAnsi="Arial Narrow" w:cs="Arial"/>
          <w:szCs w:val="24"/>
        </w:rPr>
        <w:t>administracyjnych,</w:t>
      </w:r>
      <w:r w:rsidR="00C37F5E" w:rsidRPr="00934DDE">
        <w:rPr>
          <w:rFonts w:ascii="Arial Narrow" w:hAnsi="Arial Narrow" w:cs="Arial"/>
          <w:szCs w:val="24"/>
        </w:rPr>
        <w:t> </w:t>
      </w:r>
      <w:r w:rsidR="009B7F50" w:rsidRPr="00934DDE">
        <w:rPr>
          <w:rFonts w:ascii="Arial Narrow" w:hAnsi="Arial Narrow" w:cs="Arial"/>
          <w:szCs w:val="24"/>
        </w:rPr>
        <w:t>uzgodnień i</w:t>
      </w:r>
      <w:r w:rsidR="0005282E" w:rsidRPr="00934DDE">
        <w:rPr>
          <w:rFonts w:ascii="Arial Narrow" w:hAnsi="Arial Narrow" w:cs="Arial"/>
          <w:szCs w:val="24"/>
        </w:rPr>
        <w:t xml:space="preserve"> </w:t>
      </w:r>
      <w:r w:rsidRPr="00934DDE">
        <w:rPr>
          <w:rFonts w:ascii="Arial Narrow" w:hAnsi="Arial Narrow" w:cs="Arial"/>
          <w:szCs w:val="24"/>
        </w:rPr>
        <w:t>uzyskania opinii, przy dołożeniu należytej staranności ze strony Wykonawcy</w:t>
      </w:r>
      <w:r w:rsidR="00EF02F1">
        <w:rPr>
          <w:rFonts w:ascii="Arial Narrow" w:hAnsi="Arial Narrow" w:cs="Arial"/>
          <w:szCs w:val="24"/>
        </w:rPr>
        <w:t>-</w:t>
      </w:r>
      <w:r w:rsidR="00EF02F1" w:rsidRPr="00635BFA">
        <w:rPr>
          <w:rFonts w:ascii="Arial Narrow" w:hAnsi="Arial Narrow" w:cs="Arial"/>
        </w:rPr>
        <w:t>możliwa jest zmiana terminu wykonania przedmiotu Kontraktu o ilość dni nieprzekraczających czasu wstrzymania całości lub części robót z tego tytułu</w:t>
      </w:r>
      <w:r w:rsidRPr="00934DDE">
        <w:rPr>
          <w:rFonts w:ascii="Arial Narrow" w:hAnsi="Arial Narrow" w:cs="Arial"/>
          <w:szCs w:val="24"/>
        </w:rPr>
        <w:t>,</w:t>
      </w:r>
    </w:p>
    <w:p w14:paraId="0C1FC2CB" w14:textId="77777777" w:rsidR="00EF02F1"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934DDE">
        <w:rPr>
          <w:rFonts w:ascii="Arial Narrow" w:hAnsi="Arial Narrow" w:cs="Arial"/>
          <w:szCs w:val="24"/>
        </w:rPr>
        <w:t>zawieszenia robót przez organy nadzoru budowlanego z przyczyn niezależnych od Wykonawcy</w:t>
      </w:r>
      <w:r w:rsidR="00EF02F1" w:rsidRPr="00635BFA">
        <w:rPr>
          <w:rFonts w:ascii="Arial Narrow" w:hAnsi="Arial Narrow" w:cs="Arial"/>
          <w:szCs w:val="24"/>
        </w:rPr>
        <w:t>-</w:t>
      </w:r>
      <w:r w:rsidR="00EF02F1" w:rsidRPr="00635BFA">
        <w:rPr>
          <w:rFonts w:ascii="Arial Narrow" w:hAnsi="Arial Narrow" w:cs="Arial"/>
        </w:rPr>
        <w:t xml:space="preserve"> możliwa jest zmiana terminu wykonania przedmiotu </w:t>
      </w:r>
      <w:r w:rsidR="00BD64DE">
        <w:rPr>
          <w:rFonts w:ascii="Arial Narrow" w:hAnsi="Arial Narrow" w:cs="Arial"/>
        </w:rPr>
        <w:t>umowy</w:t>
      </w:r>
      <w:r w:rsidR="00BD64DE" w:rsidRPr="00635BFA">
        <w:rPr>
          <w:rFonts w:ascii="Arial Narrow" w:hAnsi="Arial Narrow" w:cs="Arial"/>
        </w:rPr>
        <w:t xml:space="preserve"> </w:t>
      </w:r>
      <w:r w:rsidR="00EF02F1" w:rsidRPr="00635BFA">
        <w:rPr>
          <w:rFonts w:ascii="Arial Narrow" w:hAnsi="Arial Narrow" w:cs="Arial"/>
        </w:rPr>
        <w:t>o ilość dni nieprzekraczających czasu wstrzymania całości lub części robót z tego tytułu</w:t>
      </w:r>
      <w:r w:rsidR="00EF02F1">
        <w:rPr>
          <w:rFonts w:ascii="Arial Narrow" w:hAnsi="Arial Narrow" w:cs="Arial"/>
          <w:szCs w:val="24"/>
        </w:rPr>
        <w:t>,</w:t>
      </w:r>
    </w:p>
    <w:p w14:paraId="39809A59" w14:textId="77777777" w:rsidR="00467A3A" w:rsidRPr="00794260"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działania osób trzecich, </w:t>
      </w:r>
      <w:r w:rsidR="00EF02F1" w:rsidRPr="00757AE7">
        <w:rPr>
          <w:rFonts w:ascii="Arial Narrow" w:hAnsi="Arial Narrow" w:cs="Arial"/>
        </w:rPr>
        <w:t xml:space="preserve">niezależnych od Wykonawcy i Zamawiającego, które to działania uniemożliwiają wykonanie lub kontynuacje prac– możliwa jest zmiana terminu wykonania </w:t>
      </w:r>
      <w:r w:rsidR="00BD64DE" w:rsidRPr="00757AE7">
        <w:rPr>
          <w:rFonts w:ascii="Arial Narrow" w:hAnsi="Arial Narrow" w:cs="Arial"/>
        </w:rPr>
        <w:t>przedmiotu umowy</w:t>
      </w:r>
      <w:r w:rsidR="00EF02F1" w:rsidRPr="00757AE7">
        <w:rPr>
          <w:rFonts w:ascii="Arial Narrow" w:hAnsi="Arial Narrow" w:cs="Arial"/>
        </w:rPr>
        <w:t xml:space="preserve"> o ilość dni nieprzekraczających czasu wstrzymania całości lub części robót z tego tytułu</w:t>
      </w:r>
      <w:r w:rsidR="00EF02F1">
        <w:rPr>
          <w:rFonts w:ascii="Arial Narrow" w:hAnsi="Arial Narrow" w:cs="Arial"/>
        </w:rPr>
        <w:t>,</w:t>
      </w:r>
    </w:p>
    <w:p w14:paraId="15AE0F71" w14:textId="77777777" w:rsidR="00585FC6" w:rsidRPr="00934DDE"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zmiany regulacji prawnych obowiązujących po dniu zawarcia umowy,</w:t>
      </w:r>
      <w:r w:rsidR="00585FC6" w:rsidRPr="00934DDE">
        <w:rPr>
          <w:rFonts w:ascii="Arial Narrow" w:hAnsi="Arial Narrow" w:cs="Arial"/>
          <w:szCs w:val="24"/>
        </w:rPr>
        <w:t xml:space="preserve"> </w:t>
      </w:r>
    </w:p>
    <w:p w14:paraId="519323FD" w14:textId="77777777" w:rsidR="008642E3" w:rsidRPr="000562C8"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zmiany terminu dokonania prób końcowych i wniosków o dokonanie prób dodatkowych </w:t>
      </w:r>
      <w:r w:rsidR="00946C65" w:rsidRPr="00934DDE">
        <w:rPr>
          <w:rFonts w:ascii="Arial Narrow" w:hAnsi="Arial Narrow" w:cs="Arial"/>
          <w:szCs w:val="24"/>
        </w:rPr>
        <w:t xml:space="preserve">nieobjętych </w:t>
      </w:r>
      <w:r w:rsidR="00946C65" w:rsidRPr="000562C8">
        <w:rPr>
          <w:rFonts w:ascii="Arial Narrow" w:hAnsi="Arial Narrow" w:cs="Arial"/>
          <w:szCs w:val="24"/>
        </w:rPr>
        <w:t>umową</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946C65" w:rsidRPr="000562C8">
        <w:rPr>
          <w:rFonts w:ascii="Arial Narrow" w:hAnsi="Arial Narrow" w:cs="Arial"/>
          <w:szCs w:val="24"/>
        </w:rPr>
        <w:t>,</w:t>
      </w:r>
    </w:p>
    <w:p w14:paraId="14D874C2" w14:textId="77777777" w:rsidR="00946C65" w:rsidRPr="000562C8"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 xml:space="preserve">wystąpieniu „siły wyższej” opisanej w </w:t>
      </w:r>
      <w:r w:rsidR="00E838FD" w:rsidRPr="000562C8">
        <w:rPr>
          <w:rFonts w:ascii="Arial Narrow" w:hAnsi="Arial Narrow" w:cs="Arial"/>
          <w:szCs w:val="24"/>
        </w:rPr>
        <w:t>§ 1</w:t>
      </w:r>
      <w:r w:rsidR="00E87B9A" w:rsidRPr="000562C8">
        <w:rPr>
          <w:rFonts w:ascii="Arial Narrow" w:hAnsi="Arial Narrow" w:cs="Arial"/>
          <w:szCs w:val="24"/>
        </w:rPr>
        <w:t>3</w:t>
      </w:r>
      <w:r w:rsidR="00E838FD" w:rsidRPr="000562C8">
        <w:rPr>
          <w:rFonts w:ascii="Arial Narrow" w:hAnsi="Arial Narrow" w:cs="Arial"/>
          <w:szCs w:val="24"/>
        </w:rPr>
        <w:t xml:space="preserve"> poniżej</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E838FD" w:rsidRPr="000562C8">
        <w:rPr>
          <w:rFonts w:ascii="Arial Narrow" w:hAnsi="Arial Narrow" w:cs="Arial"/>
          <w:szCs w:val="24"/>
        </w:rPr>
        <w:t>.</w:t>
      </w:r>
    </w:p>
    <w:p w14:paraId="4F03F3C4" w14:textId="77777777" w:rsidR="00C224B5" w:rsidRPr="000562C8"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w</w:t>
      </w:r>
      <w:r w:rsidR="00D300ED" w:rsidRPr="000562C8">
        <w:rPr>
          <w:rFonts w:ascii="Arial Narrow" w:hAnsi="Arial Narrow" w:cs="Arial"/>
          <w:szCs w:val="24"/>
        </w:rPr>
        <w:t>ystąpienia okoliczności określonych w ust. 13 pkt. 2</w:t>
      </w:r>
      <w:r w:rsidR="00602830" w:rsidRPr="000562C8">
        <w:rPr>
          <w:rFonts w:ascii="Arial Narrow" w:hAnsi="Arial Narrow" w:cs="Arial"/>
          <w:szCs w:val="24"/>
        </w:rPr>
        <w:t>)</w:t>
      </w:r>
      <w:r w:rsidR="007327D1" w:rsidRPr="000562C8">
        <w:rPr>
          <w:rFonts w:ascii="Arial Narrow" w:hAnsi="Arial Narrow" w:cs="Arial"/>
          <w:szCs w:val="24"/>
        </w:rPr>
        <w:t xml:space="preserve"> </w:t>
      </w:r>
      <w:r w:rsidR="000562C8" w:rsidRPr="000562C8">
        <w:rPr>
          <w:rFonts w:ascii="Arial Narrow" w:hAnsi="Arial Narrow" w:cs="Arial"/>
          <w:szCs w:val="24"/>
        </w:rPr>
        <w:t>i 4</w:t>
      </w:r>
      <w:r w:rsidR="007327D1" w:rsidRPr="000562C8">
        <w:rPr>
          <w:rFonts w:ascii="Arial Narrow" w:hAnsi="Arial Narrow" w:cs="Arial"/>
          <w:szCs w:val="24"/>
        </w:rPr>
        <w:t>)</w:t>
      </w:r>
      <w:r w:rsidR="00D300ED" w:rsidRPr="000562C8">
        <w:rPr>
          <w:rFonts w:ascii="Arial Narrow" w:hAnsi="Arial Narrow" w:cs="Arial"/>
          <w:szCs w:val="24"/>
        </w:rPr>
        <w:t xml:space="preserve"> niniejszego </w:t>
      </w:r>
      <w:r w:rsidRPr="000562C8">
        <w:rPr>
          <w:rFonts w:ascii="Arial Narrow" w:hAnsi="Arial Narrow" w:cs="Arial"/>
          <w:szCs w:val="24"/>
        </w:rPr>
        <w:t>paragrafu, które</w:t>
      </w:r>
      <w:r w:rsidR="00D300ED" w:rsidRPr="000562C8">
        <w:rPr>
          <w:rFonts w:ascii="Arial Narrow" w:hAnsi="Arial Narrow" w:cs="Arial"/>
          <w:szCs w:val="24"/>
        </w:rPr>
        <w:t xml:space="preserve"> stanowią podstawę do zmiany wynagrodzenia Wykonawcy</w:t>
      </w:r>
      <w:r w:rsidR="00BB4C54" w:rsidRPr="000562C8">
        <w:rPr>
          <w:rFonts w:ascii="Arial Narrow" w:hAnsi="Arial Narrow" w:cs="Arial"/>
          <w:szCs w:val="24"/>
        </w:rPr>
        <w:t xml:space="preserve"> - możliwa jest zmiana terminu wykonania przedmiotu Kontraktu o ilość dni nieprzekraczających czasu </w:t>
      </w:r>
      <w:r w:rsidR="000562C8" w:rsidRPr="000562C8">
        <w:rPr>
          <w:rFonts w:ascii="Arial Narrow" w:hAnsi="Arial Narrow" w:cs="Arial"/>
          <w:szCs w:val="24"/>
        </w:rPr>
        <w:t>na wykonanie robót/dostaw/usług dodatkowych/podobnych/zamiennych,</w:t>
      </w:r>
    </w:p>
    <w:p w14:paraId="65AB965E" w14:textId="77777777" w:rsidR="00D300ED" w:rsidRPr="00C93262"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D300ED" w:rsidRPr="00934DDE">
        <w:rPr>
          <w:rFonts w:ascii="Arial Narrow" w:hAnsi="Arial Narrow" w:cs="Arial"/>
          <w:szCs w:val="24"/>
        </w:rPr>
        <w:t xml:space="preserve"> przypadku gdy przyczyny opóźnienia w realizacji przedmiotu umowy wynikają z działania, zaniechania lub opóźnienia ze strony Zamawiającego</w:t>
      </w:r>
      <w:r w:rsidR="00C93262">
        <w:rPr>
          <w:rFonts w:ascii="Arial Narrow" w:hAnsi="Arial Narrow" w:cs="Arial"/>
          <w:szCs w:val="24"/>
        </w:rPr>
        <w:t>-</w:t>
      </w:r>
      <w:r w:rsidR="00C93262" w:rsidRPr="00C93262">
        <w:rPr>
          <w:rFonts w:ascii="Arial" w:hAnsi="Arial" w:cs="Arial"/>
          <w:sz w:val="22"/>
          <w:szCs w:val="22"/>
        </w:rPr>
        <w:t xml:space="preserve"> </w:t>
      </w:r>
      <w:r w:rsidR="00C93262" w:rsidRPr="00757AE7">
        <w:rPr>
          <w:rFonts w:ascii="Arial Narrow" w:hAnsi="Arial Narrow" w:cs="Arial"/>
          <w:szCs w:val="24"/>
        </w:rPr>
        <w:t>termin ten może ulec przedłużeniu nie dłużej, niż o czas trwania tych okoliczności</w:t>
      </w:r>
    </w:p>
    <w:p w14:paraId="02B49122" w14:textId="77777777" w:rsidR="00087587" w:rsidRPr="00C93262" w:rsidRDefault="00087587" w:rsidP="004231ED">
      <w:pPr>
        <w:numPr>
          <w:ilvl w:val="0"/>
          <w:numId w:val="15"/>
        </w:numPr>
        <w:tabs>
          <w:tab w:val="left" w:pos="1134"/>
        </w:tabs>
        <w:ind w:left="1134" w:hanging="566"/>
        <w:jc w:val="both"/>
        <w:rPr>
          <w:rFonts w:ascii="Arial Narrow" w:hAnsi="Arial Narrow" w:cs="Arial"/>
        </w:rPr>
      </w:pPr>
      <w:r w:rsidRPr="00C93262">
        <w:rPr>
          <w:rFonts w:ascii="Arial Narrow" w:hAnsi="Arial Narrow"/>
        </w:rPr>
        <w:t>odwołania w wyniku postępowania przetargowego</w:t>
      </w:r>
      <w:r w:rsidR="00C93262" w:rsidRPr="00C93262">
        <w:rPr>
          <w:rFonts w:ascii="Arial Narrow" w:hAnsi="Arial Narrow"/>
        </w:rPr>
        <w:t>-</w:t>
      </w:r>
      <w:r w:rsidR="00C93262" w:rsidRPr="00757AE7">
        <w:rPr>
          <w:rFonts w:ascii="Arial" w:hAnsi="Arial" w:cs="Arial"/>
        </w:rPr>
        <w:t xml:space="preserve"> </w:t>
      </w:r>
      <w:r w:rsidR="00C93262" w:rsidRPr="00757AE7">
        <w:rPr>
          <w:rFonts w:ascii="Arial Narrow" w:hAnsi="Arial Narrow" w:cs="Arial"/>
        </w:rPr>
        <w:t xml:space="preserve">termin ten może ulec przedłużeniu nie dłużej, niż o czas trwania </w:t>
      </w:r>
      <w:r w:rsidR="00C93262">
        <w:rPr>
          <w:rFonts w:ascii="Arial Narrow" w:hAnsi="Arial Narrow" w:cs="Arial"/>
        </w:rPr>
        <w:t>tej</w:t>
      </w:r>
      <w:r w:rsidR="00C93262" w:rsidRPr="00757AE7">
        <w:rPr>
          <w:rFonts w:ascii="Arial Narrow" w:hAnsi="Arial Narrow" w:cs="Arial"/>
        </w:rPr>
        <w:t xml:space="preserve"> okoliczności</w:t>
      </w:r>
      <w:r w:rsidR="00C93262">
        <w:rPr>
          <w:rFonts w:ascii="Arial Narrow" w:hAnsi="Arial Narrow" w:cs="Arial"/>
        </w:rPr>
        <w:t>.</w:t>
      </w:r>
    </w:p>
    <w:p w14:paraId="643077ED" w14:textId="77777777" w:rsidR="008642E3" w:rsidRPr="00934DDE" w:rsidRDefault="000F6D1B">
      <w:pPr>
        <w:pStyle w:val="Tekstpodstawowywcity21"/>
        <w:widowControl/>
        <w:suppressLineNumbers w:val="0"/>
        <w:tabs>
          <w:tab w:val="clear" w:pos="851"/>
          <w:tab w:val="left" w:pos="567"/>
        </w:tabs>
        <w:autoSpaceDE w:val="0"/>
        <w:ind w:left="0"/>
        <w:jc w:val="both"/>
        <w:rPr>
          <w:rFonts w:ascii="Arial Narrow" w:hAnsi="Arial Narrow" w:cs="Arial"/>
          <w:szCs w:val="24"/>
          <w:u w:val="single"/>
        </w:rPr>
      </w:pPr>
      <w:r w:rsidRPr="00934DDE">
        <w:rPr>
          <w:rFonts w:ascii="Arial Narrow" w:hAnsi="Arial Narrow" w:cs="Arial"/>
          <w:szCs w:val="24"/>
        </w:rPr>
        <w:t>15</w:t>
      </w:r>
      <w:r w:rsidR="00B62835" w:rsidRPr="00934DDE">
        <w:rPr>
          <w:rFonts w:ascii="Arial Narrow" w:hAnsi="Arial Narrow" w:cs="Arial"/>
          <w:szCs w:val="24"/>
        </w:rPr>
        <w:t>.</w:t>
      </w:r>
      <w:r w:rsidR="00406A5B" w:rsidRPr="00934DDE">
        <w:rPr>
          <w:rFonts w:ascii="Arial Narrow" w:hAnsi="Arial Narrow" w:cs="Arial"/>
          <w:szCs w:val="24"/>
        </w:rPr>
        <w:t xml:space="preserve">   </w:t>
      </w:r>
      <w:r w:rsidR="008642E3" w:rsidRPr="00934DDE">
        <w:rPr>
          <w:rFonts w:ascii="Arial Narrow" w:hAnsi="Arial Narrow" w:cs="Arial"/>
          <w:szCs w:val="24"/>
          <w:u w:val="single"/>
        </w:rPr>
        <w:t>Dopuszcza się zmianę osób odpowiedzialnych za wykonanie przedmiotu umowy</w:t>
      </w:r>
      <w:r w:rsidR="00F40F98" w:rsidRPr="00934DDE">
        <w:rPr>
          <w:rFonts w:ascii="Arial Narrow" w:hAnsi="Arial Narrow" w:cs="Arial"/>
          <w:szCs w:val="24"/>
          <w:u w:val="single"/>
        </w:rPr>
        <w:t xml:space="preserve">, przedstawionych </w:t>
      </w:r>
      <w:r w:rsidR="00EF440F" w:rsidRPr="00934DDE">
        <w:rPr>
          <w:rFonts w:ascii="Arial Narrow" w:hAnsi="Arial Narrow" w:cs="Arial"/>
          <w:szCs w:val="24"/>
          <w:u w:val="single"/>
        </w:rPr>
        <w:br/>
      </w:r>
      <w:r w:rsidR="00B62835" w:rsidRPr="00934DDE">
        <w:rPr>
          <w:rFonts w:ascii="Arial Narrow" w:hAnsi="Arial Narrow" w:cs="Arial"/>
          <w:szCs w:val="24"/>
        </w:rPr>
        <w:tab/>
      </w:r>
      <w:r w:rsidR="00F40F98" w:rsidRPr="00934DDE">
        <w:rPr>
          <w:rFonts w:ascii="Arial Narrow" w:hAnsi="Arial Narrow" w:cs="Arial"/>
          <w:szCs w:val="24"/>
          <w:u w:val="single"/>
        </w:rPr>
        <w:t>w ofercie</w:t>
      </w:r>
      <w:r w:rsidR="008642E3" w:rsidRPr="00934DDE">
        <w:rPr>
          <w:rFonts w:ascii="Arial Narrow" w:hAnsi="Arial Narrow" w:cs="Arial"/>
          <w:szCs w:val="24"/>
          <w:u w:val="single"/>
        </w:rPr>
        <w:t xml:space="preserve">, </w:t>
      </w:r>
      <w:r w:rsidR="00F40F98" w:rsidRPr="00934DDE">
        <w:rPr>
          <w:rFonts w:ascii="Arial Narrow" w:hAnsi="Arial Narrow" w:cs="Arial"/>
          <w:szCs w:val="24"/>
          <w:u w:val="single"/>
        </w:rPr>
        <w:t xml:space="preserve">w </w:t>
      </w:r>
      <w:r w:rsidR="008642E3" w:rsidRPr="00934DDE">
        <w:rPr>
          <w:rFonts w:ascii="Arial Narrow" w:hAnsi="Arial Narrow" w:cs="Arial"/>
          <w:szCs w:val="24"/>
          <w:u w:val="single"/>
        </w:rPr>
        <w:t>następując</w:t>
      </w:r>
      <w:r w:rsidR="00F40F98" w:rsidRPr="00934DDE">
        <w:rPr>
          <w:rFonts w:ascii="Arial Narrow" w:hAnsi="Arial Narrow" w:cs="Arial"/>
          <w:szCs w:val="24"/>
          <w:u w:val="single"/>
        </w:rPr>
        <w:t>ych przypadkach</w:t>
      </w:r>
      <w:r w:rsidR="008642E3" w:rsidRPr="00934DDE">
        <w:rPr>
          <w:rFonts w:ascii="Arial Narrow" w:hAnsi="Arial Narrow" w:cs="Arial"/>
          <w:szCs w:val="24"/>
          <w:u w:val="single"/>
        </w:rPr>
        <w:t>:</w:t>
      </w:r>
    </w:p>
    <w:p w14:paraId="3275B03E" w14:textId="77777777" w:rsidR="008642E3" w:rsidRPr="00934DDE"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śmierci</w:t>
      </w:r>
      <w:r w:rsidR="008642E3" w:rsidRPr="00934DDE">
        <w:rPr>
          <w:rFonts w:ascii="Arial Narrow" w:hAnsi="Arial Narrow" w:cs="Arial"/>
          <w:szCs w:val="24"/>
        </w:rPr>
        <w:t xml:space="preserve">, </w:t>
      </w:r>
      <w:r w:rsidR="001A729E" w:rsidRPr="00934DDE">
        <w:rPr>
          <w:rFonts w:ascii="Arial Narrow" w:hAnsi="Arial Narrow" w:cs="Arial"/>
          <w:szCs w:val="24"/>
        </w:rPr>
        <w:t xml:space="preserve">przewlekłej </w:t>
      </w:r>
      <w:r w:rsidR="008642E3" w:rsidRPr="00934DDE">
        <w:rPr>
          <w:rFonts w:ascii="Arial Narrow" w:hAnsi="Arial Narrow" w:cs="Arial"/>
          <w:szCs w:val="24"/>
        </w:rPr>
        <w:t>chorob</w:t>
      </w:r>
      <w:r w:rsidRPr="00934DDE">
        <w:rPr>
          <w:rFonts w:ascii="Arial Narrow" w:hAnsi="Arial Narrow" w:cs="Arial"/>
          <w:szCs w:val="24"/>
        </w:rPr>
        <w:t>y</w:t>
      </w:r>
      <w:r w:rsidR="008642E3" w:rsidRPr="00934DDE">
        <w:rPr>
          <w:rFonts w:ascii="Arial Narrow" w:hAnsi="Arial Narrow" w:cs="Arial"/>
          <w:szCs w:val="24"/>
        </w:rPr>
        <w:t xml:space="preserve"> lub inne</w:t>
      </w:r>
      <w:r w:rsidRPr="00934DDE">
        <w:rPr>
          <w:rFonts w:ascii="Arial Narrow" w:hAnsi="Arial Narrow" w:cs="Arial"/>
          <w:szCs w:val="24"/>
        </w:rPr>
        <w:t>go</w:t>
      </w:r>
      <w:r w:rsidR="008642E3" w:rsidRPr="00934DDE">
        <w:rPr>
          <w:rFonts w:ascii="Arial Narrow" w:hAnsi="Arial Narrow" w:cs="Arial"/>
          <w:szCs w:val="24"/>
        </w:rPr>
        <w:t xml:space="preserve"> zdarzeni</w:t>
      </w:r>
      <w:r w:rsidRPr="00934DDE">
        <w:rPr>
          <w:rFonts w:ascii="Arial Narrow" w:hAnsi="Arial Narrow" w:cs="Arial"/>
          <w:szCs w:val="24"/>
        </w:rPr>
        <w:t>a</w:t>
      </w:r>
      <w:r w:rsidR="008642E3" w:rsidRPr="00934DDE">
        <w:rPr>
          <w:rFonts w:ascii="Arial Narrow" w:hAnsi="Arial Narrow" w:cs="Arial"/>
          <w:szCs w:val="24"/>
        </w:rPr>
        <w:t xml:space="preserve"> losowe</w:t>
      </w:r>
      <w:r w:rsidRPr="00934DDE">
        <w:rPr>
          <w:rFonts w:ascii="Arial Narrow" w:hAnsi="Arial Narrow" w:cs="Arial"/>
          <w:szCs w:val="24"/>
        </w:rPr>
        <w:t>go</w:t>
      </w:r>
      <w:r w:rsidR="008642E3" w:rsidRPr="00934DDE">
        <w:rPr>
          <w:rFonts w:ascii="Arial Narrow" w:hAnsi="Arial Narrow" w:cs="Arial"/>
          <w:szCs w:val="24"/>
        </w:rPr>
        <w:t>,</w:t>
      </w:r>
    </w:p>
    <w:p w14:paraId="67F70FA4" w14:textId="77777777" w:rsidR="00907B41" w:rsidRPr="00934DDE"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pisemnej rezygnacji tych osób z wykonywania swoich obowiązków,</w:t>
      </w:r>
    </w:p>
    <w:p w14:paraId="0C1FED9C" w14:textId="77777777" w:rsidR="008642E3" w:rsidRPr="00934DDE"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nie wywiązywani</w:t>
      </w:r>
      <w:r w:rsidR="00F40F98" w:rsidRPr="00934DDE">
        <w:rPr>
          <w:rFonts w:ascii="Arial Narrow" w:hAnsi="Arial Narrow" w:cs="Arial"/>
          <w:szCs w:val="24"/>
        </w:rPr>
        <w:t>a</w:t>
      </w:r>
      <w:r w:rsidRPr="00934DDE">
        <w:rPr>
          <w:rFonts w:ascii="Arial Narrow" w:hAnsi="Arial Narrow" w:cs="Arial"/>
          <w:szCs w:val="24"/>
        </w:rPr>
        <w:t xml:space="preserve"> się osób z obowiązków wynikających z</w:t>
      </w:r>
      <w:r w:rsidR="00907B41" w:rsidRPr="00934DDE">
        <w:rPr>
          <w:rFonts w:ascii="Arial Narrow" w:hAnsi="Arial Narrow" w:cs="Arial"/>
          <w:szCs w:val="24"/>
        </w:rPr>
        <w:t xml:space="preserve"> umowy.</w:t>
      </w:r>
    </w:p>
    <w:p w14:paraId="3FEB23C8"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 przypadku przedmiotowej zmiany </w:t>
      </w:r>
      <w:r w:rsidR="00582B0F" w:rsidRPr="00934DDE">
        <w:rPr>
          <w:rFonts w:ascii="Arial Narrow" w:hAnsi="Arial Narrow" w:cs="Arial"/>
          <w:szCs w:val="24"/>
        </w:rPr>
        <w:t xml:space="preserve">Wykonawca winien wykazać, iż </w:t>
      </w:r>
      <w:r w:rsidRPr="00934DDE">
        <w:rPr>
          <w:rFonts w:ascii="Arial Narrow" w:hAnsi="Arial Narrow" w:cs="Arial"/>
          <w:szCs w:val="24"/>
        </w:rPr>
        <w:t xml:space="preserve">nowo wskazana osoba </w:t>
      </w:r>
      <w:r w:rsidR="00582B0F" w:rsidRPr="00934DDE">
        <w:rPr>
          <w:rFonts w:ascii="Arial Narrow" w:hAnsi="Arial Narrow" w:cs="Arial"/>
          <w:szCs w:val="24"/>
        </w:rPr>
        <w:t xml:space="preserve">spełnia </w:t>
      </w:r>
      <w:r w:rsidRPr="00934DDE">
        <w:rPr>
          <w:rFonts w:ascii="Arial Narrow" w:hAnsi="Arial Narrow" w:cs="Arial"/>
          <w:szCs w:val="24"/>
        </w:rPr>
        <w:t xml:space="preserve"> wymagania określone w </w:t>
      </w:r>
      <w:r w:rsidR="00B540CE">
        <w:rPr>
          <w:rFonts w:ascii="Arial Narrow" w:hAnsi="Arial Narrow" w:cs="Arial"/>
          <w:szCs w:val="24"/>
        </w:rPr>
        <w:t>SWZ</w:t>
      </w:r>
      <w:r w:rsidRPr="00934DDE">
        <w:rPr>
          <w:rFonts w:ascii="Arial Narrow" w:hAnsi="Arial Narrow" w:cs="Arial"/>
          <w:szCs w:val="24"/>
        </w:rPr>
        <w:t>.</w:t>
      </w:r>
    </w:p>
    <w:p w14:paraId="3AC88CA5"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Wykonawca jest zobowiązany zmienić osobę odpowiedzialną za wykonanie przedmiotu umowy zgodnie </w:t>
      </w:r>
      <w:r w:rsidR="00415D9C" w:rsidRPr="00934DDE">
        <w:rPr>
          <w:rFonts w:ascii="Arial Narrow" w:hAnsi="Arial Narrow" w:cs="Arial"/>
          <w:szCs w:val="24"/>
        </w:rPr>
        <w:br/>
      </w:r>
      <w:r w:rsidRPr="00934DDE">
        <w:rPr>
          <w:rFonts w:ascii="Arial Narrow" w:hAnsi="Arial Narrow" w:cs="Arial"/>
          <w:szCs w:val="24"/>
        </w:rPr>
        <w:t>z żądaniem Zamawiającego w terminie wskazanym we wniosku Zamawiającego</w:t>
      </w:r>
      <w:r w:rsidR="00907B41" w:rsidRPr="00934DDE">
        <w:rPr>
          <w:rFonts w:ascii="Arial Narrow" w:hAnsi="Arial Narrow" w:cs="Arial"/>
          <w:szCs w:val="24"/>
        </w:rPr>
        <w:t>.</w:t>
      </w:r>
    </w:p>
    <w:p w14:paraId="3AC85961" w14:textId="77777777" w:rsidR="00A97D4B" w:rsidRPr="00934DDE" w:rsidRDefault="000F6D1B">
      <w:pPr>
        <w:pStyle w:val="Tekstpodstawowywcity21"/>
        <w:widowControl/>
        <w:suppressLineNumbers w:val="0"/>
        <w:tabs>
          <w:tab w:val="clear" w:pos="851"/>
          <w:tab w:val="left" w:pos="567"/>
        </w:tabs>
        <w:autoSpaceDE w:val="0"/>
        <w:ind w:left="0"/>
        <w:jc w:val="both"/>
        <w:rPr>
          <w:rFonts w:ascii="Arial Narrow" w:hAnsi="Arial Narrow"/>
          <w:szCs w:val="24"/>
          <w:u w:val="single"/>
        </w:rPr>
      </w:pPr>
      <w:r w:rsidRPr="00934DDE">
        <w:rPr>
          <w:rFonts w:ascii="Arial Narrow" w:hAnsi="Arial Narrow"/>
          <w:szCs w:val="24"/>
        </w:rPr>
        <w:t>16</w:t>
      </w:r>
      <w:r w:rsidR="00B62835" w:rsidRPr="00934DDE">
        <w:rPr>
          <w:rFonts w:ascii="Arial Narrow" w:hAnsi="Arial Narrow"/>
          <w:szCs w:val="24"/>
        </w:rPr>
        <w:t>.</w:t>
      </w:r>
      <w:r w:rsidR="00B62835" w:rsidRPr="00934DDE">
        <w:rPr>
          <w:rFonts w:ascii="Arial Narrow" w:hAnsi="Arial Narrow"/>
          <w:szCs w:val="24"/>
        </w:rPr>
        <w:tab/>
      </w:r>
      <w:r w:rsidR="009D7E56" w:rsidRPr="00934DDE">
        <w:rPr>
          <w:rFonts w:ascii="Arial Narrow" w:hAnsi="Arial Narrow"/>
          <w:szCs w:val="24"/>
          <w:u w:val="single"/>
        </w:rPr>
        <w:t>Dopuszcza się zmianę</w:t>
      </w:r>
      <w:r w:rsidR="00E4625C" w:rsidRPr="00934DDE">
        <w:rPr>
          <w:rFonts w:ascii="Arial Narrow" w:hAnsi="Arial Narrow"/>
          <w:szCs w:val="24"/>
          <w:u w:val="single"/>
        </w:rPr>
        <w:t xml:space="preserve"> w zakresie </w:t>
      </w:r>
      <w:r w:rsidR="00415D9C" w:rsidRPr="00934DDE">
        <w:rPr>
          <w:rFonts w:ascii="Arial Narrow" w:hAnsi="Arial Narrow"/>
          <w:szCs w:val="24"/>
          <w:u w:val="single"/>
        </w:rPr>
        <w:t>m</w:t>
      </w:r>
      <w:r w:rsidR="00E4625C" w:rsidRPr="00934DDE">
        <w:rPr>
          <w:rFonts w:ascii="Arial Narrow" w:hAnsi="Arial Narrow"/>
          <w:szCs w:val="24"/>
          <w:u w:val="single"/>
        </w:rPr>
        <w:t xml:space="preserve">ateriałów, parametrów technicznych, technologii wykonania robót </w:t>
      </w:r>
    </w:p>
    <w:p w14:paraId="3319A3FF" w14:textId="77777777" w:rsidR="00E4625C" w:rsidRPr="00934DDE" w:rsidRDefault="00A97D4B">
      <w:pPr>
        <w:pStyle w:val="Tekstpodstawowywcity21"/>
        <w:widowControl/>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ab/>
      </w:r>
      <w:r w:rsidR="00E4625C" w:rsidRPr="00934DDE">
        <w:rPr>
          <w:rFonts w:ascii="Arial Narrow" w:hAnsi="Arial Narrow"/>
          <w:szCs w:val="24"/>
          <w:u w:val="single"/>
        </w:rPr>
        <w:t>budowlanych, sposobu i zakresu wykonania przedmiotu Umowy w następujących sytuacjach</w:t>
      </w:r>
      <w:r w:rsidR="00E4625C" w:rsidRPr="00934DDE">
        <w:rPr>
          <w:rFonts w:ascii="Arial Narrow" w:hAnsi="Arial Narrow"/>
          <w:szCs w:val="24"/>
        </w:rPr>
        <w:t xml:space="preserve">: </w:t>
      </w:r>
    </w:p>
    <w:p w14:paraId="79B54B98" w14:textId="77777777" w:rsidR="00E4625C" w:rsidRPr="00934DDE"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lastRenderedPageBreak/>
        <w:t xml:space="preserve">konieczności zrealizowania jakiejkolwiek części robót, objętej przedmiotem </w:t>
      </w:r>
      <w:r w:rsidR="007D4F71" w:rsidRPr="00934DDE">
        <w:rPr>
          <w:rFonts w:ascii="Arial Narrow" w:hAnsi="Arial Narrow"/>
        </w:rPr>
        <w:t>u</w:t>
      </w:r>
      <w:r w:rsidRPr="00934DDE">
        <w:rPr>
          <w:rFonts w:ascii="Arial Narrow" w:hAnsi="Arial Narrow"/>
        </w:rPr>
        <w:t xml:space="preserve">mowy, przy zastosowaniu odmiennych rozwiązań technicznych lub technologicznych, niż wskazane </w:t>
      </w:r>
      <w:r w:rsidR="00415D9C" w:rsidRPr="00934DDE">
        <w:rPr>
          <w:rFonts w:ascii="Arial Narrow" w:hAnsi="Arial Narrow"/>
        </w:rPr>
        <w:br/>
      </w:r>
      <w:r w:rsidRPr="00934DDE">
        <w:rPr>
          <w:rFonts w:ascii="Arial Narrow" w:hAnsi="Arial Narrow"/>
        </w:rPr>
        <w:t xml:space="preserve">w Dokumentacji </w:t>
      </w:r>
      <w:r w:rsidR="002D46F9" w:rsidRPr="00934DDE">
        <w:rPr>
          <w:rFonts w:ascii="Arial Narrow" w:hAnsi="Arial Narrow"/>
        </w:rPr>
        <w:t>P</w:t>
      </w:r>
      <w:r w:rsidRPr="00934DDE">
        <w:rPr>
          <w:rFonts w:ascii="Arial Narrow" w:hAnsi="Arial Narrow"/>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934DDE">
        <w:rPr>
          <w:rFonts w:ascii="Arial Narrow" w:hAnsi="Arial Narrow"/>
        </w:rPr>
        <w:t>u</w:t>
      </w:r>
      <w:r w:rsidRPr="00934DDE">
        <w:rPr>
          <w:rFonts w:ascii="Arial Narrow" w:hAnsi="Arial Narrow"/>
        </w:rPr>
        <w:t>mowy</w:t>
      </w:r>
      <w:r w:rsidR="00537648">
        <w:rPr>
          <w:rFonts w:ascii="Arial Narrow" w:hAnsi="Arial Narrow"/>
        </w:rPr>
        <w:t>, pod warunkiem że odmienne rozwiązania techniczne lub technologiczne uzyskają aprobatę Zamawiającego i Inspektora Nadzoru i zagwarantują osiągnięcie zamierzonego celu oraz wymagane parametry/efekty,</w:t>
      </w:r>
      <w:r w:rsidR="007C6DC5">
        <w:rPr>
          <w:rFonts w:ascii="Arial Narrow" w:hAnsi="Arial Narrow"/>
        </w:rPr>
        <w:t xml:space="preserve"> a zakres zmiany ma wyłącznie umożliwić oddanie przedmiotu umowy do użytkowania,</w:t>
      </w:r>
    </w:p>
    <w:p w14:paraId="3B21FDE1"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realizacji robót wynikających z wprowadzenia w Dokumentacji </w:t>
      </w:r>
      <w:r w:rsidR="002D46F9" w:rsidRPr="00934DDE">
        <w:rPr>
          <w:rFonts w:ascii="Arial Narrow" w:hAnsi="Arial Narrow"/>
        </w:rPr>
        <w:t>P</w:t>
      </w:r>
      <w:r w:rsidRPr="00934DDE">
        <w:rPr>
          <w:rFonts w:ascii="Arial Narrow" w:hAnsi="Arial Narrow"/>
        </w:rPr>
        <w:t>rojektowej zmian uznanych za nieistotne odstępstwo od projektu budowlanego, wynikających z art. 36a ust. 1 Pr</w:t>
      </w:r>
      <w:r w:rsidR="00877331" w:rsidRPr="00934DDE">
        <w:rPr>
          <w:rFonts w:ascii="Arial Narrow" w:hAnsi="Arial Narrow"/>
        </w:rPr>
        <w:t>awo Budowlane</w:t>
      </w:r>
      <w:r w:rsidR="007C6DC5">
        <w:rPr>
          <w:rFonts w:ascii="Arial Narrow" w:hAnsi="Arial Narrow"/>
        </w:rPr>
        <w:t xml:space="preserve"> pod warunkiem że zmiany uzyskają aprobatę Zamawiającego i Inspektora Nadzoru i zagwarantują osiągnięcie zamierzonego celu oraz wymagane parametry/efekty, a zakres zmiany </w:t>
      </w:r>
      <w:r w:rsidR="007C6DC5" w:rsidRPr="007C6DC5">
        <w:rPr>
          <w:rFonts w:ascii="Arial Narrow" w:hAnsi="Arial Narrow"/>
        </w:rPr>
        <w:t>ma wyłącznie umożliwić oddanie przedmiotu umowy do użytkowania,</w:t>
      </w:r>
    </w:p>
    <w:p w14:paraId="22157DBA"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geologicznych, geotechnicznych lub hydrologicznych odbiegających </w:t>
      </w:r>
      <w:r w:rsidR="00415D9C" w:rsidRPr="007C6DC5">
        <w:rPr>
          <w:rFonts w:ascii="Arial Narrow" w:hAnsi="Arial Narrow"/>
        </w:rPr>
        <w:br/>
      </w:r>
      <w:r w:rsidRPr="007C6DC5">
        <w:rPr>
          <w:rFonts w:ascii="Arial Narrow" w:hAnsi="Arial Narrow"/>
        </w:rPr>
        <w:t xml:space="preserve">w sposób istotny od przyjętych w Dokumentacji </w:t>
      </w:r>
      <w:r w:rsidR="002D46F9" w:rsidRPr="007C6DC5">
        <w:rPr>
          <w:rFonts w:ascii="Arial Narrow" w:hAnsi="Arial Narrow"/>
        </w:rPr>
        <w:t>P</w:t>
      </w:r>
      <w:r w:rsidRPr="007C6DC5">
        <w:rPr>
          <w:rFonts w:ascii="Arial Narrow" w:hAnsi="Arial Narrow"/>
        </w:rPr>
        <w:t xml:space="preserve">rojektowej, rozpoznania terenu w zakresie znalezisk archeologicznych, występowania niewybuchów lub niewypałów, które mogą skutkować </w:t>
      </w:r>
      <w:r w:rsidR="00415D9C" w:rsidRPr="007C6DC5">
        <w:rPr>
          <w:rFonts w:ascii="Arial Narrow" w:hAnsi="Arial Narrow"/>
        </w:rPr>
        <w:br/>
      </w:r>
      <w:r w:rsidRPr="007C6DC5">
        <w:rPr>
          <w:rFonts w:ascii="Arial Narrow" w:hAnsi="Arial Narrow"/>
        </w:rPr>
        <w:t xml:space="preserve">w świetle dotychczasowych założeń niewykonaniem lub nienależytym wykonaniem przedmiotu </w:t>
      </w:r>
      <w:r w:rsidR="007D4F71" w:rsidRPr="007C6DC5">
        <w:rPr>
          <w:rFonts w:ascii="Arial Narrow" w:hAnsi="Arial Narrow"/>
        </w:rPr>
        <w:t>u</w:t>
      </w:r>
      <w:r w:rsidRPr="007C6DC5">
        <w:rPr>
          <w:rFonts w:ascii="Arial Narrow" w:hAnsi="Arial Narrow"/>
        </w:rPr>
        <w:t>mowy</w:t>
      </w:r>
      <w:r w:rsidR="00A64448" w:rsidRPr="007C6DC5">
        <w:rPr>
          <w:rFonts w:ascii="Arial Narrow" w:hAnsi="Arial Narrow"/>
        </w:rPr>
        <w:t xml:space="preserve">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2D850C02"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Terenu budowy odbiegających w sposób istotny od przyjętych </w:t>
      </w:r>
      <w:r w:rsidR="00415D9C" w:rsidRPr="007C6DC5">
        <w:rPr>
          <w:rFonts w:ascii="Arial Narrow" w:hAnsi="Arial Narrow"/>
        </w:rPr>
        <w:br/>
      </w:r>
      <w:r w:rsidRPr="007C6DC5">
        <w:rPr>
          <w:rFonts w:ascii="Arial Narrow" w:hAnsi="Arial Narrow"/>
        </w:rPr>
        <w:t xml:space="preserve">w Dokumentacji projektowej, w szczególności napotkania niezinwentaryzowanych lub błędnie zinwentaryzowanych sieci, instalacji lub innych obiektów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642A6E7C"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konieczności zrealizowania przedmiotu </w:t>
      </w:r>
      <w:r w:rsidR="007D4F71" w:rsidRPr="007C6DC5">
        <w:rPr>
          <w:rFonts w:ascii="Arial Narrow" w:hAnsi="Arial Narrow"/>
        </w:rPr>
        <w:t>u</w:t>
      </w:r>
      <w:r w:rsidRPr="007C6DC5">
        <w:rPr>
          <w:rFonts w:ascii="Arial Narrow" w:hAnsi="Arial Narrow"/>
        </w:rPr>
        <w:t>mowy przy zastosowaniu innych rozwiązań technicznych lub materiałowych ze względu na zmiany obowiązującego</w:t>
      </w:r>
      <w:r w:rsidR="00537648" w:rsidRPr="007C6DC5">
        <w:rPr>
          <w:rFonts w:ascii="Arial Narrow" w:hAnsi="Arial Narrow"/>
        </w:rPr>
        <w:t xml:space="preserve"> prawa</w:t>
      </w:r>
      <w:r w:rsidR="007C6DC5" w:rsidRPr="007C6DC5">
        <w:rPr>
          <w:rFonts w:ascii="Arial Narrow" w:hAnsi="Arial Narrow"/>
        </w:rPr>
        <w:t>, pod warunkiem że zmiana uzyska aprobatę Zamawiającego i Inspektora Nadzoru i zagwarantuje osiągnięcie zamierzonego celu oraz wymagane parametry/efekty, a zakres zmiany ma wyłącznie umożliwić oddanie przedmiotu umowy do użytkowania,</w:t>
      </w:r>
    </w:p>
    <w:p w14:paraId="4ADD6902"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niebezpieczeństwa kolizji z planowanymi lub równolegle prowadzonymi przez inne podmioty inwestycjami w zakresie niezbędnym do uniknięcia lub usunięcia tych kolizji</w:t>
      </w:r>
      <w:r w:rsidR="007C6DC5" w:rsidRPr="007C6DC5">
        <w:rPr>
          <w:rFonts w:ascii="Arial Narrow" w:hAnsi="Arial Narrow"/>
        </w:rPr>
        <w:t xml:space="preserve">, pod warunkiem że zmiana uzyska aprobatę Zamawiającego i Inspektora Nadzoru i zagwarantuje osiągnięcie zamierzonego celu oraz wymagane parametry/efekty, a zakres zmiany ma wyłącznie umożliwić oddanie przedmiotu umowy do użytkowania, </w:t>
      </w:r>
    </w:p>
    <w:p w14:paraId="2B124306" w14:textId="77777777" w:rsidR="00C40F42"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Siły wyższej </w:t>
      </w:r>
      <w:r w:rsidR="00946E73" w:rsidRPr="007C6DC5">
        <w:rPr>
          <w:rFonts w:ascii="Arial Narrow" w:hAnsi="Arial Narrow"/>
        </w:rPr>
        <w:t xml:space="preserve">opisanej w § 13 poniżej </w:t>
      </w:r>
      <w:r w:rsidRPr="007C6DC5">
        <w:rPr>
          <w:rFonts w:ascii="Arial Narrow" w:hAnsi="Arial Narrow"/>
        </w:rPr>
        <w:t xml:space="preserve">uniemożliwiającej wykonanie przedmiotu </w:t>
      </w:r>
      <w:r w:rsidR="007D4F71" w:rsidRPr="007C6DC5">
        <w:rPr>
          <w:rFonts w:ascii="Arial Narrow" w:hAnsi="Arial Narrow"/>
        </w:rPr>
        <w:t>u</w:t>
      </w:r>
      <w:r w:rsidRPr="007C6DC5">
        <w:rPr>
          <w:rFonts w:ascii="Arial Narrow" w:hAnsi="Arial Narrow"/>
        </w:rPr>
        <w:t>mowy zgodnie z jej postanowieniami</w:t>
      </w:r>
      <w:r w:rsidR="007C6DC5" w:rsidRPr="007C6DC5">
        <w:rPr>
          <w:rFonts w:ascii="Arial Narrow" w:hAnsi="Arial Narrow"/>
        </w:rPr>
        <w:t>, pod warunkiem że zmiana uzyska aprobatę Zamawiającego i</w:t>
      </w:r>
      <w:r w:rsidR="007C6DC5">
        <w:rPr>
          <w:rFonts w:ascii="Arial Narrow" w:hAnsi="Arial Narrow"/>
        </w:rPr>
        <w:t xml:space="preserve"> Inspektora Nadzoru i zagwarantuje osiągnięcie zamierzonego celu oraz wymagane parametry/efekty, a zakres zmiany ma wyłącznie umożliwić oddanie przedmiotu umowy do użytkowania</w:t>
      </w:r>
      <w:r w:rsidRPr="00934DDE">
        <w:rPr>
          <w:rFonts w:ascii="Arial Narrow" w:hAnsi="Arial Narrow"/>
        </w:rPr>
        <w:t>.</w:t>
      </w:r>
    </w:p>
    <w:p w14:paraId="76A21A16" w14:textId="77777777" w:rsidR="007C6DC5" w:rsidRDefault="007C6DC5" w:rsidP="004231ED">
      <w:pPr>
        <w:pStyle w:val="Akapitzlist"/>
        <w:numPr>
          <w:ilvl w:val="0"/>
          <w:numId w:val="62"/>
        </w:numPr>
        <w:tabs>
          <w:tab w:val="left" w:pos="567"/>
          <w:tab w:val="left" w:pos="1134"/>
        </w:tabs>
        <w:ind w:left="1134" w:hanging="567"/>
        <w:jc w:val="both"/>
        <w:rPr>
          <w:rFonts w:ascii="Arial Narrow" w:hAnsi="Arial Narrow"/>
        </w:rPr>
      </w:pPr>
      <w:r>
        <w:rPr>
          <w:rFonts w:ascii="Arial Narrow" w:hAnsi="Arial Narrow"/>
        </w:rPr>
        <w:t>Każda ze wskazanych zmian w ust. 16 pkt 1)-7) może być powiązana ze zmianą wynagrodzenia na zasadach określonych w ust. 13 i zmianą terminu na zasadach określonych w ust. 14.</w:t>
      </w:r>
    </w:p>
    <w:p w14:paraId="43CFC730" w14:textId="77777777" w:rsidR="001506B3" w:rsidRPr="00934DDE" w:rsidRDefault="001506B3"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Pr="00934DDE">
        <w:rPr>
          <w:rFonts w:ascii="Arial Narrow" w:hAnsi="Arial Narrow" w:cs="Arial"/>
          <w:b/>
        </w:rPr>
        <w:t>1</w:t>
      </w:r>
      <w:r w:rsidR="00424364" w:rsidRPr="00934DDE">
        <w:rPr>
          <w:rFonts w:ascii="Arial Narrow" w:hAnsi="Arial Narrow" w:cs="Arial"/>
          <w:b/>
        </w:rPr>
        <w:t>3</w:t>
      </w:r>
    </w:p>
    <w:p w14:paraId="15194665" w14:textId="77777777" w:rsidR="001506B3" w:rsidRPr="00934DDE" w:rsidRDefault="001506B3" w:rsidP="00757AE7">
      <w:pPr>
        <w:spacing w:after="240"/>
        <w:jc w:val="center"/>
        <w:rPr>
          <w:rFonts w:ascii="Arial Narrow" w:hAnsi="Arial Narrow" w:cs="Arial"/>
          <w:b/>
        </w:rPr>
      </w:pPr>
      <w:r w:rsidRPr="00934DDE">
        <w:rPr>
          <w:rFonts w:ascii="Arial Narrow" w:hAnsi="Arial Narrow" w:cs="Arial"/>
          <w:b/>
        </w:rPr>
        <w:t>(siła wyższa)</w:t>
      </w:r>
    </w:p>
    <w:p w14:paraId="05AE4EE3"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0B1504CE"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Siła wyższa oznacza zdarzenie zewnętrzne wobec łączącej Strony więzi prawnej</w:t>
      </w:r>
      <w:r w:rsidR="00C879EA" w:rsidRPr="00934DDE">
        <w:rPr>
          <w:rFonts w:ascii="Arial Narrow" w:hAnsi="Arial Narrow" w:cs="Arial"/>
        </w:rPr>
        <w:t>, a w szczególności</w:t>
      </w:r>
      <w:r w:rsidRPr="00934DDE">
        <w:rPr>
          <w:rFonts w:ascii="Arial Narrow" w:hAnsi="Arial Narrow" w:cs="Arial"/>
        </w:rPr>
        <w:t>:</w:t>
      </w:r>
    </w:p>
    <w:p w14:paraId="4065F800" w14:textId="77777777" w:rsidR="001506B3"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lastRenderedPageBreak/>
        <w:t>o</w:t>
      </w:r>
      <w:r w:rsidR="003D5D01" w:rsidRPr="00934DDE">
        <w:rPr>
          <w:rFonts w:ascii="Arial Narrow" w:hAnsi="Arial Narrow" w:cs="Arial"/>
        </w:rPr>
        <w:t xml:space="preserve"> charakterze niezależnym od Stron,</w:t>
      </w:r>
    </w:p>
    <w:p w14:paraId="22E7F570"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Strony nie mogły przewidzieć przed zawarciem umowy,</w:t>
      </w:r>
    </w:p>
    <w:p w14:paraId="37BF9092"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nie można uniknąć, ani któremu Strony nie mogły zapobiec przy zachowaniu należytej staranności.</w:t>
      </w:r>
    </w:p>
    <w:p w14:paraId="4B1A046F" w14:textId="77777777" w:rsidR="003D5D01" w:rsidRPr="00934DDE" w:rsidRDefault="005D20EF" w:rsidP="004231ED">
      <w:pPr>
        <w:numPr>
          <w:ilvl w:val="0"/>
          <w:numId w:val="31"/>
        </w:numPr>
        <w:ind w:left="567" w:hanging="567"/>
        <w:jc w:val="both"/>
        <w:rPr>
          <w:rFonts w:ascii="Arial Narrow" w:hAnsi="Arial Narrow" w:cs="Arial"/>
        </w:rPr>
      </w:pPr>
      <w:r w:rsidRPr="00934DDE">
        <w:rPr>
          <w:rFonts w:ascii="Arial Narrow" w:hAnsi="Arial Narrow" w:cs="Arial"/>
        </w:rPr>
        <w:t>Siła wyższa może obejmować wyjątkowe zdarzenia i okoliczności wymienione poniżej, ale bez ograniczania się do nich, jeśli tylko warunki określone w ust. 2 pkt. 1</w:t>
      </w:r>
      <w:r w:rsidR="00602830" w:rsidRPr="00934DDE">
        <w:rPr>
          <w:rFonts w:ascii="Arial Narrow" w:hAnsi="Arial Narrow" w:cs="Arial"/>
        </w:rPr>
        <w:t>)</w:t>
      </w:r>
      <w:r w:rsidRPr="00934DDE">
        <w:rPr>
          <w:rFonts w:ascii="Arial Narrow" w:hAnsi="Arial Narrow" w:cs="Arial"/>
        </w:rPr>
        <w:t xml:space="preserve"> – 3</w:t>
      </w:r>
      <w:r w:rsidR="00602830" w:rsidRPr="00934DDE">
        <w:rPr>
          <w:rFonts w:ascii="Arial Narrow" w:hAnsi="Arial Narrow" w:cs="Arial"/>
        </w:rPr>
        <w:t>)</w:t>
      </w:r>
      <w:r w:rsidRPr="00934DDE">
        <w:rPr>
          <w:rFonts w:ascii="Arial Narrow" w:hAnsi="Arial Narrow" w:cs="Arial"/>
        </w:rPr>
        <w:t xml:space="preserve"> są spełnione:</w:t>
      </w:r>
    </w:p>
    <w:p w14:paraId="4028F688"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wojna, działania wojenne, inwazja, działania wrogów zewnętrznych,</w:t>
      </w:r>
    </w:p>
    <w:p w14:paraId="7E86A1EF"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 xml:space="preserve">terroryzm, rewolucja, wojna domowa, powstanie, przewrót wojskowy lub cywilny, </w:t>
      </w:r>
    </w:p>
    <w:p w14:paraId="0DFF488F"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bunt, niepokoje, zamieszki, strajki, spowodowane przez osoby inne, niż personel Wykonawcy lub Podwykonawcy,</w:t>
      </w:r>
    </w:p>
    <w:p w14:paraId="158F5DCF"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 xml:space="preserve">amunicja wojskowa, materiały wybuchowe, promieniowanie jonizujące lub skażenia radioaktywne </w:t>
      </w:r>
      <w:r w:rsidR="00415D9C" w:rsidRPr="00934DDE">
        <w:rPr>
          <w:rFonts w:ascii="Arial Narrow" w:hAnsi="Arial Narrow" w:cs="Arial"/>
          <w:bCs/>
        </w:rPr>
        <w:br/>
      </w:r>
      <w:r w:rsidRPr="00934DDE">
        <w:rPr>
          <w:rFonts w:ascii="Arial Narrow" w:hAnsi="Arial Narrow" w:cs="Arial"/>
          <w:bCs/>
        </w:rPr>
        <w:t xml:space="preserve">z wyjątkiem tych, które mogą być przypisane użyciu przez Wykonawcy  takiej amunicji, materiałów wybuchowych, promieniowania, radioaktywności; </w:t>
      </w:r>
    </w:p>
    <w:p w14:paraId="380E8918"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klęski żywiołowe takie jak na przykład trzęsienia ziemi, huragan, tajfun, niezwykłe mrozy, powodzie.</w:t>
      </w:r>
    </w:p>
    <w:p w14:paraId="20AE2EB8"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Strona, której dotyczą okoliczności siły wyższej podejmie uzasadnione kroki w celu usunięcia przeszkód, aby wywiązać się ze swoich zobowiązań minimalizując zwłokę lub szkodę.</w:t>
      </w:r>
    </w:p>
    <w:p w14:paraId="554309E1"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Strony nie poniosą odpowiedzialności za rozwiązanie Umowy z powodu uchybienia, jeżeli ich opóźnienie w wywiązywaniu się lub inne niewypełnienie ich zobowiązań wynikających </w:t>
      </w:r>
      <w:r w:rsidR="00F45617" w:rsidRPr="00934DDE">
        <w:rPr>
          <w:rFonts w:ascii="Arial Narrow" w:hAnsi="Arial Narrow" w:cs="Arial"/>
          <w:bCs/>
        </w:rPr>
        <w:br/>
      </w:r>
      <w:r w:rsidRPr="00934DDE">
        <w:rPr>
          <w:rFonts w:ascii="Arial Narrow" w:hAnsi="Arial Narrow" w:cs="Arial"/>
          <w:bCs/>
        </w:rPr>
        <w:t xml:space="preserve">z Umowy jest wynikiem zdarzenia siły wyższej. Zamawiający nie jest zobowiązany </w:t>
      </w:r>
      <w:r w:rsidR="00F45617" w:rsidRPr="00934DDE">
        <w:rPr>
          <w:rFonts w:ascii="Arial Narrow" w:hAnsi="Arial Narrow" w:cs="Arial"/>
          <w:bCs/>
        </w:rPr>
        <w:br/>
      </w:r>
      <w:r w:rsidRPr="00934DDE">
        <w:rPr>
          <w:rFonts w:ascii="Arial Narrow" w:hAnsi="Arial Narrow" w:cs="Arial"/>
          <w:bCs/>
        </w:rPr>
        <w:t>do płacenia odsetek od nieterminowych płatności, jeżeli jest to wynikiem zaistnienia siły wyższej.</w:t>
      </w:r>
    </w:p>
    <w:p w14:paraId="07DEF00F" w14:textId="77777777" w:rsidR="00887AB4"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Jeżeli w opinii jednej ze Stron zaistniały jakiekolwiek okoliczności siły wyższej mogące mieć wpływ </w:t>
      </w:r>
      <w:r w:rsidR="00EF440F" w:rsidRPr="00934DDE">
        <w:rPr>
          <w:rFonts w:ascii="Arial Narrow" w:hAnsi="Arial Narrow" w:cs="Arial"/>
          <w:bCs/>
        </w:rPr>
        <w:br/>
      </w:r>
      <w:r w:rsidRPr="00934DDE">
        <w:rPr>
          <w:rFonts w:ascii="Arial Narrow" w:hAnsi="Arial Narrow" w:cs="Arial"/>
          <w:bCs/>
        </w:rPr>
        <w:t xml:space="preserve">na wywiązanie się z jej zobowiązań, Strona ta powinna niezwłocznie powiadomić na piśmie drugą Stronę podając szczegóły dotyczące charakteru, prawdopodobnego okresu trwania i możliwych skutków takich okoliczności. O ile </w:t>
      </w:r>
      <w:r w:rsidR="00205DCE" w:rsidRPr="00934DDE">
        <w:rPr>
          <w:rFonts w:ascii="Arial Narrow" w:hAnsi="Arial Narrow" w:cs="Arial"/>
          <w:bCs/>
        </w:rPr>
        <w:t xml:space="preserve">Zamawiający </w:t>
      </w:r>
      <w:r w:rsidRPr="00934DDE">
        <w:rPr>
          <w:rFonts w:ascii="Arial Narrow" w:hAnsi="Arial Narrow" w:cs="Arial"/>
          <w:bCs/>
        </w:rPr>
        <w:t xml:space="preserve">nie poleci inaczej, </w:t>
      </w:r>
      <w:r w:rsidR="00205DCE" w:rsidRPr="00934DDE">
        <w:rPr>
          <w:rFonts w:ascii="Arial Narrow" w:hAnsi="Arial Narrow" w:cs="Arial"/>
          <w:bCs/>
        </w:rPr>
        <w:t xml:space="preserve">Wykonawca </w:t>
      </w:r>
      <w:r w:rsidRPr="00934DDE">
        <w:rPr>
          <w:rFonts w:ascii="Arial Narrow" w:hAnsi="Arial Narrow" w:cs="Arial"/>
          <w:bCs/>
        </w:rPr>
        <w:t xml:space="preserve">jest zobowiązany kontynuować wypełnianie swoich zobowiązań wynikających z Umowy stosując środki alternatywne </w:t>
      </w:r>
      <w:r w:rsidR="00EF440F" w:rsidRPr="00934DDE">
        <w:rPr>
          <w:rFonts w:ascii="Arial Narrow" w:hAnsi="Arial Narrow" w:cs="Arial"/>
          <w:bCs/>
        </w:rPr>
        <w:br/>
      </w:r>
      <w:r w:rsidRPr="00934DDE">
        <w:rPr>
          <w:rFonts w:ascii="Arial Narrow" w:hAnsi="Arial Narrow" w:cs="Arial"/>
          <w:bCs/>
        </w:rPr>
        <w:t xml:space="preserve">po ich uprzedniej akceptacji przez </w:t>
      </w:r>
      <w:r w:rsidR="00205DCE" w:rsidRPr="00934DDE">
        <w:rPr>
          <w:rFonts w:ascii="Arial Narrow" w:hAnsi="Arial Narrow" w:cs="Arial"/>
          <w:bCs/>
        </w:rPr>
        <w:t>Zamawiającego.</w:t>
      </w:r>
    </w:p>
    <w:p w14:paraId="0EAC1178" w14:textId="77777777" w:rsidR="001A2A0C" w:rsidRPr="00934DDE" w:rsidRDefault="006F6A70" w:rsidP="004231ED">
      <w:pPr>
        <w:numPr>
          <w:ilvl w:val="0"/>
          <w:numId w:val="33"/>
        </w:numPr>
        <w:tabs>
          <w:tab w:val="left" w:pos="567"/>
        </w:tabs>
        <w:ind w:left="567" w:hanging="567"/>
        <w:contextualSpacing/>
        <w:jc w:val="both"/>
        <w:rPr>
          <w:rFonts w:ascii="Arial Narrow" w:hAnsi="Arial Narrow" w:cs="Arial"/>
          <w:bCs/>
        </w:rPr>
      </w:pPr>
      <w:r w:rsidRPr="00934DDE">
        <w:rPr>
          <w:rFonts w:ascii="Arial Narrow" w:hAnsi="Arial Narrow" w:cs="Arial"/>
          <w:bCs/>
        </w:rPr>
        <w:t xml:space="preserve">W przypadku zaistnienia okoliczności siły wyższej i ich trwania przez okres 180 dni, niezależnie </w:t>
      </w:r>
      <w:r w:rsidR="00EF440F" w:rsidRPr="00934DDE">
        <w:rPr>
          <w:rFonts w:ascii="Arial Narrow" w:hAnsi="Arial Narrow" w:cs="Arial"/>
          <w:bCs/>
        </w:rPr>
        <w:br/>
      </w:r>
      <w:r w:rsidRPr="00934DDE">
        <w:rPr>
          <w:rFonts w:ascii="Arial Narrow" w:hAnsi="Arial Narrow" w:cs="Arial"/>
          <w:bCs/>
        </w:rPr>
        <w:t xml:space="preserve">od jakiegokolwiek wydłużenia okresu realizacji, jakie może zostać przyznane </w:t>
      </w:r>
      <w:r w:rsidR="00887AB4" w:rsidRPr="00934DDE">
        <w:rPr>
          <w:rFonts w:ascii="Arial Narrow" w:hAnsi="Arial Narrow" w:cs="Arial"/>
          <w:bCs/>
        </w:rPr>
        <w:t>Wykonawcy</w:t>
      </w:r>
      <w:r w:rsidRPr="00934DDE">
        <w:rPr>
          <w:rFonts w:ascii="Arial Narrow" w:hAnsi="Arial Narrow" w:cs="Arial"/>
          <w:bCs/>
        </w:rPr>
        <w:t xml:space="preserve"> z wyżej wymienionej przyczyny, każda ze stron jest uprawniona do </w:t>
      </w:r>
      <w:r w:rsidR="004763CE" w:rsidRPr="00934DDE">
        <w:rPr>
          <w:rFonts w:ascii="Arial Narrow" w:hAnsi="Arial Narrow" w:cs="Arial"/>
          <w:bCs/>
        </w:rPr>
        <w:t>odstąpienia od umowy</w:t>
      </w:r>
      <w:r w:rsidR="00B27855">
        <w:rPr>
          <w:rFonts w:ascii="Arial Narrow" w:hAnsi="Arial Narrow" w:cs="Arial"/>
          <w:bCs/>
        </w:rPr>
        <w:t xml:space="preserve"> w termi</w:t>
      </w:r>
      <w:r w:rsidR="00CD0CE6">
        <w:rPr>
          <w:rFonts w:ascii="Arial Narrow" w:hAnsi="Arial Narrow" w:cs="Arial"/>
          <w:bCs/>
        </w:rPr>
        <w:t>n</w:t>
      </w:r>
      <w:r w:rsidR="00B27855">
        <w:rPr>
          <w:rFonts w:ascii="Arial Narrow" w:hAnsi="Arial Narrow" w:cs="Arial"/>
          <w:bCs/>
        </w:rPr>
        <w:t xml:space="preserve">ie 30 dni od </w:t>
      </w:r>
      <w:r w:rsidR="00CD0CE6">
        <w:rPr>
          <w:rFonts w:ascii="Arial Narrow" w:hAnsi="Arial Narrow" w:cs="Arial"/>
          <w:bCs/>
        </w:rPr>
        <w:t>zaistnienia okoliczności uprawniających do odstąpienia</w:t>
      </w:r>
      <w:r w:rsidR="001A2A0C" w:rsidRPr="00934DDE">
        <w:rPr>
          <w:rFonts w:ascii="Arial Narrow" w:hAnsi="Arial Narrow" w:cs="Arial"/>
          <w:bCs/>
        </w:rPr>
        <w:t>.</w:t>
      </w:r>
      <w:r w:rsidRPr="00934DDE">
        <w:rPr>
          <w:rFonts w:ascii="Arial Narrow" w:hAnsi="Arial Narrow" w:cs="Arial"/>
          <w:bCs/>
        </w:rPr>
        <w:t xml:space="preserve"> </w:t>
      </w:r>
    </w:p>
    <w:p w14:paraId="7A26EDE6" w14:textId="77777777" w:rsidR="007B0653" w:rsidRPr="00934DDE" w:rsidRDefault="008B69E0"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157238" w:rsidRPr="00934DDE">
        <w:rPr>
          <w:rFonts w:ascii="Arial Narrow" w:hAnsi="Arial Narrow" w:cs="Arial"/>
          <w:b/>
        </w:rPr>
        <w:t>1</w:t>
      </w:r>
      <w:r w:rsidR="00424364" w:rsidRPr="00934DDE">
        <w:rPr>
          <w:rFonts w:ascii="Arial Narrow" w:hAnsi="Arial Narrow" w:cs="Arial"/>
          <w:b/>
        </w:rPr>
        <w:t>4</w:t>
      </w:r>
    </w:p>
    <w:p w14:paraId="4281916E" w14:textId="77777777" w:rsidR="00585FC6" w:rsidRPr="00934DDE" w:rsidRDefault="00136596" w:rsidP="00757AE7">
      <w:pPr>
        <w:spacing w:after="240"/>
        <w:jc w:val="center"/>
        <w:rPr>
          <w:rFonts w:ascii="Arial Narrow" w:hAnsi="Arial Narrow" w:cs="Arial"/>
          <w:b/>
        </w:rPr>
      </w:pPr>
      <w:r w:rsidRPr="00934DDE">
        <w:rPr>
          <w:rFonts w:ascii="Arial Narrow" w:hAnsi="Arial Narrow" w:cs="Arial"/>
          <w:b/>
        </w:rPr>
        <w:t>(c</w:t>
      </w:r>
      <w:r w:rsidR="00157238" w:rsidRPr="00934DDE">
        <w:rPr>
          <w:rFonts w:ascii="Arial Narrow" w:hAnsi="Arial Narrow" w:cs="Arial"/>
          <w:b/>
        </w:rPr>
        <w:t>esja na rzecz osób trzecich</w:t>
      </w:r>
      <w:r w:rsidRPr="00934DDE">
        <w:rPr>
          <w:rFonts w:ascii="Arial Narrow" w:hAnsi="Arial Narrow" w:cs="Arial"/>
          <w:b/>
        </w:rPr>
        <w:t>)</w:t>
      </w:r>
    </w:p>
    <w:p w14:paraId="7FB512FB" w14:textId="77777777" w:rsidR="00D45C14"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Wykonawca nie może</w:t>
      </w:r>
      <w:r w:rsidR="00D45C14" w:rsidRPr="00D45C14">
        <w:rPr>
          <w:rFonts w:ascii="Arial Narrow" w:hAnsi="Arial Narrow"/>
          <w:iCs/>
          <w:color w:val="000000" w:themeColor="text1"/>
        </w:rPr>
        <w:t xml:space="preserve"> </w:t>
      </w:r>
      <w:r w:rsidR="00D45C14" w:rsidRPr="00757AE7">
        <w:rPr>
          <w:rFonts w:ascii="Arial Narrow" w:hAnsi="Arial Narrow" w:cs="Arial"/>
          <w:color w:val="00000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60A62835"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 xml:space="preserve">W przypadku Wykonawcy będącego Konsorcjum, z wnioskiem do Zamawiającego </w:t>
      </w:r>
      <w:r w:rsidRPr="00757AE7">
        <w:rPr>
          <w:rFonts w:ascii="Arial Narrow" w:hAnsi="Arial Narrow" w:cs="Arial"/>
          <w:color w:val="000000"/>
        </w:rPr>
        <w:br/>
        <w:t>o wyrażenie zgody na dokonanie czynności, o której mowa w ust.1. niniejszego paragrafu, występuje podmiot reprezentujący wszystkich członków Konsorcjum, zgodnie z posiadanym pełnomocnictwem.</w:t>
      </w:r>
    </w:p>
    <w:p w14:paraId="6161715D"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246DD24" w14:textId="77777777" w:rsidR="00F00E83"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Cesja, przelew lub czynność wywołująca podobne skutki, dokonane bez pisemnej zgody Zamawiającego są względem Zamawiającego bezskuteczne.</w:t>
      </w:r>
    </w:p>
    <w:p w14:paraId="239E9E8C" w14:textId="77777777" w:rsidR="009E1B5D" w:rsidRPr="00215E82" w:rsidRDefault="00162FBD" w:rsidP="00757AE7">
      <w:pPr>
        <w:spacing w:before="240"/>
        <w:jc w:val="center"/>
        <w:rPr>
          <w:rFonts w:ascii="Arial Narrow" w:hAnsi="Arial Narrow" w:cs="Arial"/>
          <w:b/>
        </w:rPr>
      </w:pPr>
      <w:r w:rsidRPr="00215E82">
        <w:rPr>
          <w:rFonts w:ascii="Arial Narrow" w:hAnsi="Arial Narrow" w:cs="Arial"/>
          <w:b/>
        </w:rPr>
        <w:t>§</w:t>
      </w:r>
      <w:r w:rsidR="00424364" w:rsidRPr="00215E82">
        <w:rPr>
          <w:rFonts w:ascii="Arial Narrow" w:hAnsi="Arial Narrow" w:cs="Arial"/>
          <w:b/>
        </w:rPr>
        <w:t xml:space="preserve"> </w:t>
      </w:r>
      <w:r w:rsidR="00717D6F" w:rsidRPr="00215E82">
        <w:rPr>
          <w:rFonts w:ascii="Arial Narrow" w:hAnsi="Arial Narrow" w:cs="Arial"/>
          <w:b/>
        </w:rPr>
        <w:t>1</w:t>
      </w:r>
      <w:r w:rsidR="00424364" w:rsidRPr="00215E82">
        <w:rPr>
          <w:rFonts w:ascii="Arial Narrow" w:hAnsi="Arial Narrow" w:cs="Arial"/>
          <w:b/>
        </w:rPr>
        <w:t>5</w:t>
      </w:r>
    </w:p>
    <w:p w14:paraId="17352D10" w14:textId="77777777" w:rsidR="00215E82" w:rsidRPr="00757AE7" w:rsidRDefault="005F7EEC" w:rsidP="00757AE7">
      <w:pPr>
        <w:pStyle w:val="Tekstpodstawowy21"/>
        <w:tabs>
          <w:tab w:val="left" w:pos="708"/>
        </w:tabs>
        <w:overflowPunct/>
        <w:autoSpaceDE/>
        <w:autoSpaceDN w:val="0"/>
        <w:spacing w:line="240" w:lineRule="auto"/>
        <w:jc w:val="center"/>
        <w:rPr>
          <w:rFonts w:ascii="Arial Narrow" w:hAnsi="Arial Narrow" w:cs="Arial"/>
          <w:b/>
          <w:sz w:val="24"/>
          <w:szCs w:val="24"/>
        </w:rPr>
      </w:pPr>
      <w:r>
        <w:rPr>
          <w:rFonts w:ascii="Arial Narrow" w:hAnsi="Arial Narrow" w:cs="Arial"/>
          <w:b/>
          <w:sz w:val="24"/>
          <w:szCs w:val="24"/>
        </w:rPr>
        <w:t>(o</w:t>
      </w:r>
      <w:r w:rsidR="00215E82" w:rsidRPr="00757AE7">
        <w:rPr>
          <w:rFonts w:ascii="Arial Narrow" w:hAnsi="Arial Narrow" w:cs="Arial"/>
          <w:b/>
          <w:sz w:val="24"/>
          <w:szCs w:val="24"/>
        </w:rPr>
        <w:t>chrona danych osobowych</w:t>
      </w:r>
    </w:p>
    <w:p w14:paraId="6E0E8E3C" w14:textId="77777777" w:rsidR="00215E82" w:rsidRPr="00757AE7" w:rsidRDefault="00215E82" w:rsidP="00757AE7">
      <w:pPr>
        <w:pStyle w:val="Tekstpodstawowy21"/>
        <w:tabs>
          <w:tab w:val="left" w:pos="708"/>
        </w:tabs>
        <w:overflowPunct/>
        <w:autoSpaceDE/>
        <w:autoSpaceDN w:val="0"/>
        <w:spacing w:line="240" w:lineRule="auto"/>
        <w:jc w:val="center"/>
        <w:rPr>
          <w:rFonts w:ascii="Arial Narrow" w:hAnsi="Arial Narrow" w:cs="Arial"/>
          <w:b/>
          <w:sz w:val="24"/>
          <w:szCs w:val="24"/>
        </w:rPr>
      </w:pPr>
    </w:p>
    <w:p w14:paraId="3F738251" w14:textId="77777777" w:rsidR="00215E82" w:rsidRPr="00757AE7" w:rsidRDefault="00215E82" w:rsidP="004231ED">
      <w:pPr>
        <w:widowControl w:val="0"/>
        <w:numPr>
          <w:ilvl w:val="2"/>
          <w:numId w:val="75"/>
        </w:numPr>
        <w:tabs>
          <w:tab w:val="num" w:pos="426"/>
        </w:tabs>
        <w:suppressAutoHyphens/>
        <w:ind w:left="426"/>
        <w:jc w:val="both"/>
        <w:rPr>
          <w:rFonts w:ascii="Arial Narrow" w:eastAsia="Andale Sans UI" w:hAnsi="Arial Narrow" w:cs="Arial"/>
          <w:lang w:eastAsia="en-US"/>
        </w:rPr>
      </w:pPr>
      <w:r w:rsidRPr="00757AE7">
        <w:rPr>
          <w:rFonts w:ascii="Arial Narrow" w:eastAsia="Andale Sans UI" w:hAnsi="Arial Narrow" w:cs="Arial"/>
          <w:lang w:eastAsia="en-US"/>
        </w:rPr>
        <w:t xml:space="preserve">Zgodnie </w:t>
      </w:r>
      <w:r w:rsidRPr="00757AE7">
        <w:rPr>
          <w:rFonts w:ascii="Arial Narrow" w:hAnsi="Arial Narrow" w:cs="Arial"/>
        </w:rPr>
        <w:t xml:space="preserve">z art. 5 ust. 1 lit. a, art. 12 ust. 1 oraz art. 13 </w:t>
      </w:r>
      <w:r w:rsidRPr="00757AE7">
        <w:rPr>
          <w:rFonts w:ascii="Arial Narrow" w:hAnsi="Arial Narrow" w:cs="Arial"/>
          <w:lang w:eastAsia="ar-SA"/>
        </w:rPr>
        <w:t xml:space="preserve">Rozporządzenia Parlamentu Europejskiego i Rady (UE) 2016/679 z dnia 27 kwietnia 2016 r. w sprawie ochrony osób fizycznych w związku z przetwarzaniem danych </w:t>
      </w:r>
      <w:r w:rsidRPr="00757AE7">
        <w:rPr>
          <w:rFonts w:ascii="Arial Narrow" w:hAnsi="Arial Narrow" w:cs="Arial"/>
          <w:lang w:eastAsia="ar-SA"/>
        </w:rPr>
        <w:lastRenderedPageBreak/>
        <w:t xml:space="preserve">osobowych i w sprawie swobodnego przepływu takich danych oraz uchylenia dyrektywy 95/46/WE (ogólne rozporządzenie o ochronie danych) (Dz. Urz. UE L 119 z 04.05.2016), </w:t>
      </w:r>
      <w:r w:rsidRPr="00757AE7">
        <w:rPr>
          <w:rFonts w:ascii="Arial Narrow" w:hAnsi="Arial Narrow" w:cs="Arial"/>
        </w:rPr>
        <w:t>dalej „RODO”, informujemy, że:</w:t>
      </w:r>
    </w:p>
    <w:p w14:paraId="4D5B3444"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 xml:space="preserve">Administratorem Pani/Pana danych osobowych jest Prezydent Miasta </w:t>
      </w:r>
      <w:r w:rsidRPr="00757AE7">
        <w:rPr>
          <w:rFonts w:ascii="Arial Narrow" w:hAnsi="Arial Narrow" w:cs="Arial"/>
          <w:lang w:eastAsia="ar-SA"/>
        </w:rPr>
        <w:t>z siedzibą w Gorzowie Wlkp. ul. Sikorskiego 3-4,</w:t>
      </w:r>
    </w:p>
    <w:p w14:paraId="3EF1028C"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lang w:eastAsia="ar-SA"/>
        </w:rPr>
        <w:t>W sprawie zakresu i sposobu przetwarzania danych osobowych Pani/Pana dotyczących, a także przysługujących z tego tytułu praw, może się Pan/Pani kontaktować z Inspektorem Ochrony Danych:</w:t>
      </w:r>
    </w:p>
    <w:p w14:paraId="3EFB99A3"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listownie: ul. Łokietka 22, 66-400 Gorzów Wlkp.,</w:t>
      </w:r>
    </w:p>
    <w:p w14:paraId="5541E7D1"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telefonicznie: tel. 95 735 55 63,</w:t>
      </w:r>
    </w:p>
    <w:p w14:paraId="5C672274" w14:textId="77777777" w:rsidR="00215E82" w:rsidRPr="00757AE7" w:rsidRDefault="00215E82">
      <w:pPr>
        <w:widowControl w:val="0"/>
        <w:suppressAutoHyphens/>
        <w:ind w:left="644"/>
        <w:jc w:val="both"/>
        <w:rPr>
          <w:rFonts w:ascii="Arial Narrow" w:eastAsia="Andale Sans UI" w:hAnsi="Arial Narrow" w:cs="Arial"/>
          <w:lang w:eastAsia="en-US"/>
        </w:rPr>
      </w:pPr>
      <w:r w:rsidRPr="00757AE7">
        <w:rPr>
          <w:rFonts w:ascii="Arial Narrow" w:hAnsi="Arial Narrow" w:cs="Arial"/>
          <w:lang w:eastAsia="ar-SA"/>
        </w:rPr>
        <w:t xml:space="preserve">- za pośrednictwem poczty elektronicznej: </w:t>
      </w:r>
      <w:hyperlink r:id="rId9" w:history="1">
        <w:r w:rsidRPr="00757AE7">
          <w:rPr>
            <w:rFonts w:ascii="Arial Narrow" w:hAnsi="Arial Narrow" w:cs="Arial"/>
            <w:u w:val="single"/>
            <w:lang w:eastAsia="ar-SA"/>
          </w:rPr>
          <w:t>jod@um.gorzow.pl</w:t>
        </w:r>
      </w:hyperlink>
      <w:r w:rsidRPr="00757AE7">
        <w:rPr>
          <w:rFonts w:ascii="Arial Narrow" w:hAnsi="Arial Narrow" w:cs="Arial"/>
          <w:lang w:eastAsia="ar-SA"/>
        </w:rPr>
        <w:t xml:space="preserve">,  </w:t>
      </w:r>
    </w:p>
    <w:p w14:paraId="7BA19AB2"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Pani/Pana dane osobowe przetwarzane będą w celu realizacji umowy – na podstawie art. 6 ust. 1 </w:t>
      </w:r>
      <w:proofErr w:type="spellStart"/>
      <w:r w:rsidRPr="00757AE7">
        <w:rPr>
          <w:rFonts w:ascii="Arial Narrow" w:eastAsia="Andale Sans UI" w:hAnsi="Arial Narrow" w:cs="Arial"/>
          <w:lang w:eastAsia="en-US"/>
        </w:rPr>
        <w:t>lit.b</w:t>
      </w:r>
      <w:proofErr w:type="spellEnd"/>
      <w:r w:rsidRPr="00757AE7">
        <w:rPr>
          <w:rFonts w:ascii="Arial Narrow" w:eastAsia="Andale Sans UI" w:hAnsi="Arial Narrow" w:cs="Arial"/>
          <w:lang w:eastAsia="en-US"/>
        </w:rPr>
        <w:t xml:space="preserve"> RODO.</w:t>
      </w:r>
    </w:p>
    <w:p w14:paraId="01B8A7B6"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Odbiorcami Pani/Pana danych osobowych będą wyłącznie podmioty uprawnione do uzyskania danych osobowych na podstawie przepisów prawa.</w:t>
      </w:r>
    </w:p>
    <w:p w14:paraId="2406AD23"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Pana / Pani dane osobowe będą przechowywane przez okres niezbędny do wykonania umowy, a po jej rozwiązaniu lub wygaśnięciu – przez obowiązkowy okres przechowywania dokumentacji, ustalony odrębnymi przepisami. </w:t>
      </w:r>
    </w:p>
    <w:p w14:paraId="2F2CDE2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Posiada Pani/Pan prawo do żądania od administratora dostępu do danych osobowych, ich sprostowania, usunięcia lub ograniczenia przetwarzania, a także prawo do przeniesienia danych.</w:t>
      </w:r>
    </w:p>
    <w:p w14:paraId="67533EC1"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7F9B61FA" w14:textId="77777777" w:rsidR="00215E82" w:rsidRPr="00757AE7" w:rsidRDefault="00215E82" w:rsidP="004231ED">
      <w:pPr>
        <w:pStyle w:val="Akapitzlist"/>
        <w:numPr>
          <w:ilvl w:val="0"/>
          <w:numId w:val="76"/>
        </w:numPr>
        <w:spacing w:after="200"/>
        <w:jc w:val="both"/>
        <w:rPr>
          <w:rFonts w:ascii="Arial Narrow" w:hAnsi="Arial Narrow" w:cs="Arial"/>
          <w:b/>
        </w:rPr>
      </w:pPr>
      <w:r w:rsidRPr="00757AE7">
        <w:rPr>
          <w:rFonts w:ascii="Arial Narrow" w:eastAsia="Andale Sans UI" w:hAnsi="Arial Narrow" w:cs="Arial"/>
          <w:lang w:eastAsia="en-US"/>
        </w:rPr>
        <w:t>Podanie danych osobowych jest dobrowolne, jednakże odmowa podania danych może skutkować odmową zawarcia umowy.</w:t>
      </w:r>
    </w:p>
    <w:p w14:paraId="070ABB4B" w14:textId="77777777" w:rsidR="00215E82" w:rsidRDefault="00215E82" w:rsidP="00757AE7">
      <w:pPr>
        <w:spacing w:before="240"/>
        <w:jc w:val="center"/>
        <w:rPr>
          <w:rFonts w:ascii="Arial Narrow" w:hAnsi="Arial Narrow" w:cs="Arial"/>
          <w:b/>
        </w:rPr>
      </w:pPr>
      <w:r w:rsidRPr="00934DDE">
        <w:rPr>
          <w:rFonts w:ascii="Arial Narrow" w:hAnsi="Arial Narrow" w:cs="Arial"/>
          <w:b/>
        </w:rPr>
        <w:t>§ 1</w:t>
      </w:r>
      <w:r>
        <w:rPr>
          <w:rFonts w:ascii="Arial Narrow" w:hAnsi="Arial Narrow" w:cs="Arial"/>
          <w:b/>
        </w:rPr>
        <w:t>6</w:t>
      </w:r>
    </w:p>
    <w:p w14:paraId="41BFEF4F" w14:textId="77777777" w:rsidR="00157238" w:rsidRPr="00934DDE" w:rsidRDefault="00C879EA" w:rsidP="00757AE7">
      <w:pPr>
        <w:spacing w:after="240"/>
        <w:jc w:val="center"/>
        <w:rPr>
          <w:rFonts w:ascii="Arial Narrow" w:hAnsi="Arial Narrow" w:cs="Arial"/>
          <w:b/>
        </w:rPr>
      </w:pPr>
      <w:r w:rsidRPr="00934DDE">
        <w:rPr>
          <w:rFonts w:ascii="Arial Narrow" w:hAnsi="Arial Narrow" w:cs="Arial"/>
          <w:b/>
        </w:rPr>
        <w:t>(p</w:t>
      </w:r>
      <w:r w:rsidR="00157238" w:rsidRPr="00934DDE">
        <w:rPr>
          <w:rFonts w:ascii="Arial Narrow" w:hAnsi="Arial Narrow" w:cs="Arial"/>
          <w:b/>
        </w:rPr>
        <w:t>ostanowienia końcowe</w:t>
      </w:r>
      <w:r w:rsidRPr="00934DDE">
        <w:rPr>
          <w:rFonts w:ascii="Arial Narrow" w:hAnsi="Arial Narrow" w:cs="Arial"/>
          <w:b/>
        </w:rPr>
        <w:t>)</w:t>
      </w:r>
    </w:p>
    <w:p w14:paraId="7B4C72FA"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Wszelkie ewentualne kwestie sporne powstałe na tle wykonania niniejszej umowy Strony rozstrzygać będą polubownie w drodze wzajemnych nego</w:t>
      </w:r>
      <w:r w:rsidR="006D6DE0" w:rsidRPr="00934DDE">
        <w:rPr>
          <w:rFonts w:ascii="Arial Narrow" w:hAnsi="Arial Narrow" w:cs="Arial"/>
          <w:szCs w:val="24"/>
        </w:rPr>
        <w:t xml:space="preserve">cjacji. W przypadku niedojścia </w:t>
      </w:r>
      <w:r w:rsidRPr="00934DDE">
        <w:rPr>
          <w:rFonts w:ascii="Arial Narrow" w:hAnsi="Arial Narrow" w:cs="Arial"/>
          <w:szCs w:val="24"/>
        </w:rPr>
        <w:t>do porozumienia, spory podlegają rozstrzygnięciu przez sąd właściwy dla siedziby Zamawiającego.</w:t>
      </w:r>
      <w:r w:rsidR="00D31B5C">
        <w:rPr>
          <w:rFonts w:ascii="Arial Narrow" w:hAnsi="Arial Narrow" w:cs="Arial"/>
          <w:szCs w:val="24"/>
        </w:rPr>
        <w:t xml:space="preserve">                   </w:t>
      </w:r>
    </w:p>
    <w:p w14:paraId="3EE3D363"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 sprawach nieuregulowanych niniejszą umową będą miały zastosowani</w:t>
      </w:r>
      <w:r w:rsidR="00424A39" w:rsidRPr="00934DDE">
        <w:rPr>
          <w:rFonts w:ascii="Arial Narrow" w:hAnsi="Arial Narrow" w:cs="Arial"/>
          <w:szCs w:val="24"/>
        </w:rPr>
        <w:t>e właściwe przepisy ustawy Prawo</w:t>
      </w:r>
      <w:r w:rsidRPr="00934DDE">
        <w:rPr>
          <w:rFonts w:ascii="Arial Narrow" w:hAnsi="Arial Narrow" w:cs="Arial"/>
          <w:szCs w:val="24"/>
        </w:rPr>
        <w:t xml:space="preserve"> zamówień </w:t>
      </w:r>
      <w:r w:rsidR="00C94B9D" w:rsidRPr="00934DDE">
        <w:rPr>
          <w:rFonts w:ascii="Arial Narrow" w:hAnsi="Arial Narrow" w:cs="Arial"/>
          <w:szCs w:val="24"/>
        </w:rPr>
        <w:t>publicznych, ustawy</w:t>
      </w:r>
      <w:r w:rsidR="00424A39" w:rsidRPr="00934DDE">
        <w:rPr>
          <w:rFonts w:ascii="Arial Narrow" w:hAnsi="Arial Narrow" w:cs="Arial"/>
          <w:szCs w:val="24"/>
        </w:rPr>
        <w:t xml:space="preserve"> Prawo</w:t>
      </w:r>
      <w:r w:rsidRPr="00934DDE">
        <w:rPr>
          <w:rFonts w:ascii="Arial Narrow" w:hAnsi="Arial Narrow" w:cs="Arial"/>
          <w:szCs w:val="24"/>
        </w:rPr>
        <w:t xml:space="preserve"> budowlane oraz Kodeksu Cywilnego.</w:t>
      </w:r>
    </w:p>
    <w:p w14:paraId="45314C77"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Strony umowy zobowiązują się do niezwłocznego powiadomienia o każdej zmianie adresu lub numeru telefonu. W przypadku niezrealizowania tego zobowiązania, pisma skierowane pod adres </w:t>
      </w:r>
      <w:r w:rsidR="00C94B9D" w:rsidRPr="00934DDE">
        <w:rPr>
          <w:rFonts w:ascii="Arial Narrow" w:hAnsi="Arial Narrow" w:cs="Arial"/>
          <w:szCs w:val="24"/>
        </w:rPr>
        <w:t>wskazany w</w:t>
      </w:r>
      <w:r w:rsidRPr="00934DDE">
        <w:rPr>
          <w:rFonts w:ascii="Arial Narrow" w:hAnsi="Arial Narrow" w:cs="Arial"/>
          <w:szCs w:val="24"/>
        </w:rPr>
        <w:t xml:space="preserve"> niniejszej umowie uważa się za skutecznie doręczone. </w:t>
      </w:r>
    </w:p>
    <w:p w14:paraId="0F4F405C" w14:textId="77777777" w:rsidR="00735497"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Umowę sporządzono w </w:t>
      </w:r>
      <w:r w:rsidR="003C2FC0" w:rsidRPr="00934DDE">
        <w:rPr>
          <w:rFonts w:ascii="Arial Narrow" w:hAnsi="Arial Narrow" w:cs="Arial"/>
          <w:szCs w:val="24"/>
        </w:rPr>
        <w:t>dwóch</w:t>
      </w:r>
      <w:r w:rsidRPr="00934DDE">
        <w:rPr>
          <w:rFonts w:ascii="Arial Narrow" w:hAnsi="Arial Narrow" w:cs="Arial"/>
          <w:szCs w:val="24"/>
        </w:rPr>
        <w:t xml:space="preserve"> jednobrzmiących egzemplarzach, po jednym dla każdej </w:t>
      </w:r>
      <w:r w:rsidRPr="00934DDE">
        <w:rPr>
          <w:rFonts w:ascii="Arial Narrow" w:hAnsi="Arial Narrow" w:cs="Arial"/>
          <w:szCs w:val="24"/>
        </w:rPr>
        <w:br/>
        <w:t>ze stron.</w:t>
      </w:r>
    </w:p>
    <w:p w14:paraId="6E64B5B4" w14:textId="77777777" w:rsidR="001E6D06"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Arial Narrow" w:hAnsi="Arial Narrow" w:cs="Arial"/>
          <w:szCs w:val="24"/>
        </w:rPr>
      </w:pPr>
      <w:r w:rsidRPr="00934DDE">
        <w:rPr>
          <w:rFonts w:ascii="Arial Narrow" w:hAnsi="Arial Narrow" w:cs="Arial"/>
          <w:kern w:val="24"/>
          <w:szCs w:val="24"/>
        </w:rPr>
        <w:t>Umowa wchodzi w życie z dniem jej podpisania.</w:t>
      </w:r>
    </w:p>
    <w:p w14:paraId="289BA1A5"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kern w:val="24"/>
          <w:szCs w:val="24"/>
        </w:rPr>
        <w:t>Integralną częścią niniejszej umowy są następujące załączniki:</w:t>
      </w:r>
    </w:p>
    <w:p w14:paraId="6EB2485E" w14:textId="77777777" w:rsidR="00344BD7" w:rsidRPr="00934DDE"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Specyfikacja Warunków Zamówienia</w:t>
      </w:r>
      <w:r w:rsidR="00344BD7" w:rsidRPr="00934DDE">
        <w:rPr>
          <w:rFonts w:ascii="Arial Narrow" w:hAnsi="Arial Narrow" w:cs="Arial"/>
          <w:szCs w:val="24"/>
        </w:rPr>
        <w:t>,</w:t>
      </w:r>
    </w:p>
    <w:p w14:paraId="488F20FB" w14:textId="77777777" w:rsidR="00344BD7" w:rsidRPr="0090758B"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w:t>
      </w:r>
      <w:r w:rsidR="007E7A64" w:rsidRPr="0090758B">
        <w:rPr>
          <w:rFonts w:ascii="Arial Narrow" w:hAnsi="Arial Narrow" w:cs="Arial"/>
          <w:szCs w:val="24"/>
        </w:rPr>
        <w:t>ferta Wykonawcy</w:t>
      </w:r>
      <w:r w:rsidRPr="0090758B">
        <w:rPr>
          <w:rFonts w:ascii="Arial Narrow" w:hAnsi="Arial Narrow" w:cs="Arial"/>
          <w:szCs w:val="24"/>
        </w:rPr>
        <w:t>,</w:t>
      </w:r>
    </w:p>
    <w:p w14:paraId="35F10724" w14:textId="77777777" w:rsidR="007E7A64" w:rsidRPr="0090758B"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oryginał dokumentu potwierdzający wniesienie zabezpieczenia należytego wykonania umowy</w:t>
      </w:r>
      <w:r w:rsidR="008C1B97" w:rsidRPr="0090758B">
        <w:rPr>
          <w:rFonts w:ascii="Arial Narrow" w:hAnsi="Arial Narrow" w:cs="Arial"/>
          <w:szCs w:val="24"/>
        </w:rPr>
        <w:t>;</w:t>
      </w:r>
    </w:p>
    <w:p w14:paraId="7AABAE44" w14:textId="77777777" w:rsidR="002D46F9" w:rsidRPr="0090758B"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Pr>
          <w:rFonts w:ascii="Arial Narrow" w:hAnsi="Arial Narrow" w:cs="Arial"/>
          <w:szCs w:val="24"/>
        </w:rPr>
        <w:t>d</w:t>
      </w:r>
      <w:r w:rsidRPr="0090758B">
        <w:rPr>
          <w:rFonts w:ascii="Arial Narrow" w:hAnsi="Arial Narrow" w:cs="Arial"/>
          <w:szCs w:val="24"/>
        </w:rPr>
        <w:t xml:space="preserve">okumentacja </w:t>
      </w:r>
      <w:r>
        <w:rPr>
          <w:rFonts w:ascii="Arial Narrow" w:hAnsi="Arial Narrow" w:cs="Arial"/>
          <w:szCs w:val="24"/>
        </w:rPr>
        <w:t>p</w:t>
      </w:r>
      <w:r w:rsidRPr="0090758B">
        <w:rPr>
          <w:rFonts w:ascii="Arial Narrow" w:hAnsi="Arial Narrow" w:cs="Arial"/>
          <w:szCs w:val="24"/>
        </w:rPr>
        <w:t>rojektowa</w:t>
      </w:r>
    </w:p>
    <w:p w14:paraId="27495DC4" w14:textId="77777777" w:rsidR="00132C55" w:rsidRPr="0090758B" w:rsidRDefault="00132C55" w:rsidP="00757AE7">
      <w:pPr>
        <w:jc w:val="both"/>
        <w:rPr>
          <w:rFonts w:ascii="Arial Narrow" w:hAnsi="Arial Narrow" w:cs="Arial"/>
          <w:u w:val="single"/>
        </w:rPr>
      </w:pPr>
    </w:p>
    <w:p w14:paraId="449EF3CE" w14:textId="77777777" w:rsidR="00237E68" w:rsidRPr="0090758B" w:rsidRDefault="00237E68">
      <w:pPr>
        <w:jc w:val="center"/>
        <w:rPr>
          <w:rFonts w:ascii="Arial Narrow" w:hAnsi="Arial Narrow" w:cs="Arial"/>
          <w:b/>
        </w:rPr>
      </w:pPr>
      <w:r w:rsidRPr="0090758B">
        <w:rPr>
          <w:rFonts w:ascii="Arial Narrow" w:hAnsi="Arial Narrow" w:cs="Arial"/>
          <w:b/>
        </w:rPr>
        <w:t>ZAMAWIAJĄCY</w:t>
      </w:r>
      <w:r w:rsidR="00C84BFE" w:rsidRPr="0090758B">
        <w:rPr>
          <w:rFonts w:ascii="Arial Narrow" w:hAnsi="Arial Narrow" w:cs="Arial"/>
          <w:b/>
        </w:rPr>
        <w:t xml:space="preserve">:                                                                </w:t>
      </w:r>
      <w:r w:rsidR="00295EF6" w:rsidRPr="0090758B">
        <w:rPr>
          <w:rFonts w:ascii="Arial Narrow" w:hAnsi="Arial Narrow" w:cs="Arial"/>
          <w:b/>
        </w:rPr>
        <w:tab/>
        <w:t xml:space="preserve">          </w:t>
      </w:r>
      <w:r w:rsidR="00C84BFE" w:rsidRPr="0090758B">
        <w:rPr>
          <w:rFonts w:ascii="Arial Narrow" w:hAnsi="Arial Narrow" w:cs="Arial"/>
          <w:b/>
        </w:rPr>
        <w:t xml:space="preserve">     </w:t>
      </w:r>
      <w:r w:rsidR="006C674C" w:rsidRPr="0090758B">
        <w:rPr>
          <w:rFonts w:ascii="Arial Narrow" w:hAnsi="Arial Narrow" w:cs="Arial"/>
          <w:b/>
        </w:rPr>
        <w:t>WYKONAWCA</w:t>
      </w:r>
      <w:r w:rsidR="00C84BFE" w:rsidRPr="0090758B">
        <w:rPr>
          <w:rFonts w:ascii="Arial Narrow" w:hAnsi="Arial Narrow" w:cs="Arial"/>
          <w:b/>
        </w:rPr>
        <w:t>:</w:t>
      </w:r>
    </w:p>
    <w:p w14:paraId="20FC0A3E" w14:textId="77777777" w:rsidR="00D65544" w:rsidRDefault="00D65544">
      <w:pPr>
        <w:rPr>
          <w:rFonts w:ascii="Arial Narrow" w:hAnsi="Arial Narrow" w:cs="Arial"/>
          <w:b/>
          <w:color w:val="00B050"/>
        </w:rPr>
      </w:pPr>
    </w:p>
    <w:p w14:paraId="25C26519" w14:textId="77777777" w:rsidR="00641724" w:rsidRDefault="00D65544" w:rsidP="00641724">
      <w:pPr>
        <w:pStyle w:val="Akapitzlist"/>
        <w:widowControl w:val="0"/>
        <w:tabs>
          <w:tab w:val="left" w:pos="846"/>
        </w:tabs>
        <w:ind w:left="0"/>
        <w:jc w:val="both"/>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Płatność Zamawiającego będzie zrealizowana w ramach zadania inwestycyjnego pn. „Modernizacja </w:t>
      </w:r>
      <w:r w:rsidR="00B6742A" w:rsidRPr="00B6742A">
        <w:rPr>
          <w:rFonts w:ascii="Arial Narrow" w:hAnsi="Arial Narrow" w:cs="Arial"/>
          <w:i/>
          <w:color w:val="FFFFFF" w:themeColor="background1"/>
          <w:sz w:val="18"/>
        </w:rPr>
        <w:t>deptaku przy ulicy</w:t>
      </w:r>
    </w:p>
    <w:p w14:paraId="697E70FC"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40F2D066"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1332F22B"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2ACAB488" w14:textId="7803609A"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6DD129C4" w14:textId="77777777" w:rsidR="00641724" w:rsidRDefault="00641724" w:rsidP="00641724">
      <w:pPr>
        <w:pStyle w:val="Akapitzlist"/>
        <w:widowControl w:val="0"/>
        <w:tabs>
          <w:tab w:val="left" w:pos="846"/>
        </w:tabs>
        <w:ind w:left="0"/>
        <w:jc w:val="both"/>
        <w:rPr>
          <w:rFonts w:ascii="Arial Narrow" w:hAnsi="Arial Narrow" w:cs="Arial"/>
          <w:i/>
          <w:color w:val="FFFFFF" w:themeColor="background1"/>
          <w:sz w:val="18"/>
        </w:rPr>
      </w:pPr>
    </w:p>
    <w:p w14:paraId="1ED5016B" w14:textId="41F5B967" w:rsidR="00641724" w:rsidRPr="002103D5" w:rsidRDefault="00641724" w:rsidP="00641724">
      <w:pPr>
        <w:pStyle w:val="Akapitzlist"/>
        <w:widowControl w:val="0"/>
        <w:tabs>
          <w:tab w:val="left" w:pos="846"/>
        </w:tabs>
        <w:ind w:left="0"/>
        <w:jc w:val="both"/>
        <w:rPr>
          <w:rFonts w:ascii="Arial Narrow" w:hAnsi="Arial Narrow" w:cs="Arial"/>
          <w:b/>
          <w:color w:val="000000" w:themeColor="text1"/>
          <w:sz w:val="22"/>
          <w:szCs w:val="22"/>
          <w:lang w:eastAsia="ar-SA"/>
        </w:rPr>
      </w:pPr>
      <w:r w:rsidRPr="00B6742A">
        <w:rPr>
          <w:rFonts w:ascii="Arial Narrow" w:hAnsi="Arial Narrow" w:cs="Arial"/>
          <w:i/>
          <w:color w:val="FFFFFF" w:themeColor="background1"/>
          <w:sz w:val="18"/>
        </w:rPr>
        <w:t>a</w:t>
      </w:r>
      <w:r w:rsidRPr="002103D5">
        <w:rPr>
          <w:rFonts w:ascii="Arial Narrow" w:hAnsi="Arial Narrow" w:cs="Arial"/>
          <w:i/>
          <w:color w:val="000000"/>
          <w:sz w:val="22"/>
          <w:szCs w:val="22"/>
        </w:rPr>
        <w:t xml:space="preserve"> </w:t>
      </w:r>
      <w:r>
        <w:rPr>
          <w:rFonts w:ascii="Arial Narrow" w:hAnsi="Arial Narrow" w:cs="Arial"/>
          <w:i/>
          <w:color w:val="000000"/>
          <w:sz w:val="22"/>
          <w:szCs w:val="22"/>
        </w:rPr>
        <w:t>„Przebudowa dróg gruntowych w Gorzowie Wlkp.</w:t>
      </w:r>
      <w:r w:rsidRPr="002103D5">
        <w:rPr>
          <w:rFonts w:ascii="Arial Narrow" w:hAnsi="Arial Narrow" w:cs="Arial"/>
          <w:i/>
          <w:color w:val="000000"/>
          <w:sz w:val="22"/>
          <w:szCs w:val="22"/>
        </w:rPr>
        <w:t>”</w:t>
      </w:r>
      <w:r>
        <w:rPr>
          <w:rFonts w:ascii="Arial Narrow" w:hAnsi="Arial Narrow" w:cs="Arial"/>
          <w:i/>
          <w:color w:val="000000"/>
          <w:sz w:val="22"/>
          <w:szCs w:val="22"/>
        </w:rPr>
        <w:t xml:space="preserve"> dział 600 rozdział 60016  paragraf 6050 (nr inwestycyjny zadania 354)</w:t>
      </w:r>
    </w:p>
    <w:p w14:paraId="0021AF4A" w14:textId="210190C9" w:rsidR="008C1E0E" w:rsidRPr="00B6742A" w:rsidRDefault="00B6742A" w:rsidP="00757AE7">
      <w:pPr>
        <w:tabs>
          <w:tab w:val="left" w:pos="0"/>
        </w:tabs>
        <w:rPr>
          <w:rFonts w:ascii="Arial Narrow" w:hAnsi="Arial Narrow" w:cs="Arial"/>
          <w:i/>
          <w:color w:val="FFFFFF" w:themeColor="background1"/>
          <w:sz w:val="18"/>
        </w:rPr>
      </w:pPr>
      <w:r w:rsidRPr="00B6742A">
        <w:rPr>
          <w:rFonts w:ascii="Arial Narrow" w:hAnsi="Arial Narrow" w:cs="Arial"/>
          <w:i/>
          <w:color w:val="FFFFFF" w:themeColor="background1"/>
          <w:sz w:val="18"/>
        </w:rPr>
        <w:t>n</w:t>
      </w:r>
      <w:r w:rsidR="00D65544" w:rsidRPr="00B6742A">
        <w:rPr>
          <w:rFonts w:ascii="Arial Narrow" w:hAnsi="Arial Narrow" w:cs="Arial"/>
          <w:i/>
          <w:color w:val="FFFFFF" w:themeColor="background1"/>
          <w:sz w:val="18"/>
        </w:rPr>
        <w:t xml:space="preserve">- </w:t>
      </w:r>
      <w:r w:rsidR="00D65544" w:rsidRPr="00B6742A">
        <w:rPr>
          <w:rFonts w:ascii="Arial Narrow" w:eastAsia="Calibri" w:hAnsi="Arial Narrow" w:cs="Arial"/>
          <w:i/>
          <w:color w:val="FFFFFF" w:themeColor="background1"/>
          <w:sz w:val="18"/>
          <w:lang w:eastAsia="en-US"/>
        </w:rPr>
        <w:t xml:space="preserve">Dział </w:t>
      </w:r>
      <w:r w:rsidRPr="00B6742A">
        <w:rPr>
          <w:rFonts w:ascii="Arial Narrow" w:eastAsia="Calibri" w:hAnsi="Arial Narrow" w:cs="Arial"/>
          <w:i/>
          <w:color w:val="FFFFFF" w:themeColor="background1"/>
          <w:sz w:val="18"/>
          <w:lang w:eastAsia="en-US"/>
        </w:rPr>
        <w:t xml:space="preserve">600 </w:t>
      </w:r>
      <w:r w:rsidR="00D65544" w:rsidRPr="00B6742A">
        <w:rPr>
          <w:rFonts w:ascii="Arial Narrow" w:eastAsia="Calibri" w:hAnsi="Arial Narrow" w:cs="Arial"/>
          <w:i/>
          <w:color w:val="FFFFFF" w:themeColor="background1"/>
          <w:sz w:val="18"/>
          <w:lang w:eastAsia="en-US"/>
        </w:rPr>
        <w:t xml:space="preserve">Rozdział </w:t>
      </w:r>
      <w:r w:rsidRPr="00B6742A">
        <w:rPr>
          <w:rFonts w:ascii="Arial Narrow" w:eastAsia="Calibri" w:hAnsi="Arial Narrow" w:cs="Arial"/>
          <w:i/>
          <w:color w:val="FFFFFF" w:themeColor="background1"/>
          <w:sz w:val="18"/>
          <w:lang w:eastAsia="en-US"/>
        </w:rPr>
        <w:t xml:space="preserve">60095 </w:t>
      </w:r>
      <w:r w:rsidR="00D65544" w:rsidRPr="00B6742A">
        <w:rPr>
          <w:rFonts w:ascii="Arial Narrow" w:eastAsia="Calibri" w:hAnsi="Arial Narrow" w:cs="Arial"/>
          <w:i/>
          <w:color w:val="FFFFFF" w:themeColor="background1"/>
          <w:sz w:val="18"/>
          <w:lang w:eastAsia="en-US"/>
        </w:rPr>
        <w:t>Paragraf 6050</w:t>
      </w:r>
      <w:r w:rsidR="00D65544" w:rsidRPr="00B6742A">
        <w:rPr>
          <w:rFonts w:ascii="Arial Narrow" w:hAnsi="Arial Narrow" w:cs="Arial"/>
          <w:i/>
          <w:color w:val="FFFFFF" w:themeColor="background1"/>
          <w:sz w:val="18"/>
        </w:rPr>
        <w:t>.</w:t>
      </w:r>
    </w:p>
    <w:sectPr w:rsidR="008C1E0E" w:rsidRPr="00B6742A" w:rsidSect="00757AE7">
      <w:headerReference w:type="default" r:id="rId10"/>
      <w:footerReference w:type="default" r:id="rId11"/>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04123" w14:textId="77777777" w:rsidR="00C2455F" w:rsidRDefault="00C2455F" w:rsidP="00D622D7">
      <w:r>
        <w:separator/>
      </w:r>
    </w:p>
  </w:endnote>
  <w:endnote w:type="continuationSeparator" w:id="0">
    <w:p w14:paraId="344ABB1C" w14:textId="77777777" w:rsidR="00C2455F" w:rsidRDefault="00C2455F"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Thorndale">
    <w:altName w:val="Times New Roman"/>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328A" w14:textId="77777777" w:rsidR="00CF24A9" w:rsidRPr="003505CE" w:rsidRDefault="00CF24A9" w:rsidP="003505CE">
    <w:pPr>
      <w:pStyle w:val="Nagwek"/>
      <w:rPr>
        <w:i/>
        <w:noProof/>
        <w:sz w:val="8"/>
        <w:szCs w:val="8"/>
      </w:rPr>
    </w:pPr>
  </w:p>
  <w:p w14:paraId="29BFD6FD" w14:textId="77777777" w:rsidR="00CF24A9" w:rsidRDefault="00CF24A9">
    <w:pPr>
      <w:pStyle w:val="Stopka"/>
      <w:jc w:val="right"/>
    </w:pPr>
    <w:r>
      <w:fldChar w:fldCharType="begin"/>
    </w:r>
    <w:r>
      <w:instrText xml:space="preserve"> PAGE   \* MERGEFORMAT </w:instrText>
    </w:r>
    <w:r>
      <w:fldChar w:fldCharType="separate"/>
    </w:r>
    <w:r>
      <w:rPr>
        <w:noProof/>
      </w:rPr>
      <w:t>26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BE4FF" w14:textId="77777777" w:rsidR="00C2455F" w:rsidRDefault="00C2455F" w:rsidP="00D622D7">
      <w:r>
        <w:separator/>
      </w:r>
    </w:p>
  </w:footnote>
  <w:footnote w:type="continuationSeparator" w:id="0">
    <w:p w14:paraId="36D442F2" w14:textId="77777777" w:rsidR="00C2455F" w:rsidRDefault="00C2455F"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31954" w14:textId="77777777" w:rsidR="00CF24A9" w:rsidRDefault="00CF24A9">
    <w:pPr>
      <w:pStyle w:val="Nagwek"/>
    </w:pPr>
  </w:p>
  <w:p w14:paraId="2D9FA61A" w14:textId="77777777" w:rsidR="00CF24A9" w:rsidRDefault="00CF24A9"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7DE2754"/>
    <w:lvl w:ilvl="0" w:tplc="0415000F">
      <w:start w:val="1"/>
      <w:numFmt w:val="decimal"/>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5DDAFD62"/>
    <w:lvl w:ilvl="0" w:tplc="426A6CB8">
      <w:start w:val="1"/>
      <w:numFmt w:val="decimal"/>
      <w:lvlText w:val="%1."/>
      <w:lvlJc w:val="left"/>
      <w:pPr>
        <w:ind w:left="1224"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AE7E99C0"/>
    <w:lvl w:ilvl="0" w:tplc="F0604FA0">
      <w:start w:val="1"/>
      <w:numFmt w:val="decimal"/>
      <w:lvlText w:val="%1)"/>
      <w:lvlJc w:val="left"/>
      <w:pPr>
        <w:ind w:left="928" w:hanging="360"/>
      </w:pPr>
      <w:rPr>
        <w:rFonts w:hint="default"/>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79610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A9468F2E"/>
    <w:lvl w:ilvl="0" w:tplc="5414F9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2"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3" w15:restartNumberingAfterBreak="0">
    <w:nsid w:val="52C16A82"/>
    <w:multiLevelType w:val="hybridMultilevel"/>
    <w:tmpl w:val="C5C4AB56"/>
    <w:lvl w:ilvl="0" w:tplc="B74EC1FA">
      <w:start w:val="1"/>
      <w:numFmt w:val="decimal"/>
      <w:lvlText w:val="%1)"/>
      <w:lvlJc w:val="left"/>
      <w:pPr>
        <w:ind w:left="927" w:hanging="360"/>
      </w:pPr>
      <w:rPr>
        <w:rFonts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0"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1"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6DA77D91"/>
    <w:multiLevelType w:val="hybridMultilevel"/>
    <w:tmpl w:val="F7CA8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8"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0"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7"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6"/>
  </w:num>
  <w:num w:numId="5">
    <w:abstractNumId w:val="98"/>
  </w:num>
  <w:num w:numId="6">
    <w:abstractNumId w:val="124"/>
  </w:num>
  <w:num w:numId="7">
    <w:abstractNumId w:val="36"/>
  </w:num>
  <w:num w:numId="8">
    <w:abstractNumId w:val="42"/>
  </w:num>
  <w:num w:numId="9">
    <w:abstractNumId w:val="94"/>
  </w:num>
  <w:num w:numId="10">
    <w:abstractNumId w:val="75"/>
  </w:num>
  <w:num w:numId="11">
    <w:abstractNumId w:val="34"/>
  </w:num>
  <w:num w:numId="12">
    <w:abstractNumId w:val="72"/>
  </w:num>
  <w:num w:numId="13">
    <w:abstractNumId w:val="67"/>
  </w:num>
  <w:num w:numId="14">
    <w:abstractNumId w:val="57"/>
  </w:num>
  <w:num w:numId="15">
    <w:abstractNumId w:val="119"/>
  </w:num>
  <w:num w:numId="16">
    <w:abstractNumId w:val="46"/>
  </w:num>
  <w:num w:numId="17">
    <w:abstractNumId w:val="125"/>
  </w:num>
  <w:num w:numId="18">
    <w:abstractNumId w:val="83"/>
  </w:num>
  <w:num w:numId="19">
    <w:abstractNumId w:val="103"/>
  </w:num>
  <w:num w:numId="20">
    <w:abstractNumId w:val="39"/>
  </w:num>
  <w:num w:numId="21">
    <w:abstractNumId w:val="51"/>
  </w:num>
  <w:num w:numId="22">
    <w:abstractNumId w:val="27"/>
  </w:num>
  <w:num w:numId="23">
    <w:abstractNumId w:val="85"/>
  </w:num>
  <w:num w:numId="24">
    <w:abstractNumId w:val="105"/>
  </w:num>
  <w:num w:numId="25">
    <w:abstractNumId w:val="44"/>
  </w:num>
  <w:num w:numId="26">
    <w:abstractNumId w:val="33"/>
  </w:num>
  <w:num w:numId="27">
    <w:abstractNumId w:val="22"/>
  </w:num>
  <w:num w:numId="28">
    <w:abstractNumId w:val="107"/>
  </w:num>
  <w:num w:numId="29">
    <w:abstractNumId w:val="49"/>
  </w:num>
  <w:num w:numId="30">
    <w:abstractNumId w:val="82"/>
  </w:num>
  <w:num w:numId="31">
    <w:abstractNumId w:val="74"/>
  </w:num>
  <w:num w:numId="32">
    <w:abstractNumId w:val="122"/>
  </w:num>
  <w:num w:numId="33">
    <w:abstractNumId w:val="58"/>
  </w:num>
  <w:num w:numId="34">
    <w:abstractNumId w:val="70"/>
  </w:num>
  <w:num w:numId="35">
    <w:abstractNumId w:val="50"/>
  </w:num>
  <w:num w:numId="36">
    <w:abstractNumId w:val="111"/>
  </w:num>
  <w:num w:numId="37">
    <w:abstractNumId w:val="88"/>
  </w:num>
  <w:num w:numId="38">
    <w:abstractNumId w:val="92"/>
  </w:num>
  <w:num w:numId="39">
    <w:abstractNumId w:val="115"/>
  </w:num>
  <w:num w:numId="40">
    <w:abstractNumId w:val="123"/>
  </w:num>
  <w:num w:numId="41">
    <w:abstractNumId w:val="53"/>
  </w:num>
  <w:num w:numId="42">
    <w:abstractNumId w:val="28"/>
  </w:num>
  <w:num w:numId="43">
    <w:abstractNumId w:val="109"/>
  </w:num>
  <w:num w:numId="44">
    <w:abstractNumId w:val="106"/>
  </w:num>
  <w:num w:numId="45">
    <w:abstractNumId w:val="91"/>
  </w:num>
  <w:num w:numId="46">
    <w:abstractNumId w:val="117"/>
  </w:num>
  <w:num w:numId="47">
    <w:abstractNumId w:val="79"/>
  </w:num>
  <w:num w:numId="48">
    <w:abstractNumId w:val="18"/>
  </w:num>
  <w:num w:numId="49">
    <w:abstractNumId w:val="77"/>
  </w:num>
  <w:num w:numId="50">
    <w:abstractNumId w:val="35"/>
  </w:num>
  <w:num w:numId="51">
    <w:abstractNumId w:val="114"/>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4"/>
  </w:num>
  <w:num w:numId="59">
    <w:abstractNumId w:val="81"/>
  </w:num>
  <w:num w:numId="60">
    <w:abstractNumId w:val="63"/>
  </w:num>
  <w:num w:numId="61">
    <w:abstractNumId w:val="24"/>
  </w:num>
  <w:num w:numId="62">
    <w:abstractNumId w:val="26"/>
  </w:num>
  <w:num w:numId="63">
    <w:abstractNumId w:val="112"/>
  </w:num>
  <w:num w:numId="64">
    <w:abstractNumId w:val="31"/>
  </w:num>
  <w:num w:numId="65">
    <w:abstractNumId w:val="29"/>
  </w:num>
  <w:num w:numId="66">
    <w:abstractNumId w:val="99"/>
  </w:num>
  <w:num w:numId="67">
    <w:abstractNumId w:val="80"/>
  </w:num>
  <w:num w:numId="68">
    <w:abstractNumId w:val="25"/>
  </w:num>
  <w:num w:numId="69">
    <w:abstractNumId w:val="20"/>
  </w:num>
  <w:num w:numId="70">
    <w:abstractNumId w:val="19"/>
  </w:num>
  <w:num w:numId="71">
    <w:abstractNumId w:val="110"/>
  </w:num>
  <w:num w:numId="72">
    <w:abstractNumId w:val="89"/>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1"/>
  </w:num>
  <w:num w:numId="76">
    <w:abstractNumId w:val="73"/>
  </w:num>
  <w:num w:numId="77">
    <w:abstractNumId w:val="97"/>
  </w:num>
  <w:num w:numId="78">
    <w:abstractNumId w:val="30"/>
  </w:num>
  <w:num w:numId="79">
    <w:abstractNumId w:val="59"/>
  </w:num>
  <w:num w:numId="80">
    <w:abstractNumId w:val="93"/>
  </w:num>
  <w:num w:numId="81">
    <w:abstractNumId w:val="11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66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D41"/>
    <w:rsid w:val="000412F4"/>
    <w:rsid w:val="00042110"/>
    <w:rsid w:val="00042BA6"/>
    <w:rsid w:val="0004430A"/>
    <w:rsid w:val="00044360"/>
    <w:rsid w:val="00045C25"/>
    <w:rsid w:val="00045DE3"/>
    <w:rsid w:val="0004637E"/>
    <w:rsid w:val="00046B4E"/>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9DB"/>
    <w:rsid w:val="00063851"/>
    <w:rsid w:val="00063BB1"/>
    <w:rsid w:val="00063C38"/>
    <w:rsid w:val="0006567F"/>
    <w:rsid w:val="000664DF"/>
    <w:rsid w:val="00066C94"/>
    <w:rsid w:val="00071B22"/>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9A1"/>
    <w:rsid w:val="000A4B4A"/>
    <w:rsid w:val="000A518C"/>
    <w:rsid w:val="000A524C"/>
    <w:rsid w:val="000A5F2C"/>
    <w:rsid w:val="000A614C"/>
    <w:rsid w:val="000A64F7"/>
    <w:rsid w:val="000A65CD"/>
    <w:rsid w:val="000A79D2"/>
    <w:rsid w:val="000B14E8"/>
    <w:rsid w:val="000B17B6"/>
    <w:rsid w:val="000B2423"/>
    <w:rsid w:val="000B2710"/>
    <w:rsid w:val="000B277E"/>
    <w:rsid w:val="000B3086"/>
    <w:rsid w:val="000B350C"/>
    <w:rsid w:val="000B4176"/>
    <w:rsid w:val="000B42C8"/>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0CDA"/>
    <w:rsid w:val="000D233E"/>
    <w:rsid w:val="000D2D23"/>
    <w:rsid w:val="000D3A8E"/>
    <w:rsid w:val="000D428F"/>
    <w:rsid w:val="000D4732"/>
    <w:rsid w:val="000D634A"/>
    <w:rsid w:val="000D6818"/>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D1B"/>
    <w:rsid w:val="000F6D27"/>
    <w:rsid w:val="000F6FBC"/>
    <w:rsid w:val="00100942"/>
    <w:rsid w:val="00100CC8"/>
    <w:rsid w:val="001011A1"/>
    <w:rsid w:val="00102F04"/>
    <w:rsid w:val="0010373C"/>
    <w:rsid w:val="00103B6A"/>
    <w:rsid w:val="00103FA2"/>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5BA"/>
    <w:rsid w:val="00120994"/>
    <w:rsid w:val="001219F7"/>
    <w:rsid w:val="00123295"/>
    <w:rsid w:val="0012345C"/>
    <w:rsid w:val="0012359F"/>
    <w:rsid w:val="00124908"/>
    <w:rsid w:val="00125D6E"/>
    <w:rsid w:val="001266EA"/>
    <w:rsid w:val="00126B45"/>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77A"/>
    <w:rsid w:val="00141A6A"/>
    <w:rsid w:val="0014337A"/>
    <w:rsid w:val="00143B4A"/>
    <w:rsid w:val="001440B5"/>
    <w:rsid w:val="0014499E"/>
    <w:rsid w:val="00144ACC"/>
    <w:rsid w:val="00144BC3"/>
    <w:rsid w:val="001455BF"/>
    <w:rsid w:val="00145B8C"/>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5269"/>
    <w:rsid w:val="00167EC5"/>
    <w:rsid w:val="00170501"/>
    <w:rsid w:val="0017083C"/>
    <w:rsid w:val="00170A56"/>
    <w:rsid w:val="001713B3"/>
    <w:rsid w:val="001728FF"/>
    <w:rsid w:val="001736F6"/>
    <w:rsid w:val="00173AE0"/>
    <w:rsid w:val="00173EBA"/>
    <w:rsid w:val="001742D1"/>
    <w:rsid w:val="00175145"/>
    <w:rsid w:val="00176465"/>
    <w:rsid w:val="00176B37"/>
    <w:rsid w:val="00176F01"/>
    <w:rsid w:val="00177980"/>
    <w:rsid w:val="00177CC2"/>
    <w:rsid w:val="001800B5"/>
    <w:rsid w:val="00181A25"/>
    <w:rsid w:val="00181A3D"/>
    <w:rsid w:val="0018243C"/>
    <w:rsid w:val="0018251F"/>
    <w:rsid w:val="00183139"/>
    <w:rsid w:val="0018685C"/>
    <w:rsid w:val="001877CF"/>
    <w:rsid w:val="00190DAD"/>
    <w:rsid w:val="00191D26"/>
    <w:rsid w:val="001964C6"/>
    <w:rsid w:val="001965B8"/>
    <w:rsid w:val="00196A0D"/>
    <w:rsid w:val="00196B0B"/>
    <w:rsid w:val="00196B8F"/>
    <w:rsid w:val="0019769B"/>
    <w:rsid w:val="001A13B8"/>
    <w:rsid w:val="001A1611"/>
    <w:rsid w:val="001A16A5"/>
    <w:rsid w:val="001A1FE1"/>
    <w:rsid w:val="001A2176"/>
    <w:rsid w:val="001A26C8"/>
    <w:rsid w:val="001A2A0C"/>
    <w:rsid w:val="001A4374"/>
    <w:rsid w:val="001A446D"/>
    <w:rsid w:val="001A4829"/>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D21"/>
    <w:rsid w:val="001C0ACF"/>
    <w:rsid w:val="001C0BA7"/>
    <w:rsid w:val="001C1139"/>
    <w:rsid w:val="001C3676"/>
    <w:rsid w:val="001C393C"/>
    <w:rsid w:val="001C3EB9"/>
    <w:rsid w:val="001C42D9"/>
    <w:rsid w:val="001C431D"/>
    <w:rsid w:val="001C5A64"/>
    <w:rsid w:val="001C5E23"/>
    <w:rsid w:val="001C6B35"/>
    <w:rsid w:val="001C79D1"/>
    <w:rsid w:val="001C7D38"/>
    <w:rsid w:val="001D05DD"/>
    <w:rsid w:val="001D1C0B"/>
    <w:rsid w:val="001D1C32"/>
    <w:rsid w:val="001D2292"/>
    <w:rsid w:val="001D2ED8"/>
    <w:rsid w:val="001D314F"/>
    <w:rsid w:val="001D4AE1"/>
    <w:rsid w:val="001D5475"/>
    <w:rsid w:val="001D6E4B"/>
    <w:rsid w:val="001D7964"/>
    <w:rsid w:val="001D7C1C"/>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70BD"/>
    <w:rsid w:val="002103D5"/>
    <w:rsid w:val="0021054C"/>
    <w:rsid w:val="002116B5"/>
    <w:rsid w:val="002158B5"/>
    <w:rsid w:val="00215E82"/>
    <w:rsid w:val="00216372"/>
    <w:rsid w:val="002208D2"/>
    <w:rsid w:val="00221B9D"/>
    <w:rsid w:val="00221D43"/>
    <w:rsid w:val="00222264"/>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61B7"/>
    <w:rsid w:val="00257964"/>
    <w:rsid w:val="0026038A"/>
    <w:rsid w:val="0026063B"/>
    <w:rsid w:val="00263644"/>
    <w:rsid w:val="00263985"/>
    <w:rsid w:val="0026494F"/>
    <w:rsid w:val="0026507D"/>
    <w:rsid w:val="0026670A"/>
    <w:rsid w:val="002676F9"/>
    <w:rsid w:val="002703C5"/>
    <w:rsid w:val="00270B7C"/>
    <w:rsid w:val="00271C4A"/>
    <w:rsid w:val="00271CAC"/>
    <w:rsid w:val="00272408"/>
    <w:rsid w:val="0027264E"/>
    <w:rsid w:val="00274B60"/>
    <w:rsid w:val="00275068"/>
    <w:rsid w:val="0027568A"/>
    <w:rsid w:val="0027571B"/>
    <w:rsid w:val="002778FC"/>
    <w:rsid w:val="002811F6"/>
    <w:rsid w:val="002818B6"/>
    <w:rsid w:val="0028223B"/>
    <w:rsid w:val="00282313"/>
    <w:rsid w:val="0028275C"/>
    <w:rsid w:val="00282B27"/>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FA1"/>
    <w:rsid w:val="002C29CE"/>
    <w:rsid w:val="002C31C1"/>
    <w:rsid w:val="002C46D9"/>
    <w:rsid w:val="002C50B4"/>
    <w:rsid w:val="002C64B8"/>
    <w:rsid w:val="002C70F4"/>
    <w:rsid w:val="002C7BA4"/>
    <w:rsid w:val="002C7ECC"/>
    <w:rsid w:val="002D028B"/>
    <w:rsid w:val="002D0708"/>
    <w:rsid w:val="002D18D9"/>
    <w:rsid w:val="002D1B56"/>
    <w:rsid w:val="002D2992"/>
    <w:rsid w:val="002D34E7"/>
    <w:rsid w:val="002D35F9"/>
    <w:rsid w:val="002D3D4E"/>
    <w:rsid w:val="002D418E"/>
    <w:rsid w:val="002D46F9"/>
    <w:rsid w:val="002D49FB"/>
    <w:rsid w:val="002D5ABE"/>
    <w:rsid w:val="002D6574"/>
    <w:rsid w:val="002D787C"/>
    <w:rsid w:val="002E02B3"/>
    <w:rsid w:val="002E0BE6"/>
    <w:rsid w:val="002E12A7"/>
    <w:rsid w:val="002E149A"/>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725"/>
    <w:rsid w:val="00303B7A"/>
    <w:rsid w:val="00306C78"/>
    <w:rsid w:val="0031039E"/>
    <w:rsid w:val="00310700"/>
    <w:rsid w:val="0031101A"/>
    <w:rsid w:val="0031123D"/>
    <w:rsid w:val="00312C17"/>
    <w:rsid w:val="0031311D"/>
    <w:rsid w:val="00313400"/>
    <w:rsid w:val="0031377B"/>
    <w:rsid w:val="00314339"/>
    <w:rsid w:val="003143FF"/>
    <w:rsid w:val="00314453"/>
    <w:rsid w:val="00314463"/>
    <w:rsid w:val="0031463C"/>
    <w:rsid w:val="0031624E"/>
    <w:rsid w:val="003166D5"/>
    <w:rsid w:val="00316C80"/>
    <w:rsid w:val="00316E7A"/>
    <w:rsid w:val="0031706D"/>
    <w:rsid w:val="003177A4"/>
    <w:rsid w:val="00317E6C"/>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3646E"/>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B87"/>
    <w:rsid w:val="00370C98"/>
    <w:rsid w:val="00371164"/>
    <w:rsid w:val="00371F6C"/>
    <w:rsid w:val="00372B7C"/>
    <w:rsid w:val="00372D21"/>
    <w:rsid w:val="003733CA"/>
    <w:rsid w:val="0037459F"/>
    <w:rsid w:val="00374D8B"/>
    <w:rsid w:val="0037604F"/>
    <w:rsid w:val="003770EA"/>
    <w:rsid w:val="00380406"/>
    <w:rsid w:val="00381566"/>
    <w:rsid w:val="00381665"/>
    <w:rsid w:val="00381EE8"/>
    <w:rsid w:val="0038263E"/>
    <w:rsid w:val="003826E6"/>
    <w:rsid w:val="003829DA"/>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14C6"/>
    <w:rsid w:val="003A17C9"/>
    <w:rsid w:val="003A2524"/>
    <w:rsid w:val="003A2AB8"/>
    <w:rsid w:val="003A4E50"/>
    <w:rsid w:val="003A560F"/>
    <w:rsid w:val="003A602F"/>
    <w:rsid w:val="003A64FE"/>
    <w:rsid w:val="003A7260"/>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CA4"/>
    <w:rsid w:val="003E3F15"/>
    <w:rsid w:val="003E4161"/>
    <w:rsid w:val="003E462A"/>
    <w:rsid w:val="003E51D3"/>
    <w:rsid w:val="003E51FA"/>
    <w:rsid w:val="003E5627"/>
    <w:rsid w:val="003E6306"/>
    <w:rsid w:val="003E691F"/>
    <w:rsid w:val="003E727B"/>
    <w:rsid w:val="003E7D4A"/>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BBA"/>
    <w:rsid w:val="00404020"/>
    <w:rsid w:val="004041DB"/>
    <w:rsid w:val="00404FE2"/>
    <w:rsid w:val="0040500A"/>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CD7"/>
    <w:rsid w:val="004423B9"/>
    <w:rsid w:val="00442EB0"/>
    <w:rsid w:val="00442F90"/>
    <w:rsid w:val="00443706"/>
    <w:rsid w:val="004439DC"/>
    <w:rsid w:val="0044442D"/>
    <w:rsid w:val="004450ED"/>
    <w:rsid w:val="00445F0F"/>
    <w:rsid w:val="00446004"/>
    <w:rsid w:val="00446126"/>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813"/>
    <w:rsid w:val="00464869"/>
    <w:rsid w:val="00464FAA"/>
    <w:rsid w:val="0046528E"/>
    <w:rsid w:val="004655FA"/>
    <w:rsid w:val="00466CE6"/>
    <w:rsid w:val="00466EDF"/>
    <w:rsid w:val="00467A3A"/>
    <w:rsid w:val="0047066F"/>
    <w:rsid w:val="004713E2"/>
    <w:rsid w:val="00473D1A"/>
    <w:rsid w:val="00473EC4"/>
    <w:rsid w:val="004750EA"/>
    <w:rsid w:val="004751A1"/>
    <w:rsid w:val="004763CE"/>
    <w:rsid w:val="004765A9"/>
    <w:rsid w:val="00477068"/>
    <w:rsid w:val="0047721A"/>
    <w:rsid w:val="00477618"/>
    <w:rsid w:val="00477CEA"/>
    <w:rsid w:val="00477FB0"/>
    <w:rsid w:val="00481552"/>
    <w:rsid w:val="0048187A"/>
    <w:rsid w:val="00482940"/>
    <w:rsid w:val="004830EC"/>
    <w:rsid w:val="0048376E"/>
    <w:rsid w:val="0048745D"/>
    <w:rsid w:val="00487AD4"/>
    <w:rsid w:val="00487D91"/>
    <w:rsid w:val="00487EAB"/>
    <w:rsid w:val="00492462"/>
    <w:rsid w:val="004929F8"/>
    <w:rsid w:val="00492BBF"/>
    <w:rsid w:val="00493300"/>
    <w:rsid w:val="00494CF5"/>
    <w:rsid w:val="00495A8F"/>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C72"/>
    <w:rsid w:val="00555039"/>
    <w:rsid w:val="00556B08"/>
    <w:rsid w:val="00557297"/>
    <w:rsid w:val="00557523"/>
    <w:rsid w:val="005575A4"/>
    <w:rsid w:val="00557786"/>
    <w:rsid w:val="00557B39"/>
    <w:rsid w:val="00557E4E"/>
    <w:rsid w:val="00557EBC"/>
    <w:rsid w:val="00560735"/>
    <w:rsid w:val="00560A47"/>
    <w:rsid w:val="005614AB"/>
    <w:rsid w:val="00562A2F"/>
    <w:rsid w:val="00563824"/>
    <w:rsid w:val="00563AB3"/>
    <w:rsid w:val="00564225"/>
    <w:rsid w:val="00564C76"/>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68F9"/>
    <w:rsid w:val="005A72A9"/>
    <w:rsid w:val="005A78F4"/>
    <w:rsid w:val="005A7A71"/>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C7"/>
    <w:rsid w:val="005F3B6E"/>
    <w:rsid w:val="005F3E74"/>
    <w:rsid w:val="005F4103"/>
    <w:rsid w:val="005F4C08"/>
    <w:rsid w:val="005F5010"/>
    <w:rsid w:val="005F5467"/>
    <w:rsid w:val="005F5573"/>
    <w:rsid w:val="005F67C8"/>
    <w:rsid w:val="005F67D6"/>
    <w:rsid w:val="005F700B"/>
    <w:rsid w:val="005F738D"/>
    <w:rsid w:val="005F7EA5"/>
    <w:rsid w:val="005F7EEC"/>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724"/>
    <w:rsid w:val="00641E4C"/>
    <w:rsid w:val="00641F95"/>
    <w:rsid w:val="006427AB"/>
    <w:rsid w:val="006429DC"/>
    <w:rsid w:val="00643179"/>
    <w:rsid w:val="00644320"/>
    <w:rsid w:val="0064571D"/>
    <w:rsid w:val="00646BEB"/>
    <w:rsid w:val="0064702C"/>
    <w:rsid w:val="00647657"/>
    <w:rsid w:val="006477D2"/>
    <w:rsid w:val="00647F10"/>
    <w:rsid w:val="00650D43"/>
    <w:rsid w:val="0065130A"/>
    <w:rsid w:val="006517E7"/>
    <w:rsid w:val="00651E8D"/>
    <w:rsid w:val="0065407E"/>
    <w:rsid w:val="00654C47"/>
    <w:rsid w:val="00655FC8"/>
    <w:rsid w:val="0065645A"/>
    <w:rsid w:val="00656E51"/>
    <w:rsid w:val="0065700E"/>
    <w:rsid w:val="00657838"/>
    <w:rsid w:val="006602A4"/>
    <w:rsid w:val="00660BC4"/>
    <w:rsid w:val="00660DD4"/>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C6F"/>
    <w:rsid w:val="00672418"/>
    <w:rsid w:val="00672AA4"/>
    <w:rsid w:val="006737CF"/>
    <w:rsid w:val="00674BBC"/>
    <w:rsid w:val="006751DC"/>
    <w:rsid w:val="00675953"/>
    <w:rsid w:val="00675C8E"/>
    <w:rsid w:val="006760DF"/>
    <w:rsid w:val="006807E3"/>
    <w:rsid w:val="006818E2"/>
    <w:rsid w:val="0068250D"/>
    <w:rsid w:val="00684A5B"/>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E09B6"/>
    <w:rsid w:val="006E1648"/>
    <w:rsid w:val="006E1A58"/>
    <w:rsid w:val="006E31EC"/>
    <w:rsid w:val="006E3602"/>
    <w:rsid w:val="006E62A1"/>
    <w:rsid w:val="006E66D5"/>
    <w:rsid w:val="006E676A"/>
    <w:rsid w:val="006E6B1B"/>
    <w:rsid w:val="006E6CA7"/>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6EF"/>
    <w:rsid w:val="00723281"/>
    <w:rsid w:val="007238AA"/>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CCF"/>
    <w:rsid w:val="00750ADB"/>
    <w:rsid w:val="00750FD6"/>
    <w:rsid w:val="00751108"/>
    <w:rsid w:val="0075131D"/>
    <w:rsid w:val="00751662"/>
    <w:rsid w:val="007524B5"/>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FFB"/>
    <w:rsid w:val="0085569F"/>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ECE"/>
    <w:rsid w:val="00865B52"/>
    <w:rsid w:val="00866E84"/>
    <w:rsid w:val="00867809"/>
    <w:rsid w:val="00867B2F"/>
    <w:rsid w:val="00867ED1"/>
    <w:rsid w:val="00871043"/>
    <w:rsid w:val="0087134D"/>
    <w:rsid w:val="00872863"/>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647"/>
    <w:rsid w:val="00882FC0"/>
    <w:rsid w:val="008842E7"/>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15D7"/>
    <w:rsid w:val="008A1607"/>
    <w:rsid w:val="008A19C1"/>
    <w:rsid w:val="008A490F"/>
    <w:rsid w:val="008A53BA"/>
    <w:rsid w:val="008A53BE"/>
    <w:rsid w:val="008A718F"/>
    <w:rsid w:val="008A76BB"/>
    <w:rsid w:val="008A76E3"/>
    <w:rsid w:val="008A793D"/>
    <w:rsid w:val="008A7E43"/>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6EC5"/>
    <w:rsid w:val="008F71CE"/>
    <w:rsid w:val="008F7853"/>
    <w:rsid w:val="0090038A"/>
    <w:rsid w:val="009003AC"/>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058"/>
    <w:rsid w:val="00980B07"/>
    <w:rsid w:val="00983094"/>
    <w:rsid w:val="0098362B"/>
    <w:rsid w:val="009847DF"/>
    <w:rsid w:val="00984BEB"/>
    <w:rsid w:val="00985683"/>
    <w:rsid w:val="00986345"/>
    <w:rsid w:val="009867A4"/>
    <w:rsid w:val="0098718F"/>
    <w:rsid w:val="009876BB"/>
    <w:rsid w:val="009876D9"/>
    <w:rsid w:val="00992820"/>
    <w:rsid w:val="00993C08"/>
    <w:rsid w:val="00993CAC"/>
    <w:rsid w:val="00994050"/>
    <w:rsid w:val="009964D4"/>
    <w:rsid w:val="00997AB1"/>
    <w:rsid w:val="009A0386"/>
    <w:rsid w:val="009A1156"/>
    <w:rsid w:val="009A181F"/>
    <w:rsid w:val="009A1A29"/>
    <w:rsid w:val="009A1BEA"/>
    <w:rsid w:val="009A2659"/>
    <w:rsid w:val="009A2B65"/>
    <w:rsid w:val="009A2BDA"/>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4ED"/>
    <w:rsid w:val="009B6073"/>
    <w:rsid w:val="009B62F3"/>
    <w:rsid w:val="009B6CD6"/>
    <w:rsid w:val="009B6E76"/>
    <w:rsid w:val="009B6FCC"/>
    <w:rsid w:val="009B7D6C"/>
    <w:rsid w:val="009B7F50"/>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31F"/>
    <w:rsid w:val="009E47EB"/>
    <w:rsid w:val="009E49A7"/>
    <w:rsid w:val="009E4F1C"/>
    <w:rsid w:val="009E55EF"/>
    <w:rsid w:val="009E64A9"/>
    <w:rsid w:val="009E6F1B"/>
    <w:rsid w:val="009E727A"/>
    <w:rsid w:val="009E7312"/>
    <w:rsid w:val="009F0428"/>
    <w:rsid w:val="009F1269"/>
    <w:rsid w:val="009F2381"/>
    <w:rsid w:val="009F290B"/>
    <w:rsid w:val="009F314A"/>
    <w:rsid w:val="009F36A6"/>
    <w:rsid w:val="009F3CE2"/>
    <w:rsid w:val="009F4D19"/>
    <w:rsid w:val="009F547B"/>
    <w:rsid w:val="009F5C3B"/>
    <w:rsid w:val="009F61D8"/>
    <w:rsid w:val="009F699F"/>
    <w:rsid w:val="009F7F7C"/>
    <w:rsid w:val="00A0085D"/>
    <w:rsid w:val="00A00C7C"/>
    <w:rsid w:val="00A0110E"/>
    <w:rsid w:val="00A02CE8"/>
    <w:rsid w:val="00A03771"/>
    <w:rsid w:val="00A040E4"/>
    <w:rsid w:val="00A05BC2"/>
    <w:rsid w:val="00A07FF7"/>
    <w:rsid w:val="00A11614"/>
    <w:rsid w:val="00A11C43"/>
    <w:rsid w:val="00A11EE1"/>
    <w:rsid w:val="00A124BB"/>
    <w:rsid w:val="00A12D96"/>
    <w:rsid w:val="00A13756"/>
    <w:rsid w:val="00A14730"/>
    <w:rsid w:val="00A14F74"/>
    <w:rsid w:val="00A14FBB"/>
    <w:rsid w:val="00A15ADB"/>
    <w:rsid w:val="00A161A5"/>
    <w:rsid w:val="00A16AE5"/>
    <w:rsid w:val="00A17717"/>
    <w:rsid w:val="00A17EAA"/>
    <w:rsid w:val="00A200B8"/>
    <w:rsid w:val="00A20333"/>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D9F"/>
    <w:rsid w:val="00A3463A"/>
    <w:rsid w:val="00A34EA7"/>
    <w:rsid w:val="00A36D61"/>
    <w:rsid w:val="00A37093"/>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C05"/>
    <w:rsid w:val="00A75346"/>
    <w:rsid w:val="00A75811"/>
    <w:rsid w:val="00A7593B"/>
    <w:rsid w:val="00A76694"/>
    <w:rsid w:val="00A7698D"/>
    <w:rsid w:val="00A76AC2"/>
    <w:rsid w:val="00A7743D"/>
    <w:rsid w:val="00A812A0"/>
    <w:rsid w:val="00A818A2"/>
    <w:rsid w:val="00A821B7"/>
    <w:rsid w:val="00A82403"/>
    <w:rsid w:val="00A825B7"/>
    <w:rsid w:val="00A82791"/>
    <w:rsid w:val="00A827E3"/>
    <w:rsid w:val="00A82A09"/>
    <w:rsid w:val="00A83093"/>
    <w:rsid w:val="00A83DFF"/>
    <w:rsid w:val="00A85219"/>
    <w:rsid w:val="00A8641E"/>
    <w:rsid w:val="00A86809"/>
    <w:rsid w:val="00A86959"/>
    <w:rsid w:val="00A87AB3"/>
    <w:rsid w:val="00A90229"/>
    <w:rsid w:val="00A90A25"/>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6C3D"/>
    <w:rsid w:val="00AB6D24"/>
    <w:rsid w:val="00AB7482"/>
    <w:rsid w:val="00AB7DA0"/>
    <w:rsid w:val="00AC075C"/>
    <w:rsid w:val="00AC09CD"/>
    <w:rsid w:val="00AC1290"/>
    <w:rsid w:val="00AC16BB"/>
    <w:rsid w:val="00AC1FEC"/>
    <w:rsid w:val="00AC3024"/>
    <w:rsid w:val="00AC3D2D"/>
    <w:rsid w:val="00AC5859"/>
    <w:rsid w:val="00AC5E32"/>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14D"/>
    <w:rsid w:val="00AE0D8C"/>
    <w:rsid w:val="00AE2853"/>
    <w:rsid w:val="00AE289C"/>
    <w:rsid w:val="00AE3974"/>
    <w:rsid w:val="00AE5516"/>
    <w:rsid w:val="00AE5B7A"/>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B2F"/>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5E71"/>
    <w:rsid w:val="00B4600D"/>
    <w:rsid w:val="00B466B9"/>
    <w:rsid w:val="00B47057"/>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77C6D"/>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D0852"/>
    <w:rsid w:val="00BD0DA6"/>
    <w:rsid w:val="00BD108C"/>
    <w:rsid w:val="00BD11BF"/>
    <w:rsid w:val="00BD1567"/>
    <w:rsid w:val="00BD271C"/>
    <w:rsid w:val="00BD38AA"/>
    <w:rsid w:val="00BD3D1B"/>
    <w:rsid w:val="00BD436F"/>
    <w:rsid w:val="00BD4432"/>
    <w:rsid w:val="00BD5782"/>
    <w:rsid w:val="00BD6301"/>
    <w:rsid w:val="00BD64DE"/>
    <w:rsid w:val="00BD68CA"/>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F0306"/>
    <w:rsid w:val="00BF0571"/>
    <w:rsid w:val="00BF0F62"/>
    <w:rsid w:val="00BF3E07"/>
    <w:rsid w:val="00BF3F42"/>
    <w:rsid w:val="00BF3FD8"/>
    <w:rsid w:val="00BF460E"/>
    <w:rsid w:val="00BF56A5"/>
    <w:rsid w:val="00BF6E27"/>
    <w:rsid w:val="00C001B4"/>
    <w:rsid w:val="00C006CD"/>
    <w:rsid w:val="00C029AE"/>
    <w:rsid w:val="00C035D6"/>
    <w:rsid w:val="00C04B6B"/>
    <w:rsid w:val="00C04D6D"/>
    <w:rsid w:val="00C0555A"/>
    <w:rsid w:val="00C06004"/>
    <w:rsid w:val="00C0680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4140"/>
    <w:rsid w:val="00C2455F"/>
    <w:rsid w:val="00C25111"/>
    <w:rsid w:val="00C2635D"/>
    <w:rsid w:val="00C26F13"/>
    <w:rsid w:val="00C27AB0"/>
    <w:rsid w:val="00C27FBB"/>
    <w:rsid w:val="00C33C60"/>
    <w:rsid w:val="00C33D09"/>
    <w:rsid w:val="00C34282"/>
    <w:rsid w:val="00C34745"/>
    <w:rsid w:val="00C36F12"/>
    <w:rsid w:val="00C37798"/>
    <w:rsid w:val="00C37F5E"/>
    <w:rsid w:val="00C40083"/>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1E18"/>
    <w:rsid w:val="00C52164"/>
    <w:rsid w:val="00C5683D"/>
    <w:rsid w:val="00C568D0"/>
    <w:rsid w:val="00C57814"/>
    <w:rsid w:val="00C57AA4"/>
    <w:rsid w:val="00C57CFA"/>
    <w:rsid w:val="00C57D96"/>
    <w:rsid w:val="00C57DC3"/>
    <w:rsid w:val="00C60268"/>
    <w:rsid w:val="00C61301"/>
    <w:rsid w:val="00C61E05"/>
    <w:rsid w:val="00C61F47"/>
    <w:rsid w:val="00C62D61"/>
    <w:rsid w:val="00C63B31"/>
    <w:rsid w:val="00C64ECA"/>
    <w:rsid w:val="00C6503D"/>
    <w:rsid w:val="00C6567B"/>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42E6"/>
    <w:rsid w:val="00C74497"/>
    <w:rsid w:val="00C744E6"/>
    <w:rsid w:val="00C7581C"/>
    <w:rsid w:val="00C76255"/>
    <w:rsid w:val="00C769BD"/>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F8E"/>
    <w:rsid w:val="00C94B9D"/>
    <w:rsid w:val="00C968E9"/>
    <w:rsid w:val="00C97596"/>
    <w:rsid w:val="00C97E89"/>
    <w:rsid w:val="00C97EC2"/>
    <w:rsid w:val="00CA08C0"/>
    <w:rsid w:val="00CA13F5"/>
    <w:rsid w:val="00CA18FF"/>
    <w:rsid w:val="00CA2C36"/>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E6CBA"/>
    <w:rsid w:val="00CF06EA"/>
    <w:rsid w:val="00CF0890"/>
    <w:rsid w:val="00CF0990"/>
    <w:rsid w:val="00CF0D7D"/>
    <w:rsid w:val="00CF0EBB"/>
    <w:rsid w:val="00CF16DC"/>
    <w:rsid w:val="00CF24A9"/>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512"/>
    <w:rsid w:val="00D03FD5"/>
    <w:rsid w:val="00D055B2"/>
    <w:rsid w:val="00D05C15"/>
    <w:rsid w:val="00D05E0B"/>
    <w:rsid w:val="00D05F3A"/>
    <w:rsid w:val="00D067DD"/>
    <w:rsid w:val="00D0698F"/>
    <w:rsid w:val="00D06E4A"/>
    <w:rsid w:val="00D07ECA"/>
    <w:rsid w:val="00D10B0A"/>
    <w:rsid w:val="00D115D1"/>
    <w:rsid w:val="00D11E2E"/>
    <w:rsid w:val="00D12315"/>
    <w:rsid w:val="00D12384"/>
    <w:rsid w:val="00D141E0"/>
    <w:rsid w:val="00D1471B"/>
    <w:rsid w:val="00D14CD3"/>
    <w:rsid w:val="00D171CB"/>
    <w:rsid w:val="00D17821"/>
    <w:rsid w:val="00D202F5"/>
    <w:rsid w:val="00D2033F"/>
    <w:rsid w:val="00D20E68"/>
    <w:rsid w:val="00D20FE3"/>
    <w:rsid w:val="00D2197A"/>
    <w:rsid w:val="00D21EA6"/>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50C1"/>
    <w:rsid w:val="00D866DB"/>
    <w:rsid w:val="00D86D1A"/>
    <w:rsid w:val="00D86FFE"/>
    <w:rsid w:val="00D87963"/>
    <w:rsid w:val="00D87B32"/>
    <w:rsid w:val="00D87D81"/>
    <w:rsid w:val="00D90206"/>
    <w:rsid w:val="00D90EB8"/>
    <w:rsid w:val="00D90ECF"/>
    <w:rsid w:val="00D91477"/>
    <w:rsid w:val="00D91F09"/>
    <w:rsid w:val="00D92CA0"/>
    <w:rsid w:val="00D92D06"/>
    <w:rsid w:val="00D938FF"/>
    <w:rsid w:val="00D93C6F"/>
    <w:rsid w:val="00D93F39"/>
    <w:rsid w:val="00D95763"/>
    <w:rsid w:val="00D961C8"/>
    <w:rsid w:val="00D96E46"/>
    <w:rsid w:val="00D97D69"/>
    <w:rsid w:val="00D97EDC"/>
    <w:rsid w:val="00DA0052"/>
    <w:rsid w:val="00DA0383"/>
    <w:rsid w:val="00DA344C"/>
    <w:rsid w:val="00DA36F6"/>
    <w:rsid w:val="00DA3C61"/>
    <w:rsid w:val="00DA427F"/>
    <w:rsid w:val="00DA43BA"/>
    <w:rsid w:val="00DA471A"/>
    <w:rsid w:val="00DA49B2"/>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6F73"/>
    <w:rsid w:val="00DB77F7"/>
    <w:rsid w:val="00DB7B5C"/>
    <w:rsid w:val="00DB7CAF"/>
    <w:rsid w:val="00DC0A3D"/>
    <w:rsid w:val="00DC126C"/>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DE2"/>
    <w:rsid w:val="00DD10B7"/>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7DC9"/>
    <w:rsid w:val="00E60CC0"/>
    <w:rsid w:val="00E60D2B"/>
    <w:rsid w:val="00E61DC4"/>
    <w:rsid w:val="00E6251B"/>
    <w:rsid w:val="00E6262A"/>
    <w:rsid w:val="00E628FA"/>
    <w:rsid w:val="00E62DAB"/>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773"/>
    <w:rsid w:val="00EC2CDE"/>
    <w:rsid w:val="00EC3819"/>
    <w:rsid w:val="00EC4060"/>
    <w:rsid w:val="00EC4BC2"/>
    <w:rsid w:val="00EC558A"/>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2337"/>
    <w:rsid w:val="00F52AB4"/>
    <w:rsid w:val="00F53360"/>
    <w:rsid w:val="00F5381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773"/>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4229"/>
    <w:rsid w:val="00F956B7"/>
    <w:rsid w:val="00F95BF5"/>
    <w:rsid w:val="00F95E04"/>
    <w:rsid w:val="00F95EA6"/>
    <w:rsid w:val="00F95F60"/>
    <w:rsid w:val="00FA03D2"/>
    <w:rsid w:val="00FA0F25"/>
    <w:rsid w:val="00FA1BF1"/>
    <w:rsid w:val="00FA2023"/>
    <w:rsid w:val="00FA29C1"/>
    <w:rsid w:val="00FA432C"/>
    <w:rsid w:val="00FA503F"/>
    <w:rsid w:val="00FA638C"/>
    <w:rsid w:val="00FA672D"/>
    <w:rsid w:val="00FA7951"/>
    <w:rsid w:val="00FA7CFA"/>
    <w:rsid w:val="00FB0252"/>
    <w:rsid w:val="00FB1CAA"/>
    <w:rsid w:val="00FB2625"/>
    <w:rsid w:val="00FB2A11"/>
    <w:rsid w:val="00FB3340"/>
    <w:rsid w:val="00FB34F8"/>
    <w:rsid w:val="00FB3E86"/>
    <w:rsid w:val="00FB3EAA"/>
    <w:rsid w:val="00FB419A"/>
    <w:rsid w:val="00FB5022"/>
    <w:rsid w:val="00FB531D"/>
    <w:rsid w:val="00FB5552"/>
    <w:rsid w:val="00FB7C95"/>
    <w:rsid w:val="00FC080D"/>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EC5"/>
    <w:rsid w:val="00FD750F"/>
    <w:rsid w:val="00FD75CD"/>
    <w:rsid w:val="00FD7C6A"/>
    <w:rsid w:val="00FE0204"/>
    <w:rsid w:val="00FE14CA"/>
    <w:rsid w:val="00FE1DEC"/>
    <w:rsid w:val="00FE1FEE"/>
    <w:rsid w:val="00FE3161"/>
    <w:rsid w:val="00FE3681"/>
    <w:rsid w:val="00FE4566"/>
    <w:rsid w:val="00FE45AD"/>
    <w:rsid w:val="00FE4727"/>
    <w:rsid w:val="00FE4CAE"/>
    <w:rsid w:val="00FE4F0A"/>
    <w:rsid w:val="00FE5BB8"/>
    <w:rsid w:val="00FE5D11"/>
    <w:rsid w:val="00FE5F53"/>
    <w:rsid w:val="00FE624F"/>
    <w:rsid w:val="00FE6F09"/>
    <w:rsid w:val="00FF083D"/>
    <w:rsid w:val="00FF1EF0"/>
    <w:rsid w:val="00FF21EC"/>
    <w:rsid w:val="00FF2E28"/>
    <w:rsid w:val="00FF3080"/>
    <w:rsid w:val="00FF3563"/>
    <w:rsid w:val="00FF4A01"/>
    <w:rsid w:val="00FF4A0A"/>
    <w:rsid w:val="00FF6D5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BB278"/>
  <w15:docId w15:val="{C46E5FE0-C49B-41E1-B74F-A0F67DA1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d@um.gor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1957B-2072-4147-A4AC-E718217DF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31</Pages>
  <Words>16743</Words>
  <Characters>100459</Characters>
  <Application>Microsoft Office Word</Application>
  <DocSecurity>0</DocSecurity>
  <Lines>837</Lines>
  <Paragraphs>233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Edward Wasilewicz [UM Gorzów Wlkp.]</cp:lastModifiedBy>
  <cp:revision>7</cp:revision>
  <cp:lastPrinted>2021-06-01T12:16:00Z</cp:lastPrinted>
  <dcterms:created xsi:type="dcterms:W3CDTF">2021-05-28T06:50:00Z</dcterms:created>
  <dcterms:modified xsi:type="dcterms:W3CDTF">2021-06-01T12:51:00Z</dcterms:modified>
</cp:coreProperties>
</file>