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576294E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313D0">
        <w:rPr>
          <w:rFonts w:ascii="Cambria" w:hAnsi="Cambria" w:cs="Arial"/>
          <w:bCs/>
          <w:sz w:val="22"/>
          <w:szCs w:val="22"/>
        </w:rPr>
        <w:t>Łosie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313D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349700" w14:textId="77777777" w:rsidR="00D55CEC" w:rsidRDefault="00D55CEC">
      <w:r>
        <w:separator/>
      </w:r>
    </w:p>
  </w:endnote>
  <w:endnote w:type="continuationSeparator" w:id="0">
    <w:p w14:paraId="1999F05E" w14:textId="77777777" w:rsidR="00D55CEC" w:rsidRDefault="00D55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88C568" w14:textId="77777777" w:rsidR="00D55CEC" w:rsidRDefault="00D55CEC">
      <w:r>
        <w:separator/>
      </w:r>
    </w:p>
  </w:footnote>
  <w:footnote w:type="continuationSeparator" w:id="0">
    <w:p w14:paraId="6179E279" w14:textId="77777777" w:rsidR="00D55CEC" w:rsidRDefault="00D55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55CEC"/>
    <w:rsid w:val="00D92F25"/>
    <w:rsid w:val="00DA4C90"/>
    <w:rsid w:val="00DB2EC0"/>
    <w:rsid w:val="00DF3682"/>
    <w:rsid w:val="00E313D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Stachoń (Nadl. Łosie)</cp:lastModifiedBy>
  <cp:revision>2</cp:revision>
  <dcterms:created xsi:type="dcterms:W3CDTF">2024-11-07T08:51:00Z</dcterms:created>
  <dcterms:modified xsi:type="dcterms:W3CDTF">2024-11-07T08:51:00Z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