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21415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0E1431">
        <w:rPr>
          <w:rFonts w:asciiTheme="majorHAnsi" w:hAnsiTheme="majorHAnsi" w:cs="Arial"/>
          <w:b/>
          <w:bCs/>
          <w:sz w:val="22"/>
          <w:szCs w:val="22"/>
        </w:rPr>
        <w:t xml:space="preserve">.1 </w:t>
      </w: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14:paraId="7F7939E0" w14:textId="070BAB79" w:rsidR="000D18C2" w:rsidRPr="00EA5468" w:rsidRDefault="00EA5468" w:rsidP="000D18C2">
      <w:pPr>
        <w:spacing w:before="120"/>
        <w:jc w:val="right"/>
        <w:rPr>
          <w:rFonts w:asciiTheme="majorHAnsi" w:hAnsiTheme="majorHAnsi" w:cs="Arial"/>
          <w:bCs/>
        </w:rPr>
      </w:pPr>
      <w:r w:rsidRPr="00EA5468">
        <w:rPr>
          <w:rFonts w:ascii="Cambria" w:hAnsi="Cambria" w:cs="Calibri"/>
          <w:bCs/>
        </w:rPr>
        <w:t>S</w:t>
      </w:r>
      <w:r w:rsidR="00C978F1">
        <w:rPr>
          <w:rFonts w:ascii="Cambria" w:hAnsi="Cambria" w:cs="Calibri"/>
          <w:bCs/>
        </w:rPr>
        <w:t>A</w:t>
      </w:r>
      <w:r w:rsidRPr="00EA5468">
        <w:rPr>
          <w:rFonts w:ascii="Cambria" w:hAnsi="Cambria" w:cs="Calibri"/>
          <w:bCs/>
        </w:rPr>
        <w:t>.270.</w:t>
      </w:r>
      <w:r w:rsidR="00C978F1">
        <w:rPr>
          <w:rFonts w:ascii="Cambria" w:hAnsi="Cambria" w:cs="Calibri"/>
          <w:bCs/>
        </w:rPr>
        <w:t>6</w:t>
      </w:r>
      <w:r w:rsidRPr="00EA5468">
        <w:rPr>
          <w:rFonts w:ascii="Cambria" w:hAnsi="Cambria" w:cs="Calibri"/>
          <w:bCs/>
        </w:rPr>
        <w:t>.202</w:t>
      </w:r>
      <w:r w:rsidR="00C978F1">
        <w:rPr>
          <w:rFonts w:ascii="Cambria" w:hAnsi="Cambria" w:cs="Calibri"/>
          <w:bCs/>
        </w:rPr>
        <w:t>4</w:t>
      </w:r>
    </w:p>
    <w:p w14:paraId="68AE34D1" w14:textId="77777777"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14:paraId="7E2D2C3C" w14:textId="77777777"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2606F2BC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739AD05D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15387739" w14:textId="77777777"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14:paraId="32428DDD" w14:textId="77777777" w:rsidR="004910AD" w:rsidRPr="007B1478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3E492E0D" w14:textId="77777777"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14:paraId="18788F9A" w14:textId="77777777" w:rsidR="004910AD" w:rsidRPr="007B1478" w:rsidRDefault="004910AD" w:rsidP="00A7043C">
      <w:pPr>
        <w:spacing w:before="240"/>
        <w:jc w:val="center"/>
        <w:rPr>
          <w:rFonts w:asciiTheme="majorHAnsi" w:hAnsiTheme="majorHAnsi"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7B1478">
        <w:rPr>
          <w:rFonts w:asciiTheme="majorHAnsi" w:hAnsiTheme="majorHAnsi"/>
          <w:sz w:val="22"/>
          <w:szCs w:val="22"/>
        </w:rPr>
        <w:t>podstawowy</w:t>
      </w:r>
      <w:r w:rsidR="00A7043C" w:rsidRPr="007B1478">
        <w:rPr>
          <w:rFonts w:asciiTheme="majorHAnsi" w:hAnsiTheme="majorHAnsi"/>
          <w:sz w:val="22"/>
          <w:szCs w:val="22"/>
        </w:rPr>
        <w:t>m</w:t>
      </w:r>
      <w:r w:rsidRPr="007B1478">
        <w:rPr>
          <w:rFonts w:asciiTheme="majorHAnsi" w:hAnsiTheme="majorHAnsi"/>
          <w:sz w:val="22"/>
          <w:szCs w:val="22"/>
        </w:rPr>
        <w:t xml:space="preserve"> bez</w:t>
      </w:r>
      <w:r w:rsidR="00A7043C" w:rsidRPr="007B147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7B147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7B147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7B1478">
        <w:rPr>
          <w:rFonts w:asciiTheme="majorHAnsi" w:hAnsiTheme="majorHAnsi"/>
          <w:sz w:val="22"/>
          <w:szCs w:val="22"/>
        </w:rPr>
        <w:t>pn</w:t>
      </w:r>
      <w:proofErr w:type="spellEnd"/>
      <w:r w:rsidRPr="007B1478">
        <w:rPr>
          <w:rFonts w:asciiTheme="majorHAnsi" w:hAnsiTheme="majorHAnsi"/>
          <w:sz w:val="22"/>
          <w:szCs w:val="22"/>
        </w:rPr>
        <w:t>:</w:t>
      </w:r>
    </w:p>
    <w:p w14:paraId="6429C97B" w14:textId="5F1148C7" w:rsidR="000E1431" w:rsidRPr="000E1431" w:rsidRDefault="000E1431" w:rsidP="00DA46EF">
      <w:pPr>
        <w:spacing w:line="276" w:lineRule="auto"/>
        <w:jc w:val="center"/>
        <w:rPr>
          <w:rFonts w:ascii="Cambria" w:hAnsi="Cambria"/>
          <w:b/>
          <w:sz w:val="20"/>
          <w:szCs w:val="20"/>
        </w:rPr>
      </w:pPr>
      <w:r w:rsidRPr="000E1431">
        <w:rPr>
          <w:rFonts w:ascii="Cambria" w:hAnsi="Cambria"/>
          <w:b/>
          <w:sz w:val="20"/>
          <w:szCs w:val="20"/>
        </w:rPr>
        <w:t>"</w:t>
      </w:r>
      <w:r w:rsidR="00DA46EF" w:rsidRPr="00DA46EF">
        <w:rPr>
          <w:rFonts w:ascii="Cambria" w:hAnsi="Cambria"/>
          <w:sz w:val="20"/>
          <w:szCs w:val="20"/>
        </w:rPr>
        <w:t xml:space="preserve"> </w:t>
      </w:r>
      <w:r w:rsidR="00C978F1" w:rsidRPr="00C978F1">
        <w:rPr>
          <w:rFonts w:ascii="Cambria" w:hAnsi="Cambria"/>
          <w:b/>
          <w:sz w:val="20"/>
          <w:szCs w:val="20"/>
        </w:rPr>
        <w:t>Remont dróg leśnych na terenie Nadleśnictwa Biłgoraj w 2024 roku</w:t>
      </w:r>
      <w:r w:rsidRPr="000E1431">
        <w:rPr>
          <w:rFonts w:ascii="Cambria" w:hAnsi="Cambria"/>
          <w:b/>
          <w:sz w:val="20"/>
          <w:szCs w:val="20"/>
        </w:rPr>
        <w:t>"</w:t>
      </w:r>
    </w:p>
    <w:p w14:paraId="322358EA" w14:textId="31A8595B" w:rsidR="008968DB" w:rsidRPr="000E1431" w:rsidRDefault="00EA5468" w:rsidP="00EA5468">
      <w:pPr>
        <w:pStyle w:val="Teksttreci20"/>
        <w:shd w:val="clear" w:color="auto" w:fill="auto"/>
        <w:spacing w:before="0" w:line="276" w:lineRule="auto"/>
        <w:ind w:left="4248" w:firstLine="0"/>
        <w:jc w:val="left"/>
        <w:rPr>
          <w:rFonts w:asciiTheme="majorHAnsi" w:hAnsiTheme="majorHAnsi" w:cs="Verdana"/>
          <w:b/>
          <w:sz w:val="24"/>
          <w:szCs w:val="22"/>
        </w:rPr>
      </w:pPr>
      <w:r w:rsidRPr="00EA5468">
        <w:rPr>
          <w:rFonts w:ascii="Cambria" w:eastAsia="Times New Roman" w:hAnsi="Cambria"/>
          <w:b/>
          <w:sz w:val="20"/>
          <w:szCs w:val="20"/>
          <w:lang w:eastAsia="pl-PL"/>
        </w:rPr>
        <w:t xml:space="preserve"> 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S</w:t>
      </w:r>
      <w:r w:rsidR="00C978F1">
        <w:rPr>
          <w:rFonts w:ascii="Cambria" w:eastAsia="Times New Roman" w:hAnsi="Cambria"/>
          <w:bCs/>
          <w:sz w:val="22"/>
          <w:szCs w:val="22"/>
          <w:lang w:eastAsia="pl-PL"/>
        </w:rPr>
        <w:t>A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.270.</w:t>
      </w:r>
      <w:r w:rsidR="00C978F1">
        <w:rPr>
          <w:rFonts w:ascii="Cambria" w:eastAsia="Times New Roman" w:hAnsi="Cambria"/>
          <w:bCs/>
          <w:sz w:val="22"/>
          <w:szCs w:val="22"/>
          <w:lang w:eastAsia="pl-PL"/>
        </w:rPr>
        <w:t>6</w:t>
      </w:r>
      <w:r w:rsidRPr="00EA5468">
        <w:rPr>
          <w:rFonts w:ascii="Cambria" w:eastAsia="Times New Roman" w:hAnsi="Cambria"/>
          <w:bCs/>
          <w:sz w:val="22"/>
          <w:szCs w:val="22"/>
          <w:lang w:eastAsia="pl-PL"/>
        </w:rPr>
        <w:t>.202</w:t>
      </w:r>
      <w:r w:rsidR="00C978F1">
        <w:rPr>
          <w:rFonts w:ascii="Cambria" w:eastAsia="Times New Roman" w:hAnsi="Cambria"/>
          <w:bCs/>
          <w:sz w:val="22"/>
          <w:szCs w:val="22"/>
          <w:lang w:eastAsia="pl-PL"/>
        </w:rPr>
        <w:t>4</w:t>
      </w:r>
    </w:p>
    <w:p w14:paraId="1116CBB2" w14:textId="77777777"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14:paraId="32913877" w14:textId="77777777"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14:paraId="07C121BC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8300E0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3697632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68C4DBD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633291C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26108FB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6606F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3926275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14:paraId="1D639CCB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1737E1F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3C0A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3A58C8D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182D976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3DD42C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76539D12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1E423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DFFF5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72D48910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00BDAE09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CA315E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1A29460D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9B0CB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434E8C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4BAE431B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3C71177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9F3482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7C1E9C2D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751418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4B559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43A7A7F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D5A57E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EACC2D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7322F7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11E3DC3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830A6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769AB1A5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B5498D1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74B90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4F86A145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279DFB1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B61D1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14:paraId="398C2CFE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AE5AA9B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CEF4A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14:paraId="0069755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1A6D7F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8B770A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14:paraId="5712F2EC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68C62BD7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8CD6A3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14:paraId="19E573C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FE1B0F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0C154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14:paraId="0F72413D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29879D5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86AB9A" w14:textId="77777777"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2D3D723D" w14:textId="77777777"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29546707" w14:textId="77777777"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26013B5B" w14:textId="3CE8B3F8"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 xml:space="preserve"> za kwotę:</w:t>
      </w:r>
    </w:p>
    <w:p w14:paraId="184ED44C" w14:textId="77777777"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14:paraId="233330F7" w14:textId="101C5442" w:rsidR="007B1478" w:rsidRPr="007B1478" w:rsidRDefault="007D590D" w:rsidP="007D590D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       Pakiet 1 </w:t>
      </w:r>
      <w:r w:rsidR="00B869FC" w:rsidRPr="00B869FC">
        <w:rPr>
          <w:rFonts w:asciiTheme="majorHAnsi" w:hAnsiTheme="majorHAnsi" w:cstheme="minorHAnsi"/>
          <w:b/>
          <w:sz w:val="22"/>
          <w:szCs w:val="22"/>
        </w:rPr>
        <w:t xml:space="preserve">Remont drogi leśnej o numerze inwentarzowym 220/1670 w oddziale Nr  172, 171, 170, </w:t>
      </w:r>
      <w:r w:rsidR="00B869FC">
        <w:rPr>
          <w:rFonts w:asciiTheme="majorHAnsi" w:hAnsiTheme="majorHAnsi" w:cstheme="minorHAnsi"/>
          <w:b/>
          <w:sz w:val="22"/>
          <w:szCs w:val="22"/>
        </w:rPr>
        <w:t xml:space="preserve"> </w:t>
      </w:r>
      <w:r w:rsidR="00B869FC" w:rsidRPr="00B869FC">
        <w:rPr>
          <w:rFonts w:asciiTheme="majorHAnsi" w:hAnsiTheme="majorHAnsi" w:cstheme="minorHAnsi"/>
          <w:b/>
          <w:sz w:val="22"/>
          <w:szCs w:val="22"/>
        </w:rPr>
        <w:t>162, 161, oraz  160 w  leśnictwie Potok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14:paraId="1FAED739" w14:textId="77777777" w:rsidTr="0053113A">
        <w:trPr>
          <w:jc w:val="center"/>
        </w:trPr>
        <w:tc>
          <w:tcPr>
            <w:tcW w:w="9776" w:type="dxa"/>
            <w:gridSpan w:val="3"/>
          </w:tcPr>
          <w:p w14:paraId="7DEA46E6" w14:textId="77777777"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14:paraId="1C98C040" w14:textId="77777777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11836E51" w14:textId="77777777"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14:paraId="7A2BCD46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7D6EEAF1" w14:textId="77777777"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23380AC6" w14:textId="77777777"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38022512" w14:textId="77777777"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455506E5" w14:textId="77777777"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14:paraId="69F6537C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29EDA326" w14:textId="77777777"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14:paraId="3A60AE99" w14:textId="77777777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1409C1" w14:textId="77777777"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3AC6F4ED" w14:textId="77777777"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EEA55" w14:textId="77777777"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14:paraId="6C64FCDD" w14:textId="77777777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A16F6D4" w14:textId="77777777"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07F549" w14:textId="77777777"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9DC4B" w14:textId="77777777"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79459F65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7F00E24B" w14:textId="77777777"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5FF65A25" w14:textId="77777777"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14:paraId="08ED23DF" w14:textId="77777777"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0C85E11B" w14:textId="77777777" w:rsidR="000D18C2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5275F71D" w14:textId="77777777" w:rsidR="007D590D" w:rsidRDefault="007D590D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</w:p>
    <w:p w14:paraId="5D2D0768" w14:textId="0BB5DA92" w:rsidR="007D590D" w:rsidRPr="007B1478" w:rsidRDefault="007D590D" w:rsidP="007D590D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Pakiet 2 </w:t>
      </w:r>
      <w:r w:rsidR="00B869FC">
        <w:rPr>
          <w:rFonts w:asciiTheme="majorHAnsi" w:hAnsiTheme="majorHAnsi" w:cstheme="minorHAnsi"/>
          <w:bCs/>
          <w:sz w:val="22"/>
          <w:szCs w:val="22"/>
        </w:rPr>
        <w:t xml:space="preserve">- </w:t>
      </w:r>
      <w:r w:rsidR="00B869FC" w:rsidRPr="00B869FC">
        <w:rPr>
          <w:rFonts w:asciiTheme="majorHAnsi" w:hAnsiTheme="majorHAnsi" w:cstheme="minorHAnsi"/>
          <w:b/>
          <w:sz w:val="22"/>
          <w:szCs w:val="22"/>
        </w:rPr>
        <w:t>Remont dojazdu pożarowego Nr 11 od km 0+770,00 do km 4+991,40 na terenie oddziału nr 201, 202, 203, 204, 205, 206, 207, 208, 209 i 210 w leśnictwie Luchów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7D590D" w:rsidRPr="007B1478" w14:paraId="4FC87148" w14:textId="77777777" w:rsidTr="003C0EC8">
        <w:trPr>
          <w:jc w:val="center"/>
        </w:trPr>
        <w:tc>
          <w:tcPr>
            <w:tcW w:w="9776" w:type="dxa"/>
            <w:gridSpan w:val="3"/>
          </w:tcPr>
          <w:p w14:paraId="238210BA" w14:textId="77777777" w:rsidR="007D590D" w:rsidRPr="007B1478" w:rsidRDefault="007D590D" w:rsidP="003C0EC8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D590D" w:rsidRPr="007B1478" w14:paraId="5FB1FDC1" w14:textId="77777777" w:rsidTr="003C0EC8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14:paraId="57AEBC75" w14:textId="77777777" w:rsidR="007D590D" w:rsidRPr="007B1478" w:rsidRDefault="007D590D" w:rsidP="003C0EC8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netto  zł.</w:t>
            </w:r>
          </w:p>
          <w:p w14:paraId="6580C485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1800115D" w14:textId="77777777" w:rsidR="007D590D" w:rsidRPr="007B1478" w:rsidRDefault="007D590D" w:rsidP="003C0EC8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14:paraId="55A6D79A" w14:textId="77777777" w:rsidR="007D590D" w:rsidRPr="007B1478" w:rsidRDefault="007D590D" w:rsidP="003C0EC8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14:paraId="7CAA1F56" w14:textId="77777777" w:rsidR="007D590D" w:rsidRPr="007B1478" w:rsidRDefault="007D590D" w:rsidP="003C0EC8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14:paraId="258111C4" w14:textId="77777777" w:rsidR="007D590D" w:rsidRPr="007B1478" w:rsidRDefault="007D590D" w:rsidP="003C0EC8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zł.</w:t>
            </w:r>
          </w:p>
          <w:p w14:paraId="639358DA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14:paraId="26C49C6E" w14:textId="77777777" w:rsidR="007D590D" w:rsidRPr="007B1478" w:rsidRDefault="007D590D" w:rsidP="003C0EC8">
            <w:pPr>
              <w:rPr>
                <w:rFonts w:asciiTheme="majorHAnsi" w:hAnsiTheme="majorHAnsi"/>
              </w:rPr>
            </w:pPr>
          </w:p>
        </w:tc>
      </w:tr>
      <w:tr w:rsidR="007D590D" w:rsidRPr="007B1478" w14:paraId="5193D449" w14:textId="77777777" w:rsidTr="003C0EC8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A60AE21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14:paraId="7A04F9BB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D81A8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7D590D" w:rsidRPr="007B1478" w14:paraId="2B711402" w14:textId="77777777" w:rsidTr="003C0EC8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43CE96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910B4" w14:textId="77777777" w:rsidR="007D590D" w:rsidRPr="007B1478" w:rsidRDefault="007D590D" w:rsidP="003C0EC8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E2BCC9" w14:textId="77777777" w:rsidR="007D590D" w:rsidRPr="007B1478" w:rsidRDefault="007D590D" w:rsidP="003C0EC8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14:paraId="2C1951EA" w14:textId="77777777" w:rsidR="007D590D" w:rsidRPr="007B1478" w:rsidRDefault="007D590D" w:rsidP="007D590D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626858E5" w14:textId="77777777" w:rsidR="007D590D" w:rsidRPr="007B1478" w:rsidRDefault="007D590D" w:rsidP="007D590D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58272FB1" w14:textId="77777777" w:rsidR="007D590D" w:rsidRPr="007B1478" w:rsidRDefault="007D590D" w:rsidP="007D590D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 xml:space="preserve">Słownie wartość netto w zł.: ……………………………………………….………………………………………………………….. </w:t>
      </w:r>
    </w:p>
    <w:p w14:paraId="725D85B8" w14:textId="77777777" w:rsidR="007D590D" w:rsidRPr="007B1478" w:rsidRDefault="007D590D" w:rsidP="007D590D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14:paraId="08DFDDAE" w14:textId="77777777" w:rsidR="007D590D" w:rsidRPr="007B1478" w:rsidRDefault="007D590D" w:rsidP="007D590D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14:paraId="1DC301E9" w14:textId="77777777" w:rsidR="007D590D" w:rsidRPr="007B1478" w:rsidRDefault="007D590D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</w:p>
    <w:p w14:paraId="07197A0A" w14:textId="77777777" w:rsidR="006D41D0" w:rsidRPr="007B1478" w:rsidRDefault="006D41D0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Oświadczenia w zakresie kryteriów oceny ofert: </w:t>
      </w:r>
    </w:p>
    <w:p w14:paraId="776B9211" w14:textId="77777777" w:rsidR="006D41D0" w:rsidRPr="007B1478" w:rsidRDefault="006D41D0" w:rsidP="006D41D0">
      <w:pPr>
        <w:numPr>
          <w:ilvl w:val="0"/>
          <w:numId w:val="6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Oświadczam, że </w:t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na przedmiot zamówienia udzielam __________________ miesięcznej gwarancji </w:t>
      </w:r>
      <w:r w:rsidR="005257C6" w:rsidRPr="007B1478">
        <w:rPr>
          <w:rFonts w:asciiTheme="majorHAnsi" w:hAnsiTheme="majorHAnsi" w:cs="Arial"/>
          <w:bCs/>
          <w:sz w:val="22"/>
          <w:szCs w:val="22"/>
        </w:rPr>
        <w:br/>
      </w:r>
      <w:r w:rsidR="008968DB" w:rsidRPr="007B1478">
        <w:rPr>
          <w:rFonts w:asciiTheme="majorHAnsi" w:hAnsiTheme="majorHAnsi" w:cs="Arial"/>
          <w:bCs/>
          <w:sz w:val="22"/>
          <w:szCs w:val="22"/>
        </w:rPr>
        <w:t xml:space="preserve">i rękojmi na warunkach określonych we wzorze Umowy. </w:t>
      </w:r>
    </w:p>
    <w:p w14:paraId="74CF9E78" w14:textId="06323B4B"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</w:t>
      </w:r>
      <w:r w:rsidR="00292992">
        <w:rPr>
          <w:rFonts w:asciiTheme="majorHAnsi" w:hAnsiTheme="majorHAnsi" w:cs="Arial"/>
          <w:bCs/>
          <w:sz w:val="22"/>
          <w:szCs w:val="22"/>
        </w:rPr>
        <w:t>/</w:t>
      </w:r>
      <w:r w:rsidRPr="007B1478">
        <w:rPr>
          <w:rFonts w:asciiTheme="majorHAnsi" w:hAnsiTheme="majorHAnsi" w:cs="Arial"/>
          <w:bCs/>
          <w:sz w:val="22"/>
          <w:szCs w:val="22"/>
        </w:rPr>
        <w:t xml:space="preserve">y, że </w:t>
      </w:r>
      <w:r w:rsidR="00292992">
        <w:rPr>
          <w:rFonts w:asciiTheme="majorHAnsi" w:hAnsiTheme="majorHAnsi" w:cs="Arial"/>
          <w:bCs/>
          <w:sz w:val="22"/>
          <w:szCs w:val="22"/>
        </w:rPr>
        <w:t>zapoznałem/</w:t>
      </w:r>
      <w:r w:rsidRPr="007B1478">
        <w:rPr>
          <w:rFonts w:asciiTheme="majorHAnsi" w:hAnsiTheme="majorHAnsi" w:cs="Arial"/>
          <w:bCs/>
          <w:sz w:val="22"/>
          <w:szCs w:val="22"/>
        </w:rPr>
        <w:t xml:space="preserve">zapoznaliśmy się ze specyfikacją warunków zamówienia, w tym także ze wzorem umowy i </w:t>
      </w:r>
      <w:r w:rsidR="00292992">
        <w:rPr>
          <w:rFonts w:asciiTheme="majorHAnsi" w:hAnsiTheme="majorHAnsi" w:cs="Arial"/>
          <w:bCs/>
          <w:sz w:val="22"/>
          <w:szCs w:val="22"/>
        </w:rPr>
        <w:t>uzyskałem/</w:t>
      </w:r>
      <w:r w:rsidRPr="007B1478">
        <w:rPr>
          <w:rFonts w:asciiTheme="majorHAnsi" w:hAnsiTheme="majorHAnsi" w:cs="Arial"/>
          <w:bCs/>
          <w:sz w:val="22"/>
          <w:szCs w:val="22"/>
        </w:rPr>
        <w:t xml:space="preserve">uzyskaliśmy wszelkie informacje niezbędne do przygotowania niniejszej oferty. W przypadku wyboru </w:t>
      </w:r>
      <w:r w:rsidR="00292992">
        <w:rPr>
          <w:rFonts w:asciiTheme="majorHAnsi" w:hAnsiTheme="majorHAnsi" w:cs="Arial"/>
          <w:bCs/>
          <w:sz w:val="22"/>
          <w:szCs w:val="22"/>
        </w:rPr>
        <w:t>mojej/</w:t>
      </w:r>
      <w:r w:rsidRPr="007B1478">
        <w:rPr>
          <w:rFonts w:asciiTheme="majorHAnsi" w:hAnsiTheme="majorHAnsi" w:cs="Arial"/>
          <w:bCs/>
          <w:sz w:val="22"/>
          <w:szCs w:val="22"/>
        </w:rPr>
        <w:t>naszej oferty zobowiązuj</w:t>
      </w:r>
      <w:r w:rsidR="00292992">
        <w:rPr>
          <w:rFonts w:asciiTheme="majorHAnsi" w:hAnsiTheme="majorHAnsi" w:cs="Arial"/>
          <w:bCs/>
          <w:sz w:val="22"/>
          <w:szCs w:val="22"/>
        </w:rPr>
        <w:t>ę/</w:t>
      </w:r>
      <w:proofErr w:type="spellStart"/>
      <w:r w:rsidRPr="007B1478">
        <w:rPr>
          <w:rFonts w:asciiTheme="majorHAnsi" w:hAnsiTheme="majorHAnsi" w:cs="Arial"/>
          <w:bCs/>
          <w:sz w:val="22"/>
          <w:szCs w:val="22"/>
        </w:rPr>
        <w:t>emy</w:t>
      </w:r>
      <w:proofErr w:type="spellEnd"/>
      <w:r w:rsidRPr="007B1478">
        <w:rPr>
          <w:rFonts w:asciiTheme="majorHAnsi" w:hAnsiTheme="majorHAnsi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14:paraId="5BFF4B04" w14:textId="75F06B1B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lastRenderedPageBreak/>
        <w:t>Oświadczam</w:t>
      </w:r>
      <w:ins w:id="0" w:author="Kancelaria ENW - Wereszczyńska" w:date="2024-09-20T10:20:00Z">
        <w:r w:rsidR="00292992">
          <w:rPr>
            <w:rFonts w:asciiTheme="majorHAnsi" w:hAnsiTheme="majorHAnsi" w:cs="Arial"/>
            <w:bCs/>
            <w:sz w:val="22"/>
            <w:szCs w:val="22"/>
          </w:rPr>
          <w:t>/</w:t>
        </w:r>
      </w:ins>
      <w:r w:rsidRPr="007B1478">
        <w:rPr>
          <w:rFonts w:asciiTheme="majorHAnsi" w:hAnsiTheme="majorHAnsi" w:cs="Arial"/>
          <w:bCs/>
          <w:sz w:val="22"/>
          <w:szCs w:val="22"/>
        </w:rPr>
        <w:t>y, że uważam</w:t>
      </w:r>
      <w:ins w:id="1" w:author="Kancelaria ENW - Wereszczyńska" w:date="2024-09-20T10:20:00Z">
        <w:r w:rsidR="00292992">
          <w:rPr>
            <w:rFonts w:asciiTheme="majorHAnsi" w:hAnsiTheme="majorHAnsi" w:cs="Arial"/>
            <w:bCs/>
            <w:sz w:val="22"/>
            <w:szCs w:val="22"/>
          </w:rPr>
          <w:t>/</w:t>
        </w:r>
      </w:ins>
      <w:r w:rsidRPr="007B1478">
        <w:rPr>
          <w:rFonts w:asciiTheme="majorHAnsi" w:hAnsiTheme="majorHAnsi" w:cs="Arial"/>
          <w:bCs/>
          <w:sz w:val="22"/>
          <w:szCs w:val="22"/>
        </w:rPr>
        <w:t>y się za związanych niniejszą ofertą przez czas wskazany w specyfikacji warunków zamówienia</w:t>
      </w:r>
      <w:r w:rsidR="000E1431">
        <w:rPr>
          <w:rFonts w:asciiTheme="majorHAnsi" w:hAnsiTheme="majorHAnsi" w:cs="Arial"/>
          <w:bCs/>
          <w:sz w:val="22"/>
          <w:szCs w:val="22"/>
        </w:rPr>
        <w:t>, tj. 30 dni</w:t>
      </w:r>
      <w:r w:rsidRPr="007B1478">
        <w:rPr>
          <w:rFonts w:asciiTheme="majorHAnsi" w:hAnsiTheme="majorHAnsi" w:cs="Arial"/>
          <w:bCs/>
          <w:sz w:val="22"/>
          <w:szCs w:val="22"/>
        </w:rPr>
        <w:t>.</w:t>
      </w:r>
    </w:p>
    <w:p w14:paraId="6BEDC82B" w14:textId="110BAE24"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</w:t>
      </w:r>
      <w:r w:rsidR="00292992">
        <w:rPr>
          <w:rFonts w:asciiTheme="majorHAnsi" w:hAnsiTheme="majorHAnsi" w:cs="Arial"/>
          <w:bCs/>
          <w:sz w:val="22"/>
          <w:szCs w:val="22"/>
        </w:rPr>
        <w:t>/y</w:t>
      </w:r>
      <w:r w:rsidRPr="007B1478">
        <w:rPr>
          <w:rFonts w:asciiTheme="majorHAnsi" w:hAnsiTheme="majorHAnsi" w:cs="Arial"/>
          <w:bCs/>
          <w:sz w:val="22"/>
          <w:szCs w:val="22"/>
        </w:rPr>
        <w:t>, że akceptuję</w:t>
      </w:r>
      <w:r w:rsidR="00292992">
        <w:rPr>
          <w:rFonts w:asciiTheme="majorHAnsi" w:hAnsiTheme="majorHAnsi" w:cs="Arial"/>
          <w:bCs/>
          <w:sz w:val="22"/>
          <w:szCs w:val="22"/>
        </w:rPr>
        <w:t>/</w:t>
      </w:r>
      <w:proofErr w:type="spellStart"/>
      <w:r w:rsidR="00292992">
        <w:rPr>
          <w:rFonts w:asciiTheme="majorHAnsi" w:hAnsiTheme="majorHAnsi" w:cs="Arial"/>
          <w:bCs/>
          <w:sz w:val="22"/>
          <w:szCs w:val="22"/>
        </w:rPr>
        <w:t>emy</w:t>
      </w:r>
      <w:proofErr w:type="spellEnd"/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CF6641" w:rsidRPr="007B1478">
        <w:rPr>
          <w:rFonts w:asciiTheme="majorHAnsi" w:hAnsiTheme="majorHAnsi" w:cs="Arial"/>
          <w:bCs/>
          <w:sz w:val="22"/>
          <w:szCs w:val="22"/>
        </w:rPr>
        <w:t xml:space="preserve">- 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od daty </w:t>
      </w:r>
      <w:r w:rsidR="00292992">
        <w:rPr>
          <w:rFonts w:asciiTheme="majorHAnsi" w:hAnsiTheme="majorHAnsi" w:cs="Arial"/>
          <w:bCs/>
          <w:sz w:val="22"/>
          <w:szCs w:val="22"/>
        </w:rPr>
        <w:t xml:space="preserve">zawarcia 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>umowy</w:t>
      </w:r>
      <w:r w:rsidR="00534A09">
        <w:rPr>
          <w:rFonts w:asciiTheme="majorHAnsi" w:hAnsiTheme="majorHAnsi" w:cs="Arial"/>
          <w:bCs/>
          <w:sz w:val="22"/>
          <w:szCs w:val="22"/>
        </w:rPr>
        <w:t xml:space="preserve"> do dnia 3</w:t>
      </w:r>
      <w:r w:rsidR="007D590D">
        <w:rPr>
          <w:rFonts w:asciiTheme="majorHAnsi" w:hAnsiTheme="majorHAnsi" w:cs="Arial"/>
          <w:bCs/>
          <w:sz w:val="22"/>
          <w:szCs w:val="22"/>
        </w:rPr>
        <w:t>1</w:t>
      </w:r>
      <w:r w:rsidR="00534A09">
        <w:rPr>
          <w:rFonts w:asciiTheme="majorHAnsi" w:hAnsiTheme="majorHAnsi" w:cs="Arial"/>
          <w:bCs/>
          <w:sz w:val="22"/>
          <w:szCs w:val="22"/>
        </w:rPr>
        <w:t>.12.202</w:t>
      </w:r>
      <w:r w:rsidR="007D590D">
        <w:rPr>
          <w:rFonts w:asciiTheme="majorHAnsi" w:hAnsiTheme="majorHAnsi" w:cs="Arial"/>
          <w:bCs/>
          <w:sz w:val="22"/>
          <w:szCs w:val="22"/>
        </w:rPr>
        <w:t>4</w:t>
      </w:r>
      <w:r w:rsidR="00292992">
        <w:rPr>
          <w:rFonts w:asciiTheme="majorHAnsi" w:hAnsiTheme="majorHAnsi" w:cs="Arial"/>
          <w:bCs/>
          <w:sz w:val="22"/>
          <w:szCs w:val="22"/>
        </w:rPr>
        <w:t xml:space="preserve"> </w:t>
      </w:r>
      <w:r w:rsidR="00534A09">
        <w:rPr>
          <w:rFonts w:asciiTheme="majorHAnsi" w:hAnsiTheme="majorHAnsi" w:cs="Arial"/>
          <w:bCs/>
          <w:sz w:val="22"/>
          <w:szCs w:val="22"/>
        </w:rPr>
        <w:t>r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>.</w:t>
      </w:r>
    </w:p>
    <w:p w14:paraId="1C251328" w14:textId="18688F71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</w:t>
      </w:r>
      <w:r w:rsidR="00292992">
        <w:rPr>
          <w:rFonts w:asciiTheme="majorHAnsi" w:hAnsiTheme="majorHAnsi" w:cs="Arial"/>
          <w:bCs/>
          <w:sz w:val="22"/>
          <w:szCs w:val="22"/>
        </w:rPr>
        <w:t>/y</w:t>
      </w:r>
      <w:r w:rsidRPr="007B1478">
        <w:rPr>
          <w:rFonts w:asciiTheme="majorHAnsi" w:hAnsiTheme="majorHAnsi" w:cs="Arial"/>
          <w:bCs/>
          <w:sz w:val="22"/>
          <w:szCs w:val="22"/>
        </w:rPr>
        <w:t>, że wadium zostało wniesione w formie …………………………………………………………………………..</w:t>
      </w:r>
    </w:p>
    <w:p w14:paraId="555CB0FC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14:paraId="5FFE8A03" w14:textId="77777777"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</w:p>
    <w:p w14:paraId="43018675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14:paraId="2C900987" w14:textId="77777777"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14:paraId="2E29CADE" w14:textId="77777777" w:rsidR="007B1478" w:rsidRP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14:paraId="7083D2C8" w14:textId="77777777" w:rsidTr="0003139B">
        <w:tc>
          <w:tcPr>
            <w:tcW w:w="4530" w:type="dxa"/>
            <w:shd w:val="clear" w:color="auto" w:fill="EEECE1" w:themeFill="background2"/>
          </w:tcPr>
          <w:p w14:paraId="14587FF7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2231EDFD" w14:textId="77777777"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14:paraId="48D3C041" w14:textId="77777777" w:rsidTr="0053113A">
        <w:trPr>
          <w:trHeight w:val="837"/>
        </w:trPr>
        <w:tc>
          <w:tcPr>
            <w:tcW w:w="4530" w:type="dxa"/>
          </w:tcPr>
          <w:p w14:paraId="0C3A34A0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30019C3E" w14:textId="77777777"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10A899FA" w14:textId="77777777" w:rsidTr="0053113A">
        <w:trPr>
          <w:trHeight w:val="848"/>
        </w:trPr>
        <w:tc>
          <w:tcPr>
            <w:tcW w:w="4530" w:type="dxa"/>
          </w:tcPr>
          <w:p w14:paraId="7E834D42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0E37E067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14:paraId="664A3086" w14:textId="77777777" w:rsidTr="0053113A">
        <w:trPr>
          <w:trHeight w:val="833"/>
        </w:trPr>
        <w:tc>
          <w:tcPr>
            <w:tcW w:w="4530" w:type="dxa"/>
          </w:tcPr>
          <w:p w14:paraId="2F27B508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14:paraId="2158CA00" w14:textId="77777777"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14:paraId="47346C4E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412BCE31" w14:textId="082464BD"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</w:t>
      </w:r>
      <w:r w:rsidR="00292992">
        <w:rPr>
          <w:rFonts w:asciiTheme="majorHAnsi" w:hAnsiTheme="majorHAnsi" w:cs="Arial"/>
          <w:bCs/>
          <w:sz w:val="22"/>
          <w:szCs w:val="22"/>
        </w:rPr>
        <w:t xml:space="preserve">złożonej </w:t>
      </w:r>
      <w:r w:rsidRPr="007B1478">
        <w:rPr>
          <w:rFonts w:asciiTheme="majorHAnsi" w:hAnsiTheme="majorHAnsi" w:cs="Arial"/>
          <w:bCs/>
          <w:sz w:val="22"/>
          <w:szCs w:val="22"/>
        </w:rPr>
        <w:t xml:space="preserve">oferty. </w:t>
      </w:r>
    </w:p>
    <w:p w14:paraId="4892102E" w14:textId="6BB18000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lastRenderedPageBreak/>
        <w:t>Oświadczam</w:t>
      </w:r>
      <w:ins w:id="2" w:author="Kancelaria ENW - Wereszczyńska" w:date="2024-09-20T10:21:00Z">
        <w:r w:rsidR="00292992">
          <w:rPr>
            <w:rFonts w:asciiTheme="majorHAnsi" w:hAnsiTheme="majorHAnsi" w:cs="Tahoma"/>
            <w:sz w:val="22"/>
            <w:szCs w:val="22"/>
          </w:rPr>
          <w:t>/</w:t>
        </w:r>
      </w:ins>
      <w:r w:rsidRPr="007B1478">
        <w:rPr>
          <w:rFonts w:asciiTheme="majorHAnsi" w:hAnsiTheme="majorHAnsi" w:cs="Tahoma"/>
          <w:sz w:val="22"/>
          <w:szCs w:val="22"/>
        </w:rPr>
        <w:t xml:space="preserve">y, iż realizując zamówienie </w:t>
      </w:r>
      <w:r w:rsidR="00292992" w:rsidRPr="007B1478">
        <w:rPr>
          <w:rFonts w:asciiTheme="majorHAnsi" w:hAnsiTheme="majorHAnsi" w:cs="Tahoma"/>
          <w:sz w:val="22"/>
          <w:szCs w:val="22"/>
        </w:rPr>
        <w:t>będ</w:t>
      </w:r>
      <w:r w:rsidR="00292992">
        <w:rPr>
          <w:rFonts w:asciiTheme="majorHAnsi" w:hAnsiTheme="majorHAnsi" w:cs="Tahoma"/>
          <w:sz w:val="22"/>
          <w:szCs w:val="22"/>
        </w:rPr>
        <w:t>ą</w:t>
      </w:r>
      <w:r w:rsidR="00292992" w:rsidRPr="007B1478">
        <w:rPr>
          <w:rFonts w:asciiTheme="majorHAnsi" w:hAnsiTheme="majorHAnsi" w:cs="Tahoma"/>
          <w:sz w:val="22"/>
          <w:szCs w:val="22"/>
        </w:rPr>
        <w:t xml:space="preserve"> stosowa</w:t>
      </w:r>
      <w:r w:rsidR="00292992">
        <w:rPr>
          <w:rFonts w:asciiTheme="majorHAnsi" w:hAnsiTheme="majorHAnsi" w:cs="Tahoma"/>
          <w:sz w:val="22"/>
          <w:szCs w:val="22"/>
        </w:rPr>
        <w:t>ne</w:t>
      </w:r>
      <w:r w:rsidR="00292992" w:rsidRPr="007B1478">
        <w:rPr>
          <w:rFonts w:asciiTheme="majorHAnsi" w:hAnsiTheme="majorHAnsi" w:cs="Tahoma"/>
          <w:sz w:val="22"/>
          <w:szCs w:val="22"/>
        </w:rPr>
        <w:t xml:space="preserve"> </w:t>
      </w:r>
      <w:r w:rsidRPr="007B1478">
        <w:rPr>
          <w:rFonts w:asciiTheme="majorHAnsi" w:hAnsiTheme="majorHAnsi" w:cs="Tahoma"/>
          <w:sz w:val="22"/>
          <w:szCs w:val="22"/>
        </w:rPr>
        <w:t xml:space="preserve">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683A182" w14:textId="77777777"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14:paraId="4B2738EB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2D7C82D" w14:textId="77777777"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14:paraId="25B64785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F6FA8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B432A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C98DE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6B17" w14:textId="77777777"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5CE27DF3" w14:textId="77777777"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806BBCD" w14:textId="77777777" w:rsidR="00D51FFB" w:rsidRPr="007B1478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233 Kodeksu Karnego (</w:t>
      </w:r>
      <w:proofErr w:type="spellStart"/>
      <w:r w:rsidRPr="007B1478">
        <w:rPr>
          <w:rFonts w:asciiTheme="majorHAnsi" w:hAnsiTheme="majorHAnsi" w:cs="Cambria"/>
          <w:bCs/>
          <w:sz w:val="20"/>
          <w:szCs w:val="20"/>
        </w:rPr>
        <w:t>t.j</w:t>
      </w:r>
      <w:proofErr w:type="spellEnd"/>
      <w:r w:rsidRPr="007B1478">
        <w:rPr>
          <w:rFonts w:asciiTheme="majorHAnsi" w:hAnsiTheme="majorHAnsi" w:cs="Cambria"/>
          <w:bCs/>
          <w:sz w:val="20"/>
          <w:szCs w:val="20"/>
        </w:rPr>
        <w:t xml:space="preserve"> Dz.U.2020.1444) </w:t>
      </w:r>
    </w:p>
    <w:p w14:paraId="355F9039" w14:textId="744F77CB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</w:t>
      </w:r>
      <w:r w:rsidR="00292992">
        <w:rPr>
          <w:rFonts w:asciiTheme="majorHAnsi" w:hAnsiTheme="majorHAnsi" w:cs="Tahoma"/>
          <w:sz w:val="22"/>
          <w:szCs w:val="22"/>
        </w:rPr>
        <w:t>/</w:t>
      </w:r>
      <w:r w:rsidRPr="007B1478">
        <w:rPr>
          <w:rFonts w:asciiTheme="majorHAnsi" w:hAnsiTheme="majorHAnsi" w:cs="Tahoma"/>
          <w:sz w:val="22"/>
          <w:szCs w:val="22"/>
        </w:rPr>
        <w:t xml:space="preserve">y, że </w:t>
      </w:r>
      <w:r w:rsidR="00292992">
        <w:rPr>
          <w:rFonts w:asciiTheme="majorHAnsi" w:hAnsiTheme="majorHAnsi" w:cs="Tahoma"/>
          <w:sz w:val="22"/>
          <w:szCs w:val="22"/>
        </w:rPr>
        <w:t>wypełniłem/</w:t>
      </w:r>
      <w:r w:rsidRPr="007B1478">
        <w:rPr>
          <w:rFonts w:asciiTheme="majorHAnsi" w:hAnsiTheme="majorHAnsi" w:cs="Tahoma"/>
          <w:sz w:val="22"/>
          <w:szCs w:val="22"/>
        </w:rPr>
        <w:t>wypełniliśmy obowiązki informacyjne przewidziane w art. 13 lub art. 14 RODO wobec osób fizycznych, od których dane osobowe</w:t>
      </w:r>
      <w:r w:rsidR="00292992">
        <w:rPr>
          <w:rFonts w:asciiTheme="majorHAnsi" w:hAnsiTheme="majorHAnsi" w:cs="Tahoma"/>
          <w:sz w:val="22"/>
          <w:szCs w:val="22"/>
        </w:rPr>
        <w:t xml:space="preserve"> zostały </w:t>
      </w:r>
      <w:r w:rsidRPr="007B1478">
        <w:rPr>
          <w:rFonts w:asciiTheme="majorHAnsi" w:hAnsiTheme="majorHAnsi" w:cs="Tahoma"/>
          <w:sz w:val="22"/>
          <w:szCs w:val="22"/>
        </w:rPr>
        <w:t xml:space="preserve">bezpośrednio lub pośrednio </w:t>
      </w:r>
      <w:r w:rsidR="00292992">
        <w:rPr>
          <w:rFonts w:asciiTheme="majorHAnsi" w:hAnsiTheme="majorHAnsi" w:cs="Tahoma"/>
          <w:sz w:val="22"/>
          <w:szCs w:val="22"/>
        </w:rPr>
        <w:t xml:space="preserve">pozyskane </w:t>
      </w:r>
      <w:r w:rsidRPr="007B1478">
        <w:rPr>
          <w:rFonts w:asciiTheme="majorHAnsi" w:hAnsiTheme="majorHAnsi" w:cs="Tahoma"/>
          <w:sz w:val="22"/>
          <w:szCs w:val="22"/>
        </w:rPr>
        <w:t>w celu ubiegania się o udzielenie zamówienia publicznego w niniejszym postępowaniu.</w:t>
      </w:r>
    </w:p>
    <w:p w14:paraId="2E2CB226" w14:textId="77777777"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14:paraId="03BB34AC" w14:textId="77777777"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</w:p>
    <w:p w14:paraId="3FE06E4B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14:paraId="1FF41BD9" w14:textId="77777777"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14:paraId="72DD1D2F" w14:textId="77777777"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14:paraId="27B58D9C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B06651F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3F625318" w14:textId="77777777"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120F5120" w14:textId="1DF3BEC3" w:rsidR="00F72E35" w:rsidRPr="007B1478" w:rsidRDefault="00987C11" w:rsidP="00BF0098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14:paraId="70A7E8CD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49AF8CE" w14:textId="77777777" w:rsidR="00F72E35" w:rsidRPr="007B1478" w:rsidRDefault="00F72E35" w:rsidP="00A1393D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</w:p>
    <w:p w14:paraId="7847EC3F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A3F1F00" w14:textId="77777777"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14:paraId="6295356A" w14:textId="77777777"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14:paraId="112F0B70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14:paraId="54D678B1" w14:textId="77777777"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14:paraId="42E0F033" w14:textId="77777777"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4EEC2" w14:textId="77777777" w:rsidR="003006B2" w:rsidRDefault="003006B2" w:rsidP="000D18C2">
      <w:r>
        <w:separator/>
      </w:r>
    </w:p>
  </w:endnote>
  <w:endnote w:type="continuationSeparator" w:id="0">
    <w:p w14:paraId="444B1BF9" w14:textId="77777777" w:rsidR="003006B2" w:rsidRDefault="003006B2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A7350" w14:textId="77777777" w:rsidR="003006B2" w:rsidRDefault="003006B2" w:rsidP="000D18C2">
      <w:r>
        <w:separator/>
      </w:r>
    </w:p>
  </w:footnote>
  <w:footnote w:type="continuationSeparator" w:id="0">
    <w:p w14:paraId="47A48324" w14:textId="77777777" w:rsidR="003006B2" w:rsidRDefault="003006B2" w:rsidP="000D18C2">
      <w:r>
        <w:continuationSeparator/>
      </w:r>
    </w:p>
  </w:footnote>
  <w:footnote w:id="1">
    <w:p w14:paraId="2C9062F4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3A30F0E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0297761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079AEAFD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577375">
    <w:abstractNumId w:val="0"/>
  </w:num>
  <w:num w:numId="2" w16cid:durableId="1062290630">
    <w:abstractNumId w:val="1"/>
  </w:num>
  <w:num w:numId="3" w16cid:durableId="776414809">
    <w:abstractNumId w:val="6"/>
  </w:num>
  <w:num w:numId="4" w16cid:durableId="17976013">
    <w:abstractNumId w:val="4"/>
  </w:num>
  <w:num w:numId="5" w16cid:durableId="345517863">
    <w:abstractNumId w:val="5"/>
  </w:num>
  <w:num w:numId="6" w16cid:durableId="622924491">
    <w:abstractNumId w:val="3"/>
  </w:num>
  <w:num w:numId="7" w16cid:durableId="99530753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ncelaria ENW - Wereszczyńska">
    <w15:presenceInfo w15:providerId="Windows Live" w15:userId="1657515040dd8e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C2"/>
    <w:rsid w:val="00011996"/>
    <w:rsid w:val="00027386"/>
    <w:rsid w:val="0003139B"/>
    <w:rsid w:val="0003322C"/>
    <w:rsid w:val="000408B7"/>
    <w:rsid w:val="00053078"/>
    <w:rsid w:val="0008424B"/>
    <w:rsid w:val="000A596B"/>
    <w:rsid w:val="000C1182"/>
    <w:rsid w:val="000D18C2"/>
    <w:rsid w:val="000E1431"/>
    <w:rsid w:val="000F3268"/>
    <w:rsid w:val="000F7CA1"/>
    <w:rsid w:val="00152D09"/>
    <w:rsid w:val="00154BC4"/>
    <w:rsid w:val="00167C03"/>
    <w:rsid w:val="00170A96"/>
    <w:rsid w:val="001F04DE"/>
    <w:rsid w:val="002433A8"/>
    <w:rsid w:val="0026436D"/>
    <w:rsid w:val="00292992"/>
    <w:rsid w:val="002E7DB0"/>
    <w:rsid w:val="003006B2"/>
    <w:rsid w:val="00310B1A"/>
    <w:rsid w:val="00337510"/>
    <w:rsid w:val="0035599C"/>
    <w:rsid w:val="003954EC"/>
    <w:rsid w:val="003C2AAE"/>
    <w:rsid w:val="003C48C6"/>
    <w:rsid w:val="00440D4D"/>
    <w:rsid w:val="004427DA"/>
    <w:rsid w:val="004637E3"/>
    <w:rsid w:val="004910AD"/>
    <w:rsid w:val="00495529"/>
    <w:rsid w:val="004955E9"/>
    <w:rsid w:val="004D3654"/>
    <w:rsid w:val="005257C6"/>
    <w:rsid w:val="00530D59"/>
    <w:rsid w:val="00534A09"/>
    <w:rsid w:val="00584D56"/>
    <w:rsid w:val="006607AC"/>
    <w:rsid w:val="006719FC"/>
    <w:rsid w:val="00686972"/>
    <w:rsid w:val="006A7410"/>
    <w:rsid w:val="006D413E"/>
    <w:rsid w:val="006D41D0"/>
    <w:rsid w:val="006F283A"/>
    <w:rsid w:val="007A31BF"/>
    <w:rsid w:val="007B1478"/>
    <w:rsid w:val="007D590D"/>
    <w:rsid w:val="007D7856"/>
    <w:rsid w:val="00861384"/>
    <w:rsid w:val="00872663"/>
    <w:rsid w:val="00892FFF"/>
    <w:rsid w:val="008968DB"/>
    <w:rsid w:val="008C6BBE"/>
    <w:rsid w:val="008E2983"/>
    <w:rsid w:val="00987C11"/>
    <w:rsid w:val="009C1047"/>
    <w:rsid w:val="00A1393D"/>
    <w:rsid w:val="00A14AD5"/>
    <w:rsid w:val="00A3612C"/>
    <w:rsid w:val="00A7043C"/>
    <w:rsid w:val="00A772CB"/>
    <w:rsid w:val="00A85222"/>
    <w:rsid w:val="00AE2636"/>
    <w:rsid w:val="00AF6AA4"/>
    <w:rsid w:val="00B43FE4"/>
    <w:rsid w:val="00B45BA3"/>
    <w:rsid w:val="00B869FC"/>
    <w:rsid w:val="00BA4264"/>
    <w:rsid w:val="00BE552C"/>
    <w:rsid w:val="00BF0098"/>
    <w:rsid w:val="00C12D5C"/>
    <w:rsid w:val="00C15ECC"/>
    <w:rsid w:val="00C978F1"/>
    <w:rsid w:val="00CD546D"/>
    <w:rsid w:val="00CF6641"/>
    <w:rsid w:val="00D03411"/>
    <w:rsid w:val="00D41C6F"/>
    <w:rsid w:val="00D51FFB"/>
    <w:rsid w:val="00DA46EF"/>
    <w:rsid w:val="00DB2F78"/>
    <w:rsid w:val="00DB7783"/>
    <w:rsid w:val="00E16FB5"/>
    <w:rsid w:val="00E73AA8"/>
    <w:rsid w:val="00E95850"/>
    <w:rsid w:val="00EA5468"/>
    <w:rsid w:val="00EC4C84"/>
    <w:rsid w:val="00EF20E4"/>
    <w:rsid w:val="00F72E35"/>
    <w:rsid w:val="00F90589"/>
    <w:rsid w:val="00FC6348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15495"/>
  <w15:docId w15:val="{927AB3BF-CB70-423E-9E81-928AB80A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paragraph" w:styleId="Poprawka">
    <w:name w:val="Revision"/>
    <w:hidden/>
    <w:uiPriority w:val="99"/>
    <w:semiHidden/>
    <w:rsid w:val="00E958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557C-D9E4-4BF3-9AD3-4CE035D26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Szymon Borowiec</cp:lastModifiedBy>
  <cp:revision>2</cp:revision>
  <cp:lastPrinted>2024-08-29T06:32:00Z</cp:lastPrinted>
  <dcterms:created xsi:type="dcterms:W3CDTF">2024-09-20T08:59:00Z</dcterms:created>
  <dcterms:modified xsi:type="dcterms:W3CDTF">2024-09-20T08:59:00Z</dcterms:modified>
</cp:coreProperties>
</file>